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AFFF0" w14:textId="11F26A89" w:rsidR="00602B28" w:rsidRPr="00E044DC" w:rsidRDefault="00026AC2" w:rsidP="002E55DF">
      <w:pPr>
        <w:spacing w:line="276" w:lineRule="auto"/>
        <w:jc w:val="center"/>
        <w:rPr>
          <w:rFonts w:asciiTheme="minorHAnsi" w:hAnsiTheme="minorHAnsi"/>
          <w:b/>
          <w:iCs/>
          <w:sz w:val="22"/>
          <w:szCs w:val="22"/>
          <w:rPrChange w:id="0" w:author="TGJ2" w:date="2023-07-05T14:12:00Z">
            <w:rPr>
              <w:b/>
              <w:iCs/>
              <w:sz w:val="22"/>
              <w:szCs w:val="22"/>
            </w:rPr>
          </w:rPrChange>
        </w:rPr>
      </w:pPr>
      <w:r w:rsidRPr="00E044DC">
        <w:rPr>
          <w:rFonts w:asciiTheme="minorHAnsi" w:hAnsiTheme="minorHAnsi"/>
          <w:b/>
          <w:iCs/>
          <w:sz w:val="22"/>
          <w:szCs w:val="22"/>
          <w:rPrChange w:id="1" w:author="TGJ2" w:date="2023-07-05T14:12:00Z">
            <w:rPr>
              <w:b/>
              <w:iCs/>
              <w:sz w:val="22"/>
              <w:szCs w:val="22"/>
            </w:rPr>
          </w:rPrChange>
        </w:rPr>
        <w:t>Lista comună a acronimelor și abrevierilor/prescurtărilor utilizate</w:t>
      </w:r>
    </w:p>
    <w:p w14:paraId="632BADF9" w14:textId="0F03B634" w:rsidR="00A14612" w:rsidRPr="00E044DC" w:rsidRDefault="00A14612" w:rsidP="00E22C20">
      <w:pPr>
        <w:jc w:val="both"/>
        <w:rPr>
          <w:rFonts w:asciiTheme="minorHAnsi" w:eastAsia="SimSun" w:hAnsiTheme="minorHAnsi"/>
          <w:b/>
          <w:bCs/>
          <w:rPrChange w:id="2" w:author="TGJ2" w:date="2023-07-05T14:12:00Z">
            <w:rPr>
              <w:rFonts w:eastAsia="SimSun"/>
              <w:b/>
              <w:bCs/>
            </w:rPr>
          </w:rPrChange>
        </w:rPr>
      </w:pPr>
    </w:p>
    <w:p w14:paraId="3986FE90" w14:textId="77777777" w:rsidR="00254427" w:rsidRPr="00254427" w:rsidRDefault="00254427" w:rsidP="00254427">
      <w:pPr>
        <w:tabs>
          <w:tab w:val="left" w:pos="6375"/>
        </w:tabs>
        <w:jc w:val="both"/>
        <w:rPr>
          <w:ins w:id="3" w:author="TGJ2" w:date="2023-07-05T14:21:00Z"/>
          <w:rFonts w:asciiTheme="minorHAnsi" w:eastAsia="SimSun" w:hAnsiTheme="minorHAnsi"/>
          <w:b/>
          <w:bCs/>
          <w:sz w:val="22"/>
          <w:szCs w:val="22"/>
        </w:rPr>
      </w:pPr>
      <w:moveToRangeStart w:id="4" w:author="TGJ2" w:date="2023-07-05T14:21:00Z" w:name="move139459333"/>
      <w:ins w:id="5" w:author="TGJ2" w:date="2023-07-05T14:21:00Z">
        <w:r w:rsidRPr="00254427">
          <w:rPr>
            <w:rFonts w:asciiTheme="minorHAnsi" w:eastAsia="SimSun" w:hAnsiTheme="minorHAnsi"/>
            <w:b/>
            <w:bCs/>
            <w:sz w:val="22"/>
            <w:szCs w:val="22"/>
          </w:rPr>
          <w:t xml:space="preserve">AA - </w:t>
        </w:r>
        <w:r w:rsidRPr="00254427">
          <w:rPr>
            <w:rFonts w:asciiTheme="minorHAnsi" w:eastAsia="SimSun" w:hAnsiTheme="minorHAnsi"/>
            <w:bCs/>
            <w:sz w:val="22"/>
            <w:szCs w:val="22"/>
            <w:rPrChange w:id="6" w:author="TGJ2" w:date="2023-07-05T14:22:00Z">
              <w:rPr>
                <w:rFonts w:asciiTheme="minorHAnsi" w:eastAsia="SimSun" w:hAnsiTheme="minorHAnsi"/>
                <w:b/>
                <w:bCs/>
                <w:sz w:val="22"/>
                <w:szCs w:val="22"/>
              </w:rPr>
            </w:rPrChange>
          </w:rPr>
          <w:t>Autoritatea de Audit din cadrul Curții de Conturi a României</w:t>
        </w:r>
        <w:r w:rsidRPr="00254427">
          <w:rPr>
            <w:rFonts w:asciiTheme="minorHAnsi" w:eastAsia="SimSun" w:hAnsiTheme="minorHAnsi"/>
            <w:b/>
            <w:bCs/>
            <w:sz w:val="22"/>
            <w:szCs w:val="22"/>
          </w:rPr>
          <w:t>;</w:t>
        </w:r>
        <w:bookmarkStart w:id="7" w:name="_GoBack"/>
        <w:bookmarkEnd w:id="7"/>
      </w:ins>
    </w:p>
    <w:moveToRangeEnd w:id="4"/>
    <w:p w14:paraId="592410F4" w14:textId="77777777" w:rsidR="00254427" w:rsidRDefault="006D4AAD">
      <w:pPr>
        <w:tabs>
          <w:tab w:val="left" w:pos="6375"/>
        </w:tabs>
        <w:jc w:val="both"/>
        <w:rPr>
          <w:ins w:id="8" w:author="TGJ2" w:date="2023-07-05T14:21:00Z"/>
          <w:rFonts w:asciiTheme="minorHAnsi" w:eastAsia="SimSun" w:hAnsiTheme="minorHAnsi"/>
          <w:bCs/>
          <w:sz w:val="22"/>
          <w:szCs w:val="22"/>
        </w:rPr>
        <w:pPrChange w:id="9" w:author="TGJ2" w:date="2023-07-05T14:13:00Z">
          <w:pPr>
            <w:jc w:val="both"/>
          </w:pPr>
        </w:pPrChange>
      </w:pPr>
      <w:r w:rsidRPr="00E044DC">
        <w:rPr>
          <w:rFonts w:asciiTheme="minorHAnsi" w:eastAsia="SimSun" w:hAnsiTheme="minorHAnsi"/>
          <w:b/>
          <w:bCs/>
          <w:sz w:val="22"/>
          <w:szCs w:val="22"/>
          <w:rPrChange w:id="10" w:author="TGJ2" w:date="2023-07-05T14:14:00Z">
            <w:rPr>
              <w:rFonts w:eastAsia="SimSun"/>
              <w:b/>
              <w:bCs/>
            </w:rPr>
          </w:rPrChange>
        </w:rPr>
        <w:t>ABA</w:t>
      </w:r>
      <w:r w:rsidRPr="00E044DC">
        <w:rPr>
          <w:rFonts w:asciiTheme="minorHAnsi" w:eastAsia="SimSun" w:hAnsiTheme="minorHAnsi"/>
          <w:bCs/>
          <w:sz w:val="22"/>
          <w:szCs w:val="22"/>
          <w:rPrChange w:id="11" w:author="TGJ2" w:date="2023-07-05T14:14:00Z">
            <w:rPr>
              <w:rFonts w:eastAsia="SimSun"/>
              <w:bCs/>
            </w:rPr>
          </w:rPrChange>
        </w:rPr>
        <w:t xml:space="preserve"> </w:t>
      </w:r>
      <w:r w:rsidR="00E04587" w:rsidRPr="00E044DC">
        <w:rPr>
          <w:rFonts w:asciiTheme="minorHAnsi" w:eastAsia="SimSun" w:hAnsiTheme="minorHAnsi"/>
          <w:bCs/>
          <w:sz w:val="22"/>
          <w:szCs w:val="22"/>
          <w:rPrChange w:id="12" w:author="TGJ2" w:date="2023-07-05T14:14:00Z">
            <w:rPr>
              <w:rFonts w:eastAsia="SimSun"/>
              <w:bCs/>
            </w:rPr>
          </w:rPrChange>
        </w:rPr>
        <w:t xml:space="preserve">- </w:t>
      </w:r>
      <w:r w:rsidRPr="00E044DC">
        <w:rPr>
          <w:rFonts w:asciiTheme="minorHAnsi" w:eastAsia="SimSun" w:hAnsiTheme="minorHAnsi"/>
          <w:bCs/>
          <w:sz w:val="22"/>
          <w:szCs w:val="22"/>
          <w:rPrChange w:id="13" w:author="TGJ2" w:date="2023-07-05T14:14:00Z">
            <w:rPr>
              <w:rFonts w:eastAsia="SimSun"/>
              <w:bCs/>
            </w:rPr>
          </w:rPrChange>
        </w:rPr>
        <w:t>Administrația Bazinală de Apă;</w:t>
      </w:r>
    </w:p>
    <w:p w14:paraId="42E72E2B" w14:textId="3BCF0DA7" w:rsidR="00254427" w:rsidRDefault="00254427">
      <w:pPr>
        <w:tabs>
          <w:tab w:val="left" w:pos="6375"/>
        </w:tabs>
        <w:jc w:val="both"/>
        <w:rPr>
          <w:ins w:id="14" w:author="TGJ2" w:date="2023-07-05T14:19:00Z"/>
          <w:rFonts w:asciiTheme="minorHAnsi" w:eastAsia="SimSun" w:hAnsiTheme="minorHAnsi"/>
          <w:bCs/>
          <w:sz w:val="22"/>
          <w:szCs w:val="22"/>
        </w:rPr>
        <w:pPrChange w:id="15" w:author="TGJ2" w:date="2023-07-05T14:13:00Z">
          <w:pPr>
            <w:jc w:val="both"/>
          </w:pPr>
        </w:pPrChange>
      </w:pPr>
      <w:moveToRangeStart w:id="16" w:author="TGJ2" w:date="2023-07-05T14:21:00Z" w:name="move139459290"/>
      <w:ins w:id="17" w:author="TGJ2" w:date="2023-07-05T14:21:00Z">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ins>
      <w:moveToRangeEnd w:id="16"/>
    </w:p>
    <w:p w14:paraId="643B3FDB" w14:textId="77777777" w:rsidR="00254427" w:rsidRPr="009A4E15" w:rsidRDefault="00254427" w:rsidP="00254427">
      <w:pPr>
        <w:jc w:val="both"/>
        <w:rPr>
          <w:ins w:id="18" w:author="TGJ2" w:date="2023-07-05T14:19:00Z"/>
          <w:rFonts w:asciiTheme="minorHAnsi" w:eastAsia="SimSun" w:hAnsiTheme="minorHAnsi"/>
          <w:bCs/>
          <w:sz w:val="22"/>
          <w:szCs w:val="22"/>
        </w:rPr>
      </w:pPr>
      <w:ins w:id="19" w:author="TGJ2" w:date="2023-07-05T14:19:00Z">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ins>
    </w:p>
    <w:p w14:paraId="63B89414" w14:textId="500D8E8C" w:rsidR="00254427" w:rsidRDefault="00254427">
      <w:pPr>
        <w:tabs>
          <w:tab w:val="left" w:pos="6375"/>
        </w:tabs>
        <w:jc w:val="both"/>
        <w:rPr>
          <w:ins w:id="20" w:author="TGJ2" w:date="2023-07-05T14:17:00Z"/>
          <w:rFonts w:asciiTheme="minorHAnsi" w:eastAsia="SimSun" w:hAnsiTheme="minorHAnsi"/>
          <w:bCs/>
          <w:sz w:val="22"/>
          <w:szCs w:val="22"/>
        </w:rPr>
        <w:pPrChange w:id="21" w:author="TGJ2" w:date="2023-07-05T14:13:00Z">
          <w:pPr>
            <w:jc w:val="both"/>
          </w:pPr>
        </w:pPrChange>
      </w:pPr>
      <w:ins w:id="22" w:author="TGJ2" w:date="2023-07-05T14:19:00Z">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ins>
    </w:p>
    <w:p w14:paraId="3678AED9" w14:textId="77777777" w:rsidR="00254427" w:rsidRDefault="00254427">
      <w:pPr>
        <w:tabs>
          <w:tab w:val="left" w:pos="6375"/>
        </w:tabs>
        <w:jc w:val="both"/>
        <w:rPr>
          <w:ins w:id="23" w:author="TGJ2" w:date="2023-07-05T14:19:00Z"/>
          <w:rFonts w:asciiTheme="minorHAnsi" w:eastAsia="SimSun" w:hAnsiTheme="minorHAnsi"/>
          <w:bCs/>
          <w:sz w:val="22"/>
          <w:szCs w:val="22"/>
        </w:rPr>
        <w:pPrChange w:id="24" w:author="TGJ2" w:date="2023-07-05T14:13:00Z">
          <w:pPr>
            <w:jc w:val="both"/>
          </w:pPr>
        </w:pPrChange>
      </w:pPr>
      <w:ins w:id="25" w:author="TGJ2" w:date="2023-07-05T14:18:00Z">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ins>
    </w:p>
    <w:p w14:paraId="0D717A3A" w14:textId="4B417CBE" w:rsidR="006D4AAD" w:rsidRPr="00E044DC" w:rsidDel="00254427" w:rsidRDefault="006D4AAD">
      <w:pPr>
        <w:tabs>
          <w:tab w:val="left" w:pos="6375"/>
        </w:tabs>
        <w:jc w:val="both"/>
        <w:rPr>
          <w:del w:id="26" w:author="TGJ2" w:date="2023-07-05T14:19:00Z"/>
          <w:rFonts w:asciiTheme="minorHAnsi" w:eastAsia="SimSun" w:hAnsiTheme="minorHAnsi"/>
          <w:bCs/>
          <w:sz w:val="22"/>
          <w:szCs w:val="22"/>
          <w:rPrChange w:id="27" w:author="TGJ2" w:date="2023-07-05T14:14:00Z">
            <w:rPr>
              <w:del w:id="28" w:author="TGJ2" w:date="2023-07-05T14:19:00Z"/>
              <w:rFonts w:eastAsia="SimSun"/>
              <w:bCs/>
            </w:rPr>
          </w:rPrChange>
        </w:rPr>
        <w:pPrChange w:id="29" w:author="TGJ2" w:date="2023-07-05T14:13:00Z">
          <w:pPr>
            <w:jc w:val="both"/>
          </w:pPr>
        </w:pPrChange>
      </w:pPr>
    </w:p>
    <w:p w14:paraId="2E595D66" w14:textId="0D799C65" w:rsidR="001F7F69" w:rsidRPr="00E044DC" w:rsidRDefault="001F7F69" w:rsidP="004A2BAF">
      <w:pPr>
        <w:spacing w:line="276" w:lineRule="auto"/>
        <w:jc w:val="both"/>
        <w:rPr>
          <w:rFonts w:asciiTheme="minorHAnsi" w:hAnsiTheme="minorHAnsi"/>
          <w:sz w:val="22"/>
          <w:szCs w:val="22"/>
          <w:lang w:val="en-US"/>
          <w:rPrChange w:id="30" w:author="TGJ2" w:date="2023-07-05T14:14:00Z">
            <w:rPr>
              <w:szCs w:val="20"/>
              <w:lang w:val="en-US"/>
            </w:rPr>
          </w:rPrChange>
        </w:rPr>
      </w:pPr>
      <w:r w:rsidRPr="00E044DC">
        <w:rPr>
          <w:rFonts w:asciiTheme="minorHAnsi" w:hAnsiTheme="minorHAnsi"/>
          <w:b/>
          <w:sz w:val="22"/>
          <w:szCs w:val="22"/>
          <w:rPrChange w:id="31" w:author="TGJ2" w:date="2023-07-05T14:14:00Z">
            <w:rPr>
              <w:b/>
              <w:szCs w:val="20"/>
            </w:rPr>
          </w:rPrChange>
        </w:rPr>
        <w:t>AM</w:t>
      </w:r>
      <w:r w:rsidRPr="00E044DC">
        <w:rPr>
          <w:rFonts w:asciiTheme="minorHAnsi" w:hAnsiTheme="minorHAnsi"/>
          <w:sz w:val="22"/>
          <w:szCs w:val="22"/>
          <w:rPrChange w:id="32" w:author="TGJ2" w:date="2023-07-05T14:14:00Z">
            <w:rPr>
              <w:szCs w:val="20"/>
            </w:rPr>
          </w:rPrChange>
        </w:rPr>
        <w:t xml:space="preserve"> - Autoritatea de Management</w:t>
      </w:r>
      <w:r w:rsidR="00820BFD" w:rsidRPr="00E044DC">
        <w:rPr>
          <w:rFonts w:asciiTheme="minorHAnsi" w:hAnsiTheme="minorHAnsi"/>
          <w:sz w:val="22"/>
          <w:szCs w:val="22"/>
          <w:lang w:val="en-US"/>
          <w:rPrChange w:id="33" w:author="TGJ2" w:date="2023-07-05T14:14:00Z">
            <w:rPr>
              <w:szCs w:val="20"/>
              <w:lang w:val="en-US"/>
            </w:rPr>
          </w:rPrChange>
        </w:rPr>
        <w:t>;</w:t>
      </w:r>
    </w:p>
    <w:p w14:paraId="3560E946" w14:textId="4836EA65" w:rsidR="00026AC2" w:rsidRPr="00E044DC" w:rsidRDefault="001F7F69" w:rsidP="004A2BAF">
      <w:pPr>
        <w:spacing w:line="276" w:lineRule="auto"/>
        <w:jc w:val="both"/>
        <w:rPr>
          <w:rFonts w:asciiTheme="minorHAnsi" w:hAnsiTheme="minorHAnsi"/>
          <w:sz w:val="22"/>
          <w:szCs w:val="22"/>
          <w:rPrChange w:id="34" w:author="TGJ2" w:date="2023-07-05T14:14:00Z">
            <w:rPr>
              <w:szCs w:val="20"/>
            </w:rPr>
          </w:rPrChange>
        </w:rPr>
      </w:pPr>
      <w:r w:rsidRPr="00E044DC">
        <w:rPr>
          <w:rFonts w:asciiTheme="minorHAnsi" w:hAnsiTheme="minorHAnsi"/>
          <w:b/>
          <w:sz w:val="22"/>
          <w:szCs w:val="22"/>
          <w:rPrChange w:id="35" w:author="TGJ2" w:date="2023-07-05T14:14:00Z">
            <w:rPr>
              <w:b/>
              <w:szCs w:val="20"/>
            </w:rPr>
          </w:rPrChange>
        </w:rPr>
        <w:t>AM PR SV</w:t>
      </w:r>
      <w:r w:rsidRPr="00E044DC">
        <w:rPr>
          <w:rFonts w:asciiTheme="minorHAnsi" w:hAnsiTheme="minorHAnsi"/>
          <w:sz w:val="22"/>
          <w:szCs w:val="22"/>
          <w:rPrChange w:id="36" w:author="TGJ2" w:date="2023-07-05T14:14:00Z">
            <w:rPr>
              <w:szCs w:val="20"/>
            </w:rPr>
          </w:rPrChange>
        </w:rPr>
        <w:t xml:space="preserve"> - Autoritatea de Management pentru Programul </w:t>
      </w:r>
      <w:r w:rsidR="007D6C8F" w:rsidRPr="00E044DC">
        <w:rPr>
          <w:rFonts w:asciiTheme="minorHAnsi" w:hAnsiTheme="minorHAnsi"/>
          <w:sz w:val="22"/>
          <w:szCs w:val="22"/>
          <w:rPrChange w:id="37" w:author="TGJ2" w:date="2023-07-05T14:14:00Z">
            <w:rPr>
              <w:szCs w:val="20"/>
            </w:rPr>
          </w:rPrChange>
        </w:rPr>
        <w:t>Regional</w:t>
      </w:r>
      <w:r w:rsidRPr="00E044DC">
        <w:rPr>
          <w:rFonts w:asciiTheme="minorHAnsi" w:hAnsiTheme="minorHAnsi"/>
          <w:sz w:val="22"/>
          <w:szCs w:val="22"/>
          <w:rPrChange w:id="38" w:author="TGJ2" w:date="2023-07-05T14:14:00Z">
            <w:rPr>
              <w:szCs w:val="20"/>
            </w:rPr>
          </w:rPrChange>
        </w:rPr>
        <w:t xml:space="preserve"> Sud-Vest Oltenia;</w:t>
      </w:r>
    </w:p>
    <w:p w14:paraId="61E1E663" w14:textId="0CD5EC3C" w:rsidR="00026AC2" w:rsidRPr="00E044DC" w:rsidDel="00254427" w:rsidRDefault="00026AC2" w:rsidP="004A2BAF">
      <w:pPr>
        <w:jc w:val="both"/>
        <w:rPr>
          <w:del w:id="39" w:author="TGJ2" w:date="2023-07-05T14:19:00Z"/>
          <w:rFonts w:asciiTheme="minorHAnsi" w:eastAsia="SimSun" w:hAnsiTheme="minorHAnsi"/>
          <w:bCs/>
          <w:sz w:val="22"/>
          <w:szCs w:val="22"/>
          <w:rPrChange w:id="40" w:author="TGJ2" w:date="2023-07-05T14:14:00Z">
            <w:rPr>
              <w:del w:id="41" w:author="TGJ2" w:date="2023-07-05T14:19:00Z"/>
              <w:rFonts w:eastAsia="SimSun"/>
              <w:bCs/>
            </w:rPr>
          </w:rPrChange>
        </w:rPr>
      </w:pPr>
      <w:del w:id="42" w:author="TGJ2" w:date="2023-07-05T14:19:00Z">
        <w:r w:rsidRPr="00E044DC" w:rsidDel="00254427">
          <w:rPr>
            <w:rFonts w:asciiTheme="minorHAnsi" w:eastAsia="SimSun" w:hAnsiTheme="minorHAnsi"/>
            <w:b/>
            <w:bCs/>
            <w:sz w:val="22"/>
            <w:szCs w:val="22"/>
            <w:rPrChange w:id="43" w:author="TGJ2" w:date="2023-07-05T14:14:00Z">
              <w:rPr>
                <w:rFonts w:eastAsia="SimSun"/>
                <w:b/>
                <w:bCs/>
              </w:rPr>
            </w:rPrChange>
          </w:rPr>
          <w:delText>ACP</w:delText>
        </w:r>
        <w:r w:rsidRPr="00E044DC" w:rsidDel="00254427">
          <w:rPr>
            <w:rFonts w:asciiTheme="minorHAnsi" w:eastAsia="SimSun" w:hAnsiTheme="minorHAnsi"/>
            <w:bCs/>
            <w:sz w:val="22"/>
            <w:szCs w:val="22"/>
            <w:rPrChange w:id="44" w:author="TGJ2" w:date="2023-07-05T14:14:00Z">
              <w:rPr>
                <w:rFonts w:eastAsia="SimSun"/>
                <w:bCs/>
              </w:rPr>
            </w:rPrChange>
          </w:rPr>
          <w:delText xml:space="preserve"> – Autoritatea de Certificare și Plată</w:delText>
        </w:r>
        <w:r w:rsidR="00820BFD" w:rsidRPr="00E044DC" w:rsidDel="00254427">
          <w:rPr>
            <w:rFonts w:asciiTheme="minorHAnsi" w:eastAsia="SimSun" w:hAnsiTheme="minorHAnsi"/>
            <w:bCs/>
            <w:sz w:val="22"/>
            <w:szCs w:val="22"/>
            <w:rPrChange w:id="45" w:author="TGJ2" w:date="2023-07-05T14:14:00Z">
              <w:rPr>
                <w:rFonts w:eastAsia="SimSun"/>
                <w:bCs/>
              </w:rPr>
            </w:rPrChange>
          </w:rPr>
          <w:delText>;</w:delText>
        </w:r>
      </w:del>
    </w:p>
    <w:p w14:paraId="32505A81" w14:textId="41640DF8" w:rsidR="00026AC2" w:rsidRPr="00E044DC" w:rsidDel="00254427" w:rsidRDefault="00026AC2" w:rsidP="004A2BAF">
      <w:pPr>
        <w:jc w:val="both"/>
        <w:rPr>
          <w:del w:id="46" w:author="TGJ2" w:date="2023-07-05T14:19:00Z"/>
          <w:rFonts w:asciiTheme="minorHAnsi" w:eastAsia="SimSun" w:hAnsiTheme="minorHAnsi"/>
          <w:bCs/>
          <w:sz w:val="22"/>
          <w:szCs w:val="22"/>
          <w:rPrChange w:id="47" w:author="TGJ2" w:date="2023-07-05T14:14:00Z">
            <w:rPr>
              <w:del w:id="48" w:author="TGJ2" w:date="2023-07-05T14:19:00Z"/>
              <w:rFonts w:eastAsia="SimSun"/>
              <w:bCs/>
            </w:rPr>
          </w:rPrChange>
        </w:rPr>
      </w:pPr>
      <w:del w:id="49" w:author="TGJ2" w:date="2023-07-05T14:19:00Z">
        <w:r w:rsidRPr="00E044DC" w:rsidDel="00254427">
          <w:rPr>
            <w:rFonts w:asciiTheme="minorHAnsi" w:eastAsia="SimSun" w:hAnsiTheme="minorHAnsi"/>
            <w:b/>
            <w:bCs/>
            <w:sz w:val="22"/>
            <w:szCs w:val="22"/>
            <w:rPrChange w:id="50" w:author="TGJ2" w:date="2023-07-05T14:14:00Z">
              <w:rPr>
                <w:rFonts w:eastAsia="SimSun"/>
                <w:b/>
                <w:bCs/>
              </w:rPr>
            </w:rPrChange>
          </w:rPr>
          <w:delText xml:space="preserve">ADI </w:delText>
        </w:r>
        <w:r w:rsidRPr="00E044DC" w:rsidDel="00254427">
          <w:rPr>
            <w:rFonts w:asciiTheme="minorHAnsi" w:eastAsia="SimSun" w:hAnsiTheme="minorHAnsi"/>
            <w:bCs/>
            <w:sz w:val="22"/>
            <w:szCs w:val="22"/>
            <w:rPrChange w:id="51" w:author="TGJ2" w:date="2023-07-05T14:14:00Z">
              <w:rPr>
                <w:rFonts w:eastAsia="SimSun"/>
                <w:bCs/>
              </w:rPr>
            </w:rPrChange>
          </w:rPr>
          <w:delText>– Asociație de Dezvoltare Inter-comunitară</w:delText>
        </w:r>
        <w:r w:rsidR="00820BFD" w:rsidRPr="00E044DC" w:rsidDel="00254427">
          <w:rPr>
            <w:rFonts w:asciiTheme="minorHAnsi" w:eastAsia="SimSun" w:hAnsiTheme="minorHAnsi"/>
            <w:bCs/>
            <w:sz w:val="22"/>
            <w:szCs w:val="22"/>
            <w:rPrChange w:id="52" w:author="TGJ2" w:date="2023-07-05T14:14:00Z">
              <w:rPr>
                <w:rFonts w:eastAsia="SimSun"/>
                <w:bCs/>
              </w:rPr>
            </w:rPrChange>
          </w:rPr>
          <w:delText>;</w:delText>
        </w:r>
      </w:del>
    </w:p>
    <w:p w14:paraId="4FACC7FA" w14:textId="77777777" w:rsidR="00026AC2" w:rsidRDefault="00026AC2" w:rsidP="004A2BAF">
      <w:pPr>
        <w:jc w:val="both"/>
        <w:rPr>
          <w:ins w:id="53" w:author="TGJ2" w:date="2023-07-05T14:22:00Z"/>
          <w:rFonts w:asciiTheme="minorHAnsi" w:eastAsia="SimSun" w:hAnsiTheme="minorHAnsi"/>
          <w:bCs/>
          <w:sz w:val="22"/>
          <w:szCs w:val="22"/>
        </w:rPr>
      </w:pPr>
      <w:r w:rsidRPr="00E044DC">
        <w:rPr>
          <w:rFonts w:asciiTheme="minorHAnsi" w:eastAsia="SimSun" w:hAnsiTheme="minorHAnsi"/>
          <w:b/>
          <w:bCs/>
          <w:sz w:val="22"/>
          <w:szCs w:val="22"/>
          <w:rPrChange w:id="54" w:author="TGJ2" w:date="2023-07-05T14:14:00Z">
            <w:rPr>
              <w:rFonts w:eastAsia="SimSun"/>
              <w:b/>
              <w:bCs/>
            </w:rPr>
          </w:rPrChange>
        </w:rPr>
        <w:t>ANCPI</w:t>
      </w:r>
      <w:r w:rsidRPr="00E044DC">
        <w:rPr>
          <w:rFonts w:asciiTheme="minorHAnsi" w:eastAsia="SimSun" w:hAnsiTheme="minorHAnsi"/>
          <w:bCs/>
          <w:sz w:val="22"/>
          <w:szCs w:val="22"/>
          <w:rPrChange w:id="55" w:author="TGJ2" w:date="2023-07-05T14:14:00Z">
            <w:rPr>
              <w:rFonts w:eastAsia="SimSun"/>
              <w:bCs/>
            </w:rPr>
          </w:rPrChange>
        </w:rPr>
        <w:t xml:space="preserve"> - Agenția Națională de Cadastru și Publicitate Imobiliară</w:t>
      </w:r>
      <w:r w:rsidR="00820BFD" w:rsidRPr="00E044DC">
        <w:rPr>
          <w:rFonts w:asciiTheme="minorHAnsi" w:eastAsia="SimSun" w:hAnsiTheme="minorHAnsi"/>
          <w:bCs/>
          <w:sz w:val="22"/>
          <w:szCs w:val="22"/>
          <w:rPrChange w:id="56" w:author="TGJ2" w:date="2023-07-05T14:14:00Z">
            <w:rPr>
              <w:rFonts w:eastAsia="SimSun"/>
              <w:bCs/>
            </w:rPr>
          </w:rPrChange>
        </w:rPr>
        <w:t>;</w:t>
      </w:r>
    </w:p>
    <w:p w14:paraId="31518989" w14:textId="77777777" w:rsidR="00254427" w:rsidRPr="00254427" w:rsidRDefault="00254427" w:rsidP="00254427">
      <w:pPr>
        <w:jc w:val="both"/>
        <w:rPr>
          <w:ins w:id="57" w:author="TGJ2" w:date="2023-07-05T14:22:00Z"/>
          <w:rFonts w:asciiTheme="minorHAnsi" w:eastAsia="SimSun" w:hAnsiTheme="minorHAnsi"/>
          <w:bCs/>
          <w:sz w:val="22"/>
          <w:szCs w:val="22"/>
        </w:rPr>
      </w:pPr>
      <w:moveToRangeStart w:id="58" w:author="TGJ2" w:date="2023-07-05T14:22:00Z" w:name="move139459370"/>
      <w:ins w:id="59" w:author="TGJ2" w:date="2023-07-05T14:22:00Z">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ins>
    </w:p>
    <w:p w14:paraId="2016245D" w14:textId="77777777" w:rsidR="00254427" w:rsidRPr="00254427" w:rsidRDefault="00254427" w:rsidP="00254427">
      <w:pPr>
        <w:jc w:val="both"/>
        <w:rPr>
          <w:ins w:id="60" w:author="TGJ2" w:date="2023-07-05T14:22:00Z"/>
          <w:rFonts w:asciiTheme="minorHAnsi" w:eastAsia="SimSun" w:hAnsiTheme="minorHAnsi"/>
          <w:bCs/>
          <w:sz w:val="22"/>
          <w:szCs w:val="22"/>
          <w:lang w:val="en-US"/>
        </w:rPr>
      </w:pPr>
      <w:ins w:id="61" w:author="TGJ2" w:date="2023-07-05T14:22:00Z">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ins>
    </w:p>
    <w:moveToRangeEnd w:id="58"/>
    <w:p w14:paraId="105F1CF1" w14:textId="04687691" w:rsidR="00254427" w:rsidRPr="00E044DC" w:rsidDel="00254427" w:rsidRDefault="00254427" w:rsidP="004A2BAF">
      <w:pPr>
        <w:jc w:val="both"/>
        <w:rPr>
          <w:del w:id="62" w:author="TGJ2" w:date="2023-07-05T14:22:00Z"/>
          <w:rFonts w:asciiTheme="minorHAnsi" w:eastAsia="SimSun" w:hAnsiTheme="minorHAnsi"/>
          <w:bCs/>
          <w:sz w:val="22"/>
          <w:szCs w:val="22"/>
          <w:rPrChange w:id="63" w:author="TGJ2" w:date="2023-07-05T14:14:00Z">
            <w:rPr>
              <w:del w:id="64" w:author="TGJ2" w:date="2023-07-05T14:22:00Z"/>
              <w:rFonts w:eastAsia="SimSun"/>
              <w:bCs/>
            </w:rPr>
          </w:rPrChange>
        </w:rPr>
      </w:pPr>
    </w:p>
    <w:p w14:paraId="328095BE" w14:textId="77777777" w:rsidR="00026AC2" w:rsidRPr="00E044DC" w:rsidRDefault="00026AC2" w:rsidP="004A2BAF">
      <w:pPr>
        <w:jc w:val="both"/>
        <w:rPr>
          <w:rFonts w:asciiTheme="minorHAnsi" w:eastAsia="SimSun" w:hAnsiTheme="minorHAnsi"/>
          <w:bCs/>
          <w:sz w:val="22"/>
          <w:szCs w:val="22"/>
          <w:rPrChange w:id="65" w:author="TGJ2" w:date="2023-07-05T14:14:00Z">
            <w:rPr>
              <w:rFonts w:eastAsia="SimSun"/>
              <w:bCs/>
            </w:rPr>
          </w:rPrChange>
        </w:rPr>
      </w:pPr>
      <w:r w:rsidRPr="00E044DC">
        <w:rPr>
          <w:rFonts w:asciiTheme="minorHAnsi" w:eastAsia="SimSun" w:hAnsiTheme="minorHAnsi"/>
          <w:b/>
          <w:bCs/>
          <w:sz w:val="22"/>
          <w:szCs w:val="22"/>
          <w:rPrChange w:id="66" w:author="TGJ2" w:date="2023-07-05T14:14:00Z">
            <w:rPr>
              <w:rFonts w:eastAsia="SimSun"/>
              <w:b/>
              <w:bCs/>
            </w:rPr>
          </w:rPrChange>
        </w:rPr>
        <w:t>APL</w:t>
      </w:r>
      <w:r w:rsidRPr="00E044DC">
        <w:rPr>
          <w:rFonts w:asciiTheme="minorHAnsi" w:eastAsia="SimSun" w:hAnsiTheme="minorHAnsi"/>
          <w:bCs/>
          <w:sz w:val="22"/>
          <w:szCs w:val="22"/>
          <w:rPrChange w:id="67" w:author="TGJ2" w:date="2023-07-05T14:14:00Z">
            <w:rPr>
              <w:rFonts w:eastAsia="SimSun"/>
              <w:bCs/>
            </w:rPr>
          </w:rPrChange>
        </w:rPr>
        <w:t xml:space="preserve"> – Autoritate publică locală</w:t>
      </w:r>
      <w:r w:rsidR="00820BFD" w:rsidRPr="00E044DC">
        <w:rPr>
          <w:rFonts w:asciiTheme="minorHAnsi" w:eastAsia="SimSun" w:hAnsiTheme="minorHAnsi"/>
          <w:bCs/>
          <w:sz w:val="22"/>
          <w:szCs w:val="22"/>
          <w:rPrChange w:id="68" w:author="TGJ2" w:date="2023-07-05T14:14:00Z">
            <w:rPr>
              <w:rFonts w:eastAsia="SimSun"/>
              <w:bCs/>
            </w:rPr>
          </w:rPrChange>
        </w:rPr>
        <w:t>;</w:t>
      </w:r>
    </w:p>
    <w:p w14:paraId="000A8DE3" w14:textId="52418302" w:rsidR="00026AC2" w:rsidRPr="00E044DC" w:rsidDel="00254427" w:rsidRDefault="00820BFD" w:rsidP="004A2BAF">
      <w:pPr>
        <w:jc w:val="both"/>
        <w:rPr>
          <w:del w:id="69" w:author="TGJ2" w:date="2023-07-05T14:21:00Z"/>
          <w:rFonts w:asciiTheme="minorHAnsi" w:eastAsia="SimSun" w:hAnsiTheme="minorHAnsi"/>
          <w:bCs/>
          <w:sz w:val="22"/>
          <w:szCs w:val="22"/>
          <w:rPrChange w:id="70" w:author="TGJ2" w:date="2023-07-05T14:14:00Z">
            <w:rPr>
              <w:del w:id="71" w:author="TGJ2" w:date="2023-07-05T14:21:00Z"/>
              <w:rFonts w:eastAsia="SimSun"/>
              <w:bCs/>
            </w:rPr>
          </w:rPrChange>
        </w:rPr>
      </w:pPr>
      <w:moveFromRangeStart w:id="72" w:author="TGJ2" w:date="2023-07-05T14:21:00Z" w:name="move139459290"/>
      <w:moveFrom w:id="73" w:author="TGJ2" w:date="2023-07-05T14:21:00Z">
        <w:r w:rsidRPr="00E044DC" w:rsidDel="00254427">
          <w:rPr>
            <w:rFonts w:asciiTheme="minorHAnsi" w:eastAsia="SimSun" w:hAnsiTheme="minorHAnsi"/>
            <w:b/>
            <w:bCs/>
            <w:sz w:val="22"/>
            <w:szCs w:val="22"/>
            <w:rPrChange w:id="74" w:author="TGJ2" w:date="2023-07-05T14:14:00Z">
              <w:rPr>
                <w:rFonts w:eastAsia="SimSun"/>
                <w:b/>
                <w:bCs/>
              </w:rPr>
            </w:rPrChange>
          </w:rPr>
          <w:t>AC</w:t>
        </w:r>
        <w:r w:rsidRPr="00E044DC" w:rsidDel="00254427">
          <w:rPr>
            <w:rFonts w:asciiTheme="minorHAnsi" w:eastAsia="SimSun" w:hAnsiTheme="minorHAnsi"/>
            <w:bCs/>
            <w:sz w:val="22"/>
            <w:szCs w:val="22"/>
            <w:rPrChange w:id="75" w:author="TGJ2" w:date="2023-07-05T14:14:00Z">
              <w:rPr>
                <w:rFonts w:eastAsia="SimSun"/>
                <w:bCs/>
              </w:rPr>
            </w:rPrChange>
          </w:rPr>
          <w:t xml:space="preserve"> -</w:t>
        </w:r>
        <w:r w:rsidR="00026AC2" w:rsidRPr="00E044DC" w:rsidDel="00254427">
          <w:rPr>
            <w:rFonts w:asciiTheme="minorHAnsi" w:eastAsia="SimSun" w:hAnsiTheme="minorHAnsi"/>
            <w:bCs/>
            <w:sz w:val="22"/>
            <w:szCs w:val="22"/>
            <w:rPrChange w:id="76" w:author="TGJ2" w:date="2023-07-05T14:14:00Z">
              <w:rPr>
                <w:rFonts w:eastAsia="SimSun"/>
                <w:bCs/>
              </w:rPr>
            </w:rPrChange>
          </w:rPr>
          <w:t xml:space="preserve"> Autoritate contractantă, sau după caz, autoritate de cerificare, în funcție de context;</w:t>
        </w:r>
      </w:moveFrom>
      <w:moveFromRangeEnd w:id="72"/>
    </w:p>
    <w:p w14:paraId="2FF1EC85" w14:textId="77777777" w:rsidR="002A15A4" w:rsidRPr="00E044DC" w:rsidRDefault="002A15A4" w:rsidP="004A2BAF">
      <w:pPr>
        <w:jc w:val="both"/>
        <w:rPr>
          <w:rFonts w:asciiTheme="minorHAnsi" w:hAnsiTheme="minorHAnsi"/>
          <w:sz w:val="22"/>
          <w:szCs w:val="22"/>
          <w:rPrChange w:id="77" w:author="TGJ2" w:date="2023-07-05T14:14:00Z">
            <w:rPr/>
          </w:rPrChange>
        </w:rPr>
      </w:pPr>
      <w:r w:rsidRPr="00E044DC">
        <w:rPr>
          <w:rFonts w:asciiTheme="minorHAnsi" w:hAnsiTheme="minorHAnsi"/>
          <w:b/>
          <w:sz w:val="22"/>
          <w:szCs w:val="22"/>
          <w:rPrChange w:id="78" w:author="TGJ2" w:date="2023-07-05T14:14:00Z">
            <w:rPr>
              <w:b/>
            </w:rPr>
          </w:rPrChange>
        </w:rPr>
        <w:t xml:space="preserve">ARACHNE </w:t>
      </w:r>
      <w:r w:rsidRPr="00E044DC">
        <w:rPr>
          <w:rFonts w:asciiTheme="minorHAnsi" w:hAnsiTheme="minorHAnsi"/>
          <w:sz w:val="22"/>
          <w:szCs w:val="22"/>
          <w:rPrChange w:id="79" w:author="TGJ2" w:date="2023-07-05T14:14:00Z">
            <w:rPr/>
          </w:rPrChange>
        </w:rPr>
        <w:t>- Instrument specific pentru determinarea riscului de conflict de interese;</w:t>
      </w:r>
    </w:p>
    <w:p w14:paraId="6F0B86DA" w14:textId="77777777" w:rsidR="00AC3EFD" w:rsidRPr="00E044DC" w:rsidRDefault="00AC3EFD" w:rsidP="004A2BAF">
      <w:pPr>
        <w:jc w:val="both"/>
        <w:rPr>
          <w:rFonts w:asciiTheme="minorHAnsi" w:hAnsiTheme="minorHAnsi"/>
          <w:sz w:val="22"/>
          <w:szCs w:val="22"/>
          <w:rPrChange w:id="80" w:author="TGJ2" w:date="2023-07-05T14:14:00Z">
            <w:rPr/>
          </w:rPrChange>
        </w:rPr>
      </w:pPr>
      <w:r w:rsidRPr="00E044DC">
        <w:rPr>
          <w:rFonts w:asciiTheme="minorHAnsi" w:hAnsiTheme="minorHAnsi"/>
          <w:b/>
          <w:sz w:val="22"/>
          <w:szCs w:val="22"/>
          <w:rPrChange w:id="81" w:author="TGJ2" w:date="2023-07-05T14:14:00Z">
            <w:rPr>
              <w:b/>
            </w:rPr>
          </w:rPrChange>
        </w:rPr>
        <w:t>AFCOS</w:t>
      </w:r>
      <w:r w:rsidRPr="00E044DC">
        <w:rPr>
          <w:rFonts w:asciiTheme="minorHAnsi" w:hAnsiTheme="minorHAnsi"/>
          <w:sz w:val="22"/>
          <w:szCs w:val="22"/>
          <w:rPrChange w:id="82" w:author="TGJ2" w:date="2023-07-05T14:14:00Z">
            <w:rPr/>
          </w:rPrChange>
        </w:rPr>
        <w:tab/>
        <w:t>- Serviciile de coordonare a luptei antifraudă ale OLAF</w:t>
      </w:r>
      <w:r w:rsidR="00123F22" w:rsidRPr="00E044DC">
        <w:rPr>
          <w:rFonts w:asciiTheme="minorHAnsi" w:hAnsiTheme="minorHAnsi"/>
          <w:sz w:val="22"/>
          <w:szCs w:val="22"/>
          <w:rPrChange w:id="83" w:author="TGJ2" w:date="2023-07-05T14:14:00Z">
            <w:rPr/>
          </w:rPrChange>
        </w:rPr>
        <w:t>;</w:t>
      </w:r>
    </w:p>
    <w:p w14:paraId="28414D30" w14:textId="5634A0DF" w:rsidR="00AC3EFD" w:rsidRPr="00E044DC" w:rsidRDefault="00AC3EFD" w:rsidP="004A2BAF">
      <w:pPr>
        <w:jc w:val="both"/>
        <w:rPr>
          <w:rFonts w:asciiTheme="minorHAnsi" w:hAnsiTheme="minorHAnsi"/>
          <w:sz w:val="22"/>
          <w:szCs w:val="22"/>
          <w:rPrChange w:id="84" w:author="TGJ2" w:date="2023-07-05T14:14:00Z">
            <w:rPr/>
          </w:rPrChange>
        </w:rPr>
      </w:pPr>
      <w:r w:rsidRPr="00E044DC">
        <w:rPr>
          <w:rFonts w:asciiTheme="minorHAnsi" w:hAnsiTheme="minorHAnsi"/>
          <w:b/>
          <w:sz w:val="22"/>
          <w:szCs w:val="22"/>
          <w:rPrChange w:id="85" w:author="TGJ2" w:date="2023-07-05T14:14:00Z">
            <w:rPr>
              <w:b/>
            </w:rPr>
          </w:rPrChange>
        </w:rPr>
        <w:t>ANAF -</w:t>
      </w:r>
      <w:r w:rsidRPr="00E044DC">
        <w:rPr>
          <w:rFonts w:asciiTheme="minorHAnsi" w:hAnsiTheme="minorHAnsi"/>
          <w:sz w:val="22"/>
          <w:szCs w:val="22"/>
          <w:rPrChange w:id="86" w:author="TGJ2" w:date="2023-07-05T14:14:00Z">
            <w:rPr/>
          </w:rPrChange>
        </w:rPr>
        <w:t xml:space="preserve"> Agenția Națională de Administrare Fiscală, în subordinea MF</w:t>
      </w:r>
      <w:r w:rsidR="00123F22" w:rsidRPr="00E044DC">
        <w:rPr>
          <w:rFonts w:asciiTheme="minorHAnsi" w:hAnsiTheme="minorHAnsi"/>
          <w:sz w:val="22"/>
          <w:szCs w:val="22"/>
          <w:rPrChange w:id="87" w:author="TGJ2" w:date="2023-07-05T14:14:00Z">
            <w:rPr/>
          </w:rPrChange>
        </w:rPr>
        <w:t>;</w:t>
      </w:r>
    </w:p>
    <w:p w14:paraId="3C0C7BEE" w14:textId="369942FA" w:rsidR="006D4AAD" w:rsidRPr="00E044DC" w:rsidRDefault="006D4AAD" w:rsidP="004A2BAF">
      <w:pPr>
        <w:jc w:val="both"/>
        <w:rPr>
          <w:rFonts w:asciiTheme="minorHAnsi" w:eastAsia="SimSun" w:hAnsiTheme="minorHAnsi"/>
          <w:bCs/>
          <w:sz w:val="22"/>
          <w:szCs w:val="22"/>
          <w:rPrChange w:id="88" w:author="TGJ2" w:date="2023-07-05T14:14:00Z">
            <w:rPr>
              <w:rFonts w:eastAsia="SimSun"/>
              <w:bCs/>
            </w:rPr>
          </w:rPrChange>
        </w:rPr>
      </w:pPr>
      <w:r w:rsidRPr="00254427">
        <w:rPr>
          <w:rFonts w:asciiTheme="minorHAnsi" w:eastAsia="SimSun" w:hAnsiTheme="minorHAnsi"/>
          <w:b/>
          <w:bCs/>
          <w:sz w:val="22"/>
          <w:szCs w:val="22"/>
          <w:rPrChange w:id="89" w:author="TGJ2" w:date="2023-07-05T14:21:00Z">
            <w:rPr>
              <w:rFonts w:eastAsia="SimSun"/>
              <w:bCs/>
            </w:rPr>
          </w:rPrChange>
        </w:rPr>
        <w:t>ANAR</w:t>
      </w:r>
      <w:r w:rsidRPr="00E044DC">
        <w:rPr>
          <w:rFonts w:asciiTheme="minorHAnsi" w:eastAsia="SimSun" w:hAnsiTheme="minorHAnsi"/>
          <w:bCs/>
          <w:sz w:val="22"/>
          <w:szCs w:val="22"/>
          <w:rPrChange w:id="90" w:author="TGJ2" w:date="2023-07-05T14:14:00Z">
            <w:rPr>
              <w:rFonts w:eastAsia="SimSun"/>
              <w:bCs/>
            </w:rPr>
          </w:rPrChange>
        </w:rPr>
        <w:t xml:space="preserve"> </w:t>
      </w:r>
      <w:r w:rsidR="00E04587" w:rsidRPr="00E044DC">
        <w:rPr>
          <w:rFonts w:asciiTheme="minorHAnsi" w:eastAsia="SimSun" w:hAnsiTheme="minorHAnsi"/>
          <w:bCs/>
          <w:sz w:val="22"/>
          <w:szCs w:val="22"/>
          <w:rPrChange w:id="91" w:author="TGJ2" w:date="2023-07-05T14:14:00Z">
            <w:rPr>
              <w:rFonts w:eastAsia="SimSun"/>
              <w:bCs/>
            </w:rPr>
          </w:rPrChange>
        </w:rPr>
        <w:t xml:space="preserve">- </w:t>
      </w:r>
      <w:r w:rsidRPr="00E044DC">
        <w:rPr>
          <w:rFonts w:asciiTheme="minorHAnsi" w:eastAsia="SimSun" w:hAnsiTheme="minorHAnsi"/>
          <w:bCs/>
          <w:sz w:val="22"/>
          <w:szCs w:val="22"/>
          <w:rPrChange w:id="92" w:author="TGJ2" w:date="2023-07-05T14:14:00Z">
            <w:rPr>
              <w:rFonts w:eastAsia="SimSun"/>
              <w:bCs/>
            </w:rPr>
          </w:rPrChange>
        </w:rPr>
        <w:t>Administraţia Naţională „Apele Române“;</w:t>
      </w:r>
    </w:p>
    <w:p w14:paraId="6C3AE4CE" w14:textId="77777777" w:rsidR="00AC3EFD" w:rsidRDefault="00AC3EFD" w:rsidP="004A2BAF">
      <w:pPr>
        <w:jc w:val="both"/>
        <w:rPr>
          <w:ins w:id="93" w:author="TGJ2" w:date="2023-07-05T14:24:00Z"/>
          <w:rFonts w:asciiTheme="minorHAnsi" w:hAnsiTheme="minorHAnsi"/>
          <w:sz w:val="22"/>
          <w:szCs w:val="22"/>
        </w:rPr>
      </w:pPr>
      <w:r w:rsidRPr="00E044DC">
        <w:rPr>
          <w:rFonts w:asciiTheme="minorHAnsi" w:hAnsiTheme="minorHAnsi"/>
          <w:b/>
          <w:sz w:val="22"/>
          <w:szCs w:val="22"/>
          <w:rPrChange w:id="94" w:author="TGJ2" w:date="2023-07-05T14:14:00Z">
            <w:rPr>
              <w:b/>
            </w:rPr>
          </w:rPrChange>
        </w:rPr>
        <w:t>ANAP</w:t>
      </w:r>
      <w:r w:rsidRPr="00E044DC">
        <w:rPr>
          <w:rFonts w:asciiTheme="minorHAnsi" w:hAnsiTheme="minorHAnsi"/>
          <w:sz w:val="22"/>
          <w:szCs w:val="22"/>
          <w:rPrChange w:id="95" w:author="TGJ2" w:date="2023-07-05T14:14:00Z">
            <w:rPr/>
          </w:rPrChange>
        </w:rPr>
        <w:t xml:space="preserve"> - Agenția Națională  pentru Achiziții Publice, în subordinea SGG</w:t>
      </w:r>
      <w:r w:rsidR="00123F22" w:rsidRPr="00E044DC">
        <w:rPr>
          <w:rFonts w:asciiTheme="minorHAnsi" w:hAnsiTheme="minorHAnsi"/>
          <w:sz w:val="22"/>
          <w:szCs w:val="22"/>
          <w:rPrChange w:id="96" w:author="TGJ2" w:date="2023-07-05T14:14:00Z">
            <w:rPr/>
          </w:rPrChange>
        </w:rPr>
        <w:t>;</w:t>
      </w:r>
    </w:p>
    <w:p w14:paraId="36995AFD" w14:textId="25CDD896" w:rsidR="00254427" w:rsidRPr="00E044DC" w:rsidRDefault="00254427" w:rsidP="004A2BAF">
      <w:pPr>
        <w:jc w:val="both"/>
        <w:rPr>
          <w:rFonts w:asciiTheme="minorHAnsi" w:hAnsiTheme="minorHAnsi"/>
          <w:sz w:val="22"/>
          <w:szCs w:val="22"/>
          <w:rPrChange w:id="97" w:author="TGJ2" w:date="2023-07-05T14:14:00Z">
            <w:rPr/>
          </w:rPrChange>
        </w:rPr>
      </w:pPr>
      <w:ins w:id="98" w:author="TGJ2" w:date="2023-07-05T14:24:00Z">
        <w:r w:rsidRPr="00254427">
          <w:rPr>
            <w:rFonts w:asciiTheme="minorHAnsi" w:hAnsiTheme="minorHAnsi"/>
            <w:b/>
            <w:bCs/>
            <w:sz w:val="22"/>
            <w:szCs w:val="22"/>
          </w:rPr>
          <w:t xml:space="preserve">AT </w:t>
        </w:r>
        <w:r w:rsidRPr="00254427">
          <w:rPr>
            <w:rFonts w:asciiTheme="minorHAnsi" w:hAnsiTheme="minorHAnsi"/>
            <w:sz w:val="22"/>
            <w:szCs w:val="22"/>
          </w:rPr>
          <w:t>Asistenţă Tehnică</w:t>
        </w:r>
      </w:ins>
    </w:p>
    <w:p w14:paraId="2A689FC9" w14:textId="611F2D50" w:rsidR="00123F22" w:rsidRPr="00E044DC" w:rsidDel="00254427" w:rsidRDefault="00123F22" w:rsidP="004A2BAF">
      <w:pPr>
        <w:jc w:val="both"/>
        <w:rPr>
          <w:moveFrom w:id="99" w:author="TGJ2" w:date="2023-07-05T14:21:00Z"/>
          <w:rFonts w:asciiTheme="minorHAnsi" w:hAnsiTheme="minorHAnsi"/>
          <w:sz w:val="22"/>
          <w:szCs w:val="22"/>
          <w:rPrChange w:id="100" w:author="TGJ2" w:date="2023-07-05T14:14:00Z">
            <w:rPr>
              <w:moveFrom w:id="101" w:author="TGJ2" w:date="2023-07-05T14:21:00Z"/>
            </w:rPr>
          </w:rPrChange>
        </w:rPr>
      </w:pPr>
      <w:moveFromRangeStart w:id="102" w:author="TGJ2" w:date="2023-07-05T14:21:00Z" w:name="move139459333"/>
      <w:moveFrom w:id="103" w:author="TGJ2" w:date="2023-07-05T14:21:00Z">
        <w:r w:rsidRPr="00E044DC" w:rsidDel="00254427">
          <w:rPr>
            <w:rFonts w:asciiTheme="minorHAnsi" w:hAnsiTheme="minorHAnsi"/>
            <w:b/>
            <w:sz w:val="22"/>
            <w:szCs w:val="22"/>
            <w:rPrChange w:id="104" w:author="TGJ2" w:date="2023-07-05T14:14:00Z">
              <w:rPr>
                <w:b/>
              </w:rPr>
            </w:rPrChange>
          </w:rPr>
          <w:t>AA -</w:t>
        </w:r>
        <w:r w:rsidRPr="00E044DC" w:rsidDel="00254427">
          <w:rPr>
            <w:rFonts w:asciiTheme="minorHAnsi" w:hAnsiTheme="minorHAnsi"/>
            <w:sz w:val="22"/>
            <w:szCs w:val="22"/>
            <w:rPrChange w:id="105" w:author="TGJ2" w:date="2023-07-05T14:14:00Z">
              <w:rPr/>
            </w:rPrChange>
          </w:rPr>
          <w:t xml:space="preserve"> Autoritatea de Audit din cadrul Curții de Conturi a României;</w:t>
        </w:r>
      </w:moveFrom>
    </w:p>
    <w:p w14:paraId="0AC699B2" w14:textId="26C812AF" w:rsidR="0041482D" w:rsidRPr="00E044DC" w:rsidDel="00254427" w:rsidRDefault="0041482D" w:rsidP="0041482D">
      <w:pPr>
        <w:spacing w:after="0" w:line="276" w:lineRule="auto"/>
        <w:ind w:left="1410" w:hanging="1410"/>
        <w:jc w:val="both"/>
        <w:rPr>
          <w:moveFrom w:id="106" w:author="TGJ2" w:date="2023-07-05T14:22:00Z"/>
          <w:rFonts w:asciiTheme="minorHAnsi" w:hAnsiTheme="minorHAnsi"/>
          <w:sz w:val="22"/>
          <w:szCs w:val="22"/>
          <w:rPrChange w:id="107" w:author="TGJ2" w:date="2023-07-05T14:14:00Z">
            <w:rPr>
              <w:moveFrom w:id="108" w:author="TGJ2" w:date="2023-07-05T14:22:00Z"/>
            </w:rPr>
          </w:rPrChange>
        </w:rPr>
      </w:pPr>
      <w:moveFromRangeStart w:id="109" w:author="TGJ2" w:date="2023-07-05T14:22:00Z" w:name="move139459370"/>
      <w:moveFromRangeEnd w:id="102"/>
      <w:moveFrom w:id="110" w:author="TGJ2" w:date="2023-07-05T14:22:00Z">
        <w:r w:rsidRPr="00E044DC" w:rsidDel="00254427">
          <w:rPr>
            <w:rFonts w:asciiTheme="minorHAnsi" w:hAnsiTheme="minorHAnsi"/>
            <w:b/>
            <w:sz w:val="22"/>
            <w:szCs w:val="22"/>
            <w:rPrChange w:id="111" w:author="TGJ2" w:date="2023-07-05T14:14:00Z">
              <w:rPr>
                <w:b/>
              </w:rPr>
            </w:rPrChange>
          </w:rPr>
          <w:t>AP</w:t>
        </w:r>
        <w:r w:rsidRPr="00E044DC" w:rsidDel="00254427">
          <w:rPr>
            <w:rFonts w:asciiTheme="minorHAnsi" w:hAnsiTheme="minorHAnsi"/>
            <w:sz w:val="22"/>
            <w:szCs w:val="22"/>
            <w:rPrChange w:id="112" w:author="TGJ2" w:date="2023-07-05T14:14:00Z">
              <w:rPr/>
            </w:rPrChange>
          </w:rPr>
          <w:t xml:space="preserve"> - Acordul de Parteneriat cu România, aprobat prin Decizia de punere în aplicare a Comisiei sau, </w:t>
        </w:r>
      </w:moveFrom>
    </w:p>
    <w:p w14:paraId="0002F392" w14:textId="545307CD" w:rsidR="0041482D" w:rsidRPr="00E044DC" w:rsidDel="00254427" w:rsidRDefault="0041482D" w:rsidP="0041482D">
      <w:pPr>
        <w:jc w:val="both"/>
        <w:rPr>
          <w:moveFrom w:id="113" w:author="TGJ2" w:date="2023-07-05T14:22:00Z"/>
          <w:rFonts w:asciiTheme="minorHAnsi" w:hAnsiTheme="minorHAnsi"/>
          <w:sz w:val="22"/>
          <w:szCs w:val="22"/>
          <w:lang w:val="en-US"/>
          <w:rPrChange w:id="114" w:author="TGJ2" w:date="2023-07-05T14:14:00Z">
            <w:rPr>
              <w:moveFrom w:id="115" w:author="TGJ2" w:date="2023-07-05T14:22:00Z"/>
              <w:lang w:val="en-US"/>
            </w:rPr>
          </w:rPrChange>
        </w:rPr>
      </w:pPr>
      <w:moveFrom w:id="116" w:author="TGJ2" w:date="2023-07-05T14:22:00Z">
        <w:r w:rsidRPr="00E044DC" w:rsidDel="00254427">
          <w:rPr>
            <w:rFonts w:asciiTheme="minorHAnsi" w:hAnsiTheme="minorHAnsi"/>
            <w:sz w:val="22"/>
            <w:szCs w:val="22"/>
            <w:rPrChange w:id="117" w:author="TGJ2" w:date="2023-07-05T14:14:00Z">
              <w:rPr/>
            </w:rPrChange>
          </w:rPr>
          <w:t>după caz, axă prioritară, în funcție de context</w:t>
        </w:r>
        <w:r w:rsidRPr="00E044DC" w:rsidDel="00254427">
          <w:rPr>
            <w:rFonts w:asciiTheme="minorHAnsi" w:hAnsiTheme="minorHAnsi"/>
            <w:sz w:val="22"/>
            <w:szCs w:val="22"/>
            <w:lang w:val="en-US"/>
            <w:rPrChange w:id="118" w:author="TGJ2" w:date="2023-07-05T14:14:00Z">
              <w:rPr>
                <w:lang w:val="en-US"/>
              </w:rPr>
            </w:rPrChange>
          </w:rPr>
          <w:t>;</w:t>
        </w:r>
      </w:moveFrom>
    </w:p>
    <w:moveFromRangeEnd w:id="109"/>
    <w:p w14:paraId="5404D0F1" w14:textId="77777777" w:rsidR="006D4AAD" w:rsidRPr="00E044DC" w:rsidRDefault="006D4AAD" w:rsidP="004A2BAF">
      <w:pPr>
        <w:jc w:val="both"/>
        <w:rPr>
          <w:rFonts w:asciiTheme="minorHAnsi" w:eastAsia="SimSun" w:hAnsiTheme="minorHAnsi"/>
          <w:bCs/>
          <w:sz w:val="22"/>
          <w:szCs w:val="22"/>
          <w:rPrChange w:id="119" w:author="TGJ2" w:date="2023-07-05T14:14:00Z">
            <w:rPr>
              <w:rFonts w:eastAsia="SimSun"/>
              <w:bCs/>
            </w:rPr>
          </w:rPrChange>
        </w:rPr>
      </w:pPr>
    </w:p>
    <w:p w14:paraId="1537EA71" w14:textId="77777777" w:rsidR="00026AC2" w:rsidRPr="00E044DC" w:rsidRDefault="00026AC2" w:rsidP="004A2BAF">
      <w:pPr>
        <w:jc w:val="both"/>
        <w:rPr>
          <w:rFonts w:asciiTheme="minorHAnsi" w:eastAsia="SimSun" w:hAnsiTheme="minorHAnsi"/>
          <w:bCs/>
          <w:sz w:val="22"/>
          <w:szCs w:val="22"/>
          <w:rPrChange w:id="120" w:author="TGJ2" w:date="2023-07-05T14:14:00Z">
            <w:rPr>
              <w:rFonts w:eastAsia="SimSun"/>
              <w:bCs/>
            </w:rPr>
          </w:rPrChange>
        </w:rPr>
      </w:pPr>
      <w:r w:rsidRPr="00E044DC">
        <w:rPr>
          <w:rFonts w:asciiTheme="minorHAnsi" w:eastAsia="SimSun" w:hAnsiTheme="minorHAnsi"/>
          <w:b/>
          <w:bCs/>
          <w:sz w:val="22"/>
          <w:szCs w:val="22"/>
          <w:rPrChange w:id="121" w:author="TGJ2" w:date="2023-07-05T14:14:00Z">
            <w:rPr>
              <w:rFonts w:eastAsia="SimSun"/>
              <w:b/>
              <w:bCs/>
            </w:rPr>
          </w:rPrChange>
        </w:rPr>
        <w:t xml:space="preserve">BEI </w:t>
      </w:r>
      <w:r w:rsidRPr="00E044DC">
        <w:rPr>
          <w:rFonts w:asciiTheme="minorHAnsi" w:eastAsia="SimSun" w:hAnsiTheme="minorHAnsi"/>
          <w:bCs/>
          <w:sz w:val="22"/>
          <w:szCs w:val="22"/>
          <w:rPrChange w:id="122" w:author="TGJ2" w:date="2023-07-05T14:14:00Z">
            <w:rPr>
              <w:rFonts w:eastAsia="SimSun"/>
              <w:bCs/>
            </w:rPr>
          </w:rPrChange>
        </w:rPr>
        <w:t>– Banca Europeană de Investiţii</w:t>
      </w:r>
      <w:r w:rsidR="00123F22" w:rsidRPr="00E044DC">
        <w:rPr>
          <w:rFonts w:asciiTheme="minorHAnsi" w:eastAsia="SimSun" w:hAnsiTheme="minorHAnsi"/>
          <w:bCs/>
          <w:sz w:val="22"/>
          <w:szCs w:val="22"/>
          <w:rPrChange w:id="123" w:author="TGJ2" w:date="2023-07-05T14:14:00Z">
            <w:rPr>
              <w:rFonts w:eastAsia="SimSun"/>
              <w:bCs/>
            </w:rPr>
          </w:rPrChange>
        </w:rPr>
        <w:t>;</w:t>
      </w:r>
    </w:p>
    <w:p w14:paraId="1D299EE2" w14:textId="77777777" w:rsidR="00026AC2" w:rsidRPr="00E044DC" w:rsidRDefault="00026AC2" w:rsidP="004A2BAF">
      <w:pPr>
        <w:jc w:val="both"/>
        <w:rPr>
          <w:rFonts w:asciiTheme="minorHAnsi" w:eastAsia="SimSun" w:hAnsiTheme="minorHAnsi"/>
          <w:bCs/>
          <w:sz w:val="22"/>
          <w:szCs w:val="22"/>
          <w:rPrChange w:id="124" w:author="TGJ2" w:date="2023-07-05T14:14:00Z">
            <w:rPr>
              <w:rFonts w:eastAsia="SimSun"/>
              <w:bCs/>
            </w:rPr>
          </w:rPrChange>
        </w:rPr>
      </w:pPr>
      <w:r w:rsidRPr="00E044DC">
        <w:rPr>
          <w:rFonts w:asciiTheme="minorHAnsi" w:eastAsia="SimSun" w:hAnsiTheme="minorHAnsi"/>
          <w:b/>
          <w:bCs/>
          <w:sz w:val="22"/>
          <w:szCs w:val="22"/>
          <w:rPrChange w:id="125" w:author="TGJ2" w:date="2023-07-05T14:14:00Z">
            <w:rPr>
              <w:rFonts w:eastAsia="SimSun"/>
              <w:b/>
              <w:bCs/>
            </w:rPr>
          </w:rPrChange>
        </w:rPr>
        <w:t>BERD</w:t>
      </w:r>
      <w:r w:rsidRPr="00E044DC">
        <w:rPr>
          <w:rFonts w:asciiTheme="minorHAnsi" w:eastAsia="SimSun" w:hAnsiTheme="minorHAnsi"/>
          <w:bCs/>
          <w:sz w:val="22"/>
          <w:szCs w:val="22"/>
          <w:rPrChange w:id="126" w:author="TGJ2" w:date="2023-07-05T14:14:00Z">
            <w:rPr>
              <w:rFonts w:eastAsia="SimSun"/>
              <w:bCs/>
            </w:rPr>
          </w:rPrChange>
        </w:rPr>
        <w:t xml:space="preserve"> - Banca Europeană pentru Reconstrucţie şi Dezvoltare</w:t>
      </w:r>
      <w:r w:rsidR="00123F22" w:rsidRPr="00E044DC">
        <w:rPr>
          <w:rFonts w:asciiTheme="minorHAnsi" w:eastAsia="SimSun" w:hAnsiTheme="minorHAnsi"/>
          <w:bCs/>
          <w:sz w:val="22"/>
          <w:szCs w:val="22"/>
          <w:rPrChange w:id="127" w:author="TGJ2" w:date="2023-07-05T14:14:00Z">
            <w:rPr>
              <w:rFonts w:eastAsia="SimSun"/>
              <w:bCs/>
            </w:rPr>
          </w:rPrChange>
        </w:rPr>
        <w:t>;</w:t>
      </w:r>
    </w:p>
    <w:p w14:paraId="60C0F674" w14:textId="77777777" w:rsidR="00026AC2" w:rsidRPr="00E044DC" w:rsidRDefault="00026AC2" w:rsidP="004A2BAF">
      <w:pPr>
        <w:jc w:val="both"/>
        <w:rPr>
          <w:rFonts w:asciiTheme="minorHAnsi" w:eastAsia="SimSun" w:hAnsiTheme="minorHAnsi"/>
          <w:bCs/>
          <w:sz w:val="22"/>
          <w:szCs w:val="22"/>
          <w:rPrChange w:id="128" w:author="TGJ2" w:date="2023-07-05T14:14:00Z">
            <w:rPr>
              <w:rFonts w:eastAsia="SimSun"/>
              <w:bCs/>
            </w:rPr>
          </w:rPrChange>
        </w:rPr>
      </w:pPr>
      <w:r w:rsidRPr="00E044DC">
        <w:rPr>
          <w:rFonts w:asciiTheme="minorHAnsi" w:eastAsia="SimSun" w:hAnsiTheme="minorHAnsi"/>
          <w:b/>
          <w:bCs/>
          <w:sz w:val="22"/>
          <w:szCs w:val="22"/>
          <w:rPrChange w:id="129" w:author="TGJ2" w:date="2023-07-05T14:14:00Z">
            <w:rPr>
              <w:rFonts w:eastAsia="SimSun"/>
              <w:b/>
              <w:bCs/>
            </w:rPr>
          </w:rPrChange>
        </w:rPr>
        <w:t xml:space="preserve">BM </w:t>
      </w:r>
      <w:r w:rsidRPr="00E044DC">
        <w:rPr>
          <w:rFonts w:asciiTheme="minorHAnsi" w:eastAsia="SimSun" w:hAnsiTheme="minorHAnsi"/>
          <w:bCs/>
          <w:sz w:val="22"/>
          <w:szCs w:val="22"/>
          <w:rPrChange w:id="130" w:author="TGJ2" w:date="2023-07-05T14:14:00Z">
            <w:rPr>
              <w:rFonts w:eastAsia="SimSun"/>
              <w:bCs/>
            </w:rPr>
          </w:rPrChange>
        </w:rPr>
        <w:t>– Banca Mondială</w:t>
      </w:r>
      <w:r w:rsidR="00123F22" w:rsidRPr="00E044DC">
        <w:rPr>
          <w:rFonts w:asciiTheme="minorHAnsi" w:eastAsia="SimSun" w:hAnsiTheme="minorHAnsi"/>
          <w:bCs/>
          <w:sz w:val="22"/>
          <w:szCs w:val="22"/>
          <w:rPrChange w:id="131" w:author="TGJ2" w:date="2023-07-05T14:14:00Z">
            <w:rPr>
              <w:rFonts w:eastAsia="SimSun"/>
              <w:bCs/>
            </w:rPr>
          </w:rPrChange>
        </w:rPr>
        <w:t>;</w:t>
      </w:r>
    </w:p>
    <w:p w14:paraId="65BB9C60" w14:textId="77777777" w:rsidR="00026AC2" w:rsidRPr="00E044DC" w:rsidRDefault="00820BFD" w:rsidP="004A2BAF">
      <w:pPr>
        <w:jc w:val="both"/>
        <w:rPr>
          <w:rFonts w:asciiTheme="minorHAnsi" w:hAnsiTheme="minorHAnsi"/>
          <w:sz w:val="22"/>
          <w:szCs w:val="22"/>
          <w:rPrChange w:id="132" w:author="TGJ2" w:date="2023-07-05T14:14:00Z">
            <w:rPr/>
          </w:rPrChange>
        </w:rPr>
      </w:pPr>
      <w:r w:rsidRPr="00E044DC">
        <w:rPr>
          <w:rFonts w:asciiTheme="minorHAnsi" w:hAnsiTheme="minorHAnsi"/>
          <w:b/>
          <w:sz w:val="22"/>
          <w:szCs w:val="22"/>
          <w:rPrChange w:id="133" w:author="TGJ2" w:date="2023-07-05T14:14:00Z">
            <w:rPr>
              <w:b/>
            </w:rPr>
          </w:rPrChange>
        </w:rPr>
        <w:t xml:space="preserve">BPI </w:t>
      </w:r>
      <w:r w:rsidRPr="00E044DC">
        <w:rPr>
          <w:rFonts w:asciiTheme="minorHAnsi" w:hAnsiTheme="minorHAnsi"/>
          <w:sz w:val="22"/>
          <w:szCs w:val="22"/>
          <w:rPrChange w:id="134" w:author="TGJ2" w:date="2023-07-05T14:14:00Z">
            <w:rPr/>
          </w:rPrChange>
        </w:rPr>
        <w:t>-</w:t>
      </w:r>
      <w:r w:rsidR="00026AC2" w:rsidRPr="00E044DC">
        <w:rPr>
          <w:rFonts w:asciiTheme="minorHAnsi" w:hAnsiTheme="minorHAnsi"/>
          <w:sz w:val="22"/>
          <w:szCs w:val="22"/>
          <w:rPrChange w:id="135" w:author="TGJ2" w:date="2023-07-05T14:14:00Z">
            <w:rPr/>
          </w:rPrChange>
        </w:rPr>
        <w:t xml:space="preserve"> Buletinul Procedurilor de Insolvență</w:t>
      </w:r>
      <w:r w:rsidR="00123F22" w:rsidRPr="00E044DC">
        <w:rPr>
          <w:rFonts w:asciiTheme="minorHAnsi" w:hAnsiTheme="minorHAnsi"/>
          <w:sz w:val="22"/>
          <w:szCs w:val="22"/>
          <w:rPrChange w:id="136" w:author="TGJ2" w:date="2023-07-05T14:14:00Z">
            <w:rPr/>
          </w:rPrChange>
        </w:rPr>
        <w:t>;</w:t>
      </w:r>
    </w:p>
    <w:p w14:paraId="696AFFB7" w14:textId="46A6B836" w:rsidR="00026AC2" w:rsidRPr="00E044DC" w:rsidRDefault="00820BFD" w:rsidP="004A2BAF">
      <w:pPr>
        <w:jc w:val="both"/>
        <w:rPr>
          <w:rFonts w:asciiTheme="minorHAnsi" w:hAnsiTheme="minorHAnsi"/>
          <w:sz w:val="22"/>
          <w:szCs w:val="22"/>
          <w:rPrChange w:id="137" w:author="TGJ2" w:date="2023-07-05T14:14:00Z">
            <w:rPr/>
          </w:rPrChange>
        </w:rPr>
      </w:pPr>
      <w:r w:rsidRPr="00E044DC">
        <w:rPr>
          <w:rFonts w:asciiTheme="minorHAnsi" w:hAnsiTheme="minorHAnsi"/>
          <w:b/>
          <w:sz w:val="22"/>
          <w:szCs w:val="22"/>
          <w:rPrChange w:id="138" w:author="TGJ2" w:date="2023-07-05T14:14:00Z">
            <w:rPr>
              <w:b/>
            </w:rPr>
          </w:rPrChange>
        </w:rPr>
        <w:t>BS</w:t>
      </w:r>
      <w:r w:rsidRPr="00E044DC">
        <w:rPr>
          <w:rFonts w:asciiTheme="minorHAnsi" w:hAnsiTheme="minorHAnsi"/>
          <w:sz w:val="22"/>
          <w:szCs w:val="22"/>
          <w:rPrChange w:id="139" w:author="TGJ2" w:date="2023-07-05T14:14:00Z">
            <w:rPr/>
          </w:rPrChange>
        </w:rPr>
        <w:t xml:space="preserve"> -</w:t>
      </w:r>
      <w:r w:rsidR="00026AC2" w:rsidRPr="00E044DC">
        <w:rPr>
          <w:rFonts w:asciiTheme="minorHAnsi" w:hAnsiTheme="minorHAnsi"/>
          <w:sz w:val="22"/>
          <w:szCs w:val="22"/>
          <w:rPrChange w:id="140" w:author="TGJ2" w:date="2023-07-05T14:14:00Z">
            <w:rPr/>
          </w:rPrChange>
        </w:rPr>
        <w:t xml:space="preserve"> Cofinanţare de la bugetul de stat</w:t>
      </w:r>
      <w:r w:rsidR="00123F22" w:rsidRPr="00E044DC">
        <w:rPr>
          <w:rFonts w:asciiTheme="minorHAnsi" w:hAnsiTheme="minorHAnsi"/>
          <w:sz w:val="22"/>
          <w:szCs w:val="22"/>
          <w:rPrChange w:id="141" w:author="TGJ2" w:date="2023-07-05T14:14:00Z">
            <w:rPr/>
          </w:rPrChange>
        </w:rPr>
        <w:t>;</w:t>
      </w:r>
    </w:p>
    <w:p w14:paraId="04F5B947" w14:textId="77777777" w:rsidR="00355EA8" w:rsidRPr="00E044DC" w:rsidRDefault="00355EA8" w:rsidP="004A2BAF">
      <w:pPr>
        <w:jc w:val="both"/>
        <w:rPr>
          <w:rFonts w:asciiTheme="minorHAnsi" w:hAnsiTheme="minorHAnsi"/>
          <w:sz w:val="22"/>
          <w:szCs w:val="22"/>
          <w:rPrChange w:id="142" w:author="TGJ2" w:date="2023-07-05T14:14:00Z">
            <w:rPr/>
          </w:rPrChange>
        </w:rPr>
      </w:pPr>
    </w:p>
    <w:p w14:paraId="10F1A069" w14:textId="440D1DB2" w:rsidR="00725BCD" w:rsidRDefault="00725BCD" w:rsidP="004A2BAF">
      <w:pPr>
        <w:spacing w:line="276" w:lineRule="auto"/>
        <w:jc w:val="both"/>
        <w:rPr>
          <w:ins w:id="143" w:author="TGJ2" w:date="2023-07-05T14:26:00Z"/>
          <w:rFonts w:asciiTheme="minorHAnsi" w:hAnsiTheme="minorHAnsi"/>
          <w:b/>
          <w:sz w:val="22"/>
          <w:szCs w:val="22"/>
        </w:rPr>
      </w:pPr>
      <w:ins w:id="144" w:author="TGJ2" w:date="2023-07-05T14:26:00Z">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725BCD">
          <w:rPr>
            <w:rFonts w:asciiTheme="minorHAnsi" w:hAnsiTheme="minorHAnsi"/>
            <w:sz w:val="22"/>
            <w:szCs w:val="22"/>
            <w:rPrChange w:id="145" w:author="TGJ2" w:date="2023-07-05T14:26:00Z">
              <w:rPr>
                <w:rFonts w:asciiTheme="minorHAnsi" w:hAnsiTheme="minorHAnsi"/>
                <w:b/>
                <w:sz w:val="22"/>
                <w:szCs w:val="22"/>
              </w:rPr>
            </w:rPrChange>
          </w:rPr>
          <w:t>Conformitate administrativă și eligibilitate</w:t>
        </w:r>
      </w:ins>
    </w:p>
    <w:p w14:paraId="426BED6D" w14:textId="3D0531C7" w:rsidR="00820BFD" w:rsidRPr="00E044DC" w:rsidRDefault="00820BFD" w:rsidP="004A2BAF">
      <w:pPr>
        <w:spacing w:line="276" w:lineRule="auto"/>
        <w:jc w:val="both"/>
        <w:rPr>
          <w:rFonts w:asciiTheme="minorHAnsi" w:hAnsiTheme="minorHAnsi"/>
          <w:sz w:val="22"/>
          <w:szCs w:val="22"/>
          <w:rPrChange w:id="146" w:author="TGJ2" w:date="2023-07-05T14:14:00Z">
            <w:rPr>
              <w:szCs w:val="20"/>
            </w:rPr>
          </w:rPrChange>
        </w:rPr>
      </w:pPr>
      <w:r w:rsidRPr="00E044DC">
        <w:rPr>
          <w:rFonts w:asciiTheme="minorHAnsi" w:hAnsiTheme="minorHAnsi"/>
          <w:b/>
          <w:sz w:val="22"/>
          <w:szCs w:val="22"/>
          <w:rPrChange w:id="147" w:author="TGJ2" w:date="2023-07-05T14:14:00Z">
            <w:rPr>
              <w:b/>
              <w:szCs w:val="20"/>
            </w:rPr>
          </w:rPrChange>
        </w:rPr>
        <w:t>CM  PR</w:t>
      </w:r>
      <w:r w:rsidRPr="00E044DC">
        <w:rPr>
          <w:rFonts w:asciiTheme="minorHAnsi" w:hAnsiTheme="minorHAnsi"/>
          <w:sz w:val="22"/>
          <w:szCs w:val="22"/>
          <w:rPrChange w:id="148" w:author="TGJ2" w:date="2023-07-05T14:14:00Z">
            <w:rPr>
              <w:szCs w:val="20"/>
            </w:rPr>
          </w:rPrChange>
        </w:rPr>
        <w:t xml:space="preserve"> - Comitetul de Monitorizare a PR Sud -Vest Oltenia</w:t>
      </w:r>
      <w:r w:rsidR="00123F22" w:rsidRPr="00E044DC">
        <w:rPr>
          <w:rFonts w:asciiTheme="minorHAnsi" w:hAnsiTheme="minorHAnsi"/>
          <w:sz w:val="22"/>
          <w:szCs w:val="22"/>
          <w:rPrChange w:id="149" w:author="TGJ2" w:date="2023-07-05T14:14:00Z">
            <w:rPr>
              <w:szCs w:val="20"/>
            </w:rPr>
          </w:rPrChange>
        </w:rPr>
        <w:t>;</w:t>
      </w:r>
    </w:p>
    <w:p w14:paraId="41803375" w14:textId="77777777" w:rsidR="00820BFD" w:rsidRPr="00E044DC" w:rsidRDefault="00820BFD" w:rsidP="004A2BAF">
      <w:pPr>
        <w:spacing w:line="276" w:lineRule="auto"/>
        <w:jc w:val="both"/>
        <w:rPr>
          <w:rFonts w:asciiTheme="minorHAnsi" w:hAnsiTheme="minorHAnsi"/>
          <w:sz w:val="22"/>
          <w:szCs w:val="22"/>
          <w:rPrChange w:id="150" w:author="TGJ2" w:date="2023-07-05T14:14:00Z">
            <w:rPr>
              <w:szCs w:val="20"/>
            </w:rPr>
          </w:rPrChange>
        </w:rPr>
      </w:pPr>
      <w:r w:rsidRPr="00E044DC">
        <w:rPr>
          <w:rFonts w:asciiTheme="minorHAnsi" w:hAnsiTheme="minorHAnsi"/>
          <w:b/>
          <w:sz w:val="22"/>
          <w:szCs w:val="22"/>
          <w:rPrChange w:id="151" w:author="TGJ2" w:date="2023-07-05T14:14:00Z">
            <w:rPr>
              <w:b/>
              <w:szCs w:val="20"/>
            </w:rPr>
          </w:rPrChange>
        </w:rPr>
        <w:t xml:space="preserve">CRP </w:t>
      </w:r>
      <w:r w:rsidRPr="00E044DC">
        <w:rPr>
          <w:rFonts w:asciiTheme="minorHAnsi" w:hAnsiTheme="minorHAnsi"/>
          <w:sz w:val="22"/>
          <w:szCs w:val="22"/>
          <w:rPrChange w:id="152" w:author="TGJ2" w:date="2023-07-05T14:14:00Z">
            <w:rPr>
              <w:szCs w:val="20"/>
            </w:rPr>
          </w:rPrChange>
        </w:rPr>
        <w:t xml:space="preserve">-  Comitetul Regional pentru elaborarea Planului de Dezvoltare Regională </w:t>
      </w:r>
      <w:r w:rsidR="00123F22" w:rsidRPr="00E044DC">
        <w:rPr>
          <w:rFonts w:asciiTheme="minorHAnsi" w:hAnsiTheme="minorHAnsi"/>
          <w:sz w:val="22"/>
          <w:szCs w:val="22"/>
          <w:rPrChange w:id="153" w:author="TGJ2" w:date="2023-07-05T14:14:00Z">
            <w:rPr>
              <w:szCs w:val="20"/>
            </w:rPr>
          </w:rPrChange>
        </w:rPr>
        <w:t>;</w:t>
      </w:r>
    </w:p>
    <w:p w14:paraId="6E42E691" w14:textId="77777777" w:rsidR="00026AC2" w:rsidRPr="00E044DC" w:rsidRDefault="00820BFD" w:rsidP="004A2BAF">
      <w:pPr>
        <w:spacing w:line="276" w:lineRule="auto"/>
        <w:jc w:val="both"/>
        <w:rPr>
          <w:rFonts w:asciiTheme="minorHAnsi" w:hAnsiTheme="minorHAnsi"/>
          <w:sz w:val="22"/>
          <w:szCs w:val="22"/>
          <w:rPrChange w:id="154" w:author="TGJ2" w:date="2023-07-05T14:14:00Z">
            <w:rPr>
              <w:szCs w:val="20"/>
            </w:rPr>
          </w:rPrChange>
        </w:rPr>
      </w:pPr>
      <w:r w:rsidRPr="00E044DC">
        <w:rPr>
          <w:rFonts w:asciiTheme="minorHAnsi" w:hAnsiTheme="minorHAnsi"/>
          <w:b/>
          <w:sz w:val="22"/>
          <w:szCs w:val="22"/>
          <w:rPrChange w:id="155" w:author="TGJ2" w:date="2023-07-05T14:14:00Z">
            <w:rPr>
              <w:b/>
              <w:szCs w:val="20"/>
            </w:rPr>
          </w:rPrChange>
        </w:rPr>
        <w:t>CCT OIS</w:t>
      </w:r>
      <w:r w:rsidR="00026AC2" w:rsidRPr="00E044DC">
        <w:rPr>
          <w:rFonts w:asciiTheme="minorHAnsi" w:hAnsiTheme="minorHAnsi"/>
          <w:sz w:val="22"/>
          <w:szCs w:val="22"/>
          <w:rPrChange w:id="156" w:author="TGJ2" w:date="2023-07-05T14:14:00Z">
            <w:rPr>
              <w:szCs w:val="20"/>
            </w:rPr>
          </w:rPrChange>
        </w:rPr>
        <w:t xml:space="preserve"> - Comitetul Consultativ Tematic Ocupare, Incluziune Socială și și Servicii Sociale</w:t>
      </w:r>
      <w:r w:rsidR="00123F22" w:rsidRPr="00E044DC">
        <w:rPr>
          <w:rFonts w:asciiTheme="minorHAnsi" w:hAnsiTheme="minorHAnsi"/>
          <w:sz w:val="22"/>
          <w:szCs w:val="22"/>
          <w:rPrChange w:id="157" w:author="TGJ2" w:date="2023-07-05T14:14:00Z">
            <w:rPr>
              <w:szCs w:val="20"/>
            </w:rPr>
          </w:rPrChange>
        </w:rPr>
        <w:t>;</w:t>
      </w:r>
    </w:p>
    <w:p w14:paraId="17944B6E" w14:textId="77777777" w:rsidR="00026AC2" w:rsidRPr="00E044DC" w:rsidRDefault="00026AC2" w:rsidP="004A2BAF">
      <w:pPr>
        <w:spacing w:line="276" w:lineRule="auto"/>
        <w:jc w:val="both"/>
        <w:rPr>
          <w:rFonts w:asciiTheme="minorHAnsi" w:hAnsiTheme="minorHAnsi"/>
          <w:sz w:val="22"/>
          <w:szCs w:val="22"/>
          <w:rPrChange w:id="158" w:author="TGJ2" w:date="2023-07-05T14:14:00Z">
            <w:rPr>
              <w:szCs w:val="20"/>
            </w:rPr>
          </w:rPrChange>
        </w:rPr>
      </w:pPr>
      <w:r w:rsidRPr="00E044DC">
        <w:rPr>
          <w:rFonts w:asciiTheme="minorHAnsi" w:hAnsiTheme="minorHAnsi"/>
          <w:b/>
          <w:sz w:val="22"/>
          <w:szCs w:val="22"/>
          <w:rPrChange w:id="159" w:author="TGJ2" w:date="2023-07-05T14:14:00Z">
            <w:rPr>
              <w:b/>
              <w:szCs w:val="20"/>
            </w:rPr>
          </w:rPrChange>
        </w:rPr>
        <w:t xml:space="preserve">CRI </w:t>
      </w:r>
      <w:r w:rsidRPr="00E044DC">
        <w:rPr>
          <w:rFonts w:asciiTheme="minorHAnsi" w:hAnsiTheme="minorHAnsi"/>
          <w:sz w:val="22"/>
          <w:szCs w:val="22"/>
          <w:rPrChange w:id="160" w:author="TGJ2" w:date="2023-07-05T14:14:00Z">
            <w:rPr>
              <w:szCs w:val="20"/>
            </w:rPr>
          </w:rPrChange>
        </w:rPr>
        <w:t xml:space="preserve">- </w:t>
      </w:r>
      <w:r w:rsidR="00123F22" w:rsidRPr="00E044DC">
        <w:rPr>
          <w:rFonts w:asciiTheme="minorHAnsi" w:hAnsiTheme="minorHAnsi"/>
          <w:sz w:val="22"/>
          <w:szCs w:val="22"/>
          <w:rPrChange w:id="161" w:author="TGJ2" w:date="2023-07-05T14:14:00Z">
            <w:rPr>
              <w:szCs w:val="20"/>
            </w:rPr>
          </w:rPrChange>
        </w:rPr>
        <w:t>Comitetul Regional de Inovare;</w:t>
      </w:r>
    </w:p>
    <w:p w14:paraId="2F1E6D17" w14:textId="77777777" w:rsidR="00026AC2" w:rsidRPr="00E044DC" w:rsidRDefault="00026AC2" w:rsidP="004A2BAF">
      <w:pPr>
        <w:spacing w:line="276" w:lineRule="auto"/>
        <w:jc w:val="both"/>
        <w:rPr>
          <w:rFonts w:asciiTheme="minorHAnsi" w:hAnsiTheme="minorHAnsi"/>
          <w:sz w:val="22"/>
          <w:szCs w:val="22"/>
          <w:rPrChange w:id="162" w:author="TGJ2" w:date="2023-07-05T14:14:00Z">
            <w:rPr>
              <w:szCs w:val="20"/>
            </w:rPr>
          </w:rPrChange>
        </w:rPr>
      </w:pPr>
      <w:r w:rsidRPr="00E044DC">
        <w:rPr>
          <w:rFonts w:asciiTheme="minorHAnsi" w:hAnsiTheme="minorHAnsi"/>
          <w:b/>
          <w:sz w:val="22"/>
          <w:szCs w:val="22"/>
          <w:rPrChange w:id="163" w:author="TGJ2" w:date="2023-07-05T14:14:00Z">
            <w:rPr>
              <w:b/>
              <w:szCs w:val="20"/>
            </w:rPr>
          </w:rPrChange>
        </w:rPr>
        <w:lastRenderedPageBreak/>
        <w:t>CRSCSPS</w:t>
      </w:r>
      <w:r w:rsidRPr="00E044DC">
        <w:rPr>
          <w:rFonts w:asciiTheme="minorHAnsi" w:hAnsiTheme="minorHAnsi"/>
          <w:sz w:val="22"/>
          <w:szCs w:val="22"/>
          <w:rPrChange w:id="164" w:author="TGJ2" w:date="2023-07-05T14:14:00Z">
            <w:rPr>
              <w:szCs w:val="20"/>
            </w:rPr>
          </w:rPrChange>
        </w:rPr>
        <w:t xml:space="preserve"> - Comisia Regională pentru Stabilirea Criteriilor de Selecţie a Proiectelor Strategice</w:t>
      </w:r>
      <w:r w:rsidR="00123F22" w:rsidRPr="00E044DC">
        <w:rPr>
          <w:rFonts w:asciiTheme="minorHAnsi" w:hAnsiTheme="minorHAnsi"/>
          <w:sz w:val="22"/>
          <w:szCs w:val="22"/>
          <w:rPrChange w:id="165" w:author="TGJ2" w:date="2023-07-05T14:14:00Z">
            <w:rPr>
              <w:szCs w:val="20"/>
            </w:rPr>
          </w:rPrChange>
        </w:rPr>
        <w:t>;</w:t>
      </w:r>
    </w:p>
    <w:p w14:paraId="3D4BD2B0" w14:textId="77777777" w:rsidR="00026AC2" w:rsidRPr="00E044DC" w:rsidRDefault="00026AC2" w:rsidP="004A2BAF">
      <w:pPr>
        <w:spacing w:line="276" w:lineRule="auto"/>
        <w:jc w:val="both"/>
        <w:rPr>
          <w:rFonts w:asciiTheme="minorHAnsi" w:hAnsiTheme="minorHAnsi"/>
          <w:sz w:val="22"/>
          <w:szCs w:val="22"/>
          <w:rPrChange w:id="166" w:author="TGJ2" w:date="2023-07-05T14:14:00Z">
            <w:rPr>
              <w:szCs w:val="20"/>
            </w:rPr>
          </w:rPrChange>
        </w:rPr>
      </w:pPr>
      <w:r w:rsidRPr="00E044DC">
        <w:rPr>
          <w:rFonts w:asciiTheme="minorHAnsi" w:hAnsiTheme="minorHAnsi"/>
          <w:b/>
          <w:sz w:val="22"/>
          <w:szCs w:val="22"/>
          <w:rPrChange w:id="167" w:author="TGJ2" w:date="2023-07-05T14:14:00Z">
            <w:rPr>
              <w:b/>
              <w:szCs w:val="20"/>
            </w:rPr>
          </w:rPrChange>
        </w:rPr>
        <w:t>CpDR</w:t>
      </w:r>
      <w:r w:rsidRPr="00E044DC">
        <w:rPr>
          <w:rFonts w:asciiTheme="minorHAnsi" w:hAnsiTheme="minorHAnsi"/>
          <w:sz w:val="22"/>
          <w:szCs w:val="22"/>
          <w:rPrChange w:id="168" w:author="TGJ2" w:date="2023-07-05T14:14:00Z">
            <w:rPr>
              <w:szCs w:val="20"/>
            </w:rPr>
          </w:rPrChange>
        </w:rPr>
        <w:t xml:space="preserve"> - Consiliul pentru dezvoltare regională</w:t>
      </w:r>
      <w:r w:rsidR="00123F22" w:rsidRPr="00E044DC">
        <w:rPr>
          <w:rFonts w:asciiTheme="minorHAnsi" w:hAnsiTheme="minorHAnsi"/>
          <w:sz w:val="22"/>
          <w:szCs w:val="22"/>
          <w:rPrChange w:id="169" w:author="TGJ2" w:date="2023-07-05T14:14:00Z">
            <w:rPr>
              <w:szCs w:val="20"/>
            </w:rPr>
          </w:rPrChange>
        </w:rPr>
        <w:t>;</w:t>
      </w:r>
    </w:p>
    <w:p w14:paraId="20DE80C8" w14:textId="77777777" w:rsidR="00026AC2" w:rsidRPr="00E044DC" w:rsidRDefault="00026AC2" w:rsidP="004A2BAF">
      <w:pPr>
        <w:spacing w:after="0" w:line="276" w:lineRule="auto"/>
        <w:jc w:val="both"/>
        <w:rPr>
          <w:rFonts w:asciiTheme="minorHAnsi" w:hAnsiTheme="minorHAnsi"/>
          <w:sz w:val="22"/>
          <w:szCs w:val="22"/>
          <w:rPrChange w:id="170" w:author="TGJ2" w:date="2023-07-05T14:14:00Z">
            <w:rPr/>
          </w:rPrChange>
        </w:rPr>
      </w:pPr>
      <w:r w:rsidRPr="00E044DC">
        <w:rPr>
          <w:rFonts w:asciiTheme="minorHAnsi" w:hAnsiTheme="minorHAnsi"/>
          <w:b/>
          <w:sz w:val="22"/>
          <w:szCs w:val="22"/>
          <w:rPrChange w:id="171" w:author="TGJ2" w:date="2023-07-05T14:14:00Z">
            <w:rPr>
              <w:b/>
            </w:rPr>
          </w:rPrChange>
        </w:rPr>
        <w:t>CCMAP</w:t>
      </w:r>
      <w:r w:rsidRPr="00E044DC">
        <w:rPr>
          <w:rFonts w:asciiTheme="minorHAnsi" w:hAnsiTheme="minorHAnsi"/>
          <w:sz w:val="22"/>
          <w:szCs w:val="22"/>
          <w:rPrChange w:id="172" w:author="TGJ2" w:date="2023-07-05T14:14:00Z">
            <w:rPr/>
          </w:rPrChange>
        </w:rPr>
        <w:tab/>
        <w:t>- Comitetul de coordonare pentru managementul Acordului de Parteneriat;</w:t>
      </w:r>
    </w:p>
    <w:p w14:paraId="12FF4024" w14:textId="77777777" w:rsidR="00026AC2" w:rsidRPr="00E044DC" w:rsidRDefault="00026AC2" w:rsidP="004A2BAF">
      <w:pPr>
        <w:jc w:val="both"/>
        <w:rPr>
          <w:rFonts w:asciiTheme="minorHAnsi" w:eastAsia="SimSun" w:hAnsiTheme="minorHAnsi"/>
          <w:bCs/>
          <w:sz w:val="22"/>
          <w:szCs w:val="22"/>
          <w:rPrChange w:id="173" w:author="TGJ2" w:date="2023-07-05T14:14:00Z">
            <w:rPr>
              <w:rFonts w:eastAsia="SimSun"/>
              <w:bCs/>
            </w:rPr>
          </w:rPrChange>
        </w:rPr>
      </w:pPr>
      <w:r w:rsidRPr="00E044DC">
        <w:rPr>
          <w:rFonts w:asciiTheme="minorHAnsi" w:eastAsia="SimSun" w:hAnsiTheme="minorHAnsi"/>
          <w:b/>
          <w:bCs/>
          <w:sz w:val="22"/>
          <w:szCs w:val="22"/>
          <w:rPrChange w:id="174" w:author="TGJ2" w:date="2023-07-05T14:14:00Z">
            <w:rPr>
              <w:rFonts w:eastAsia="SimSun"/>
              <w:b/>
              <w:bCs/>
            </w:rPr>
          </w:rPrChange>
        </w:rPr>
        <w:t xml:space="preserve">CI </w:t>
      </w:r>
      <w:r w:rsidRPr="00E044DC">
        <w:rPr>
          <w:rFonts w:asciiTheme="minorHAnsi" w:eastAsia="SimSun" w:hAnsiTheme="minorHAnsi"/>
          <w:bCs/>
          <w:sz w:val="22"/>
          <w:szCs w:val="22"/>
          <w:rPrChange w:id="175" w:author="TGJ2" w:date="2023-07-05T14:14:00Z">
            <w:rPr>
              <w:rFonts w:eastAsia="SimSun"/>
              <w:bCs/>
            </w:rPr>
          </w:rPrChange>
        </w:rPr>
        <w:t xml:space="preserve">– Cercetare </w:t>
      </w:r>
      <w:r w:rsidR="00123F22" w:rsidRPr="00E044DC">
        <w:rPr>
          <w:rFonts w:asciiTheme="minorHAnsi" w:eastAsia="SimSun" w:hAnsiTheme="minorHAnsi"/>
          <w:bCs/>
          <w:sz w:val="22"/>
          <w:szCs w:val="22"/>
          <w:rPrChange w:id="176" w:author="TGJ2" w:date="2023-07-05T14:14:00Z">
            <w:rPr>
              <w:rFonts w:eastAsia="SimSun"/>
              <w:bCs/>
            </w:rPr>
          </w:rPrChange>
        </w:rPr>
        <w:t>–</w:t>
      </w:r>
      <w:r w:rsidRPr="00E044DC">
        <w:rPr>
          <w:rFonts w:asciiTheme="minorHAnsi" w:eastAsia="SimSun" w:hAnsiTheme="minorHAnsi"/>
          <w:bCs/>
          <w:sz w:val="22"/>
          <w:szCs w:val="22"/>
          <w:rPrChange w:id="177" w:author="TGJ2" w:date="2023-07-05T14:14:00Z">
            <w:rPr>
              <w:rFonts w:eastAsia="SimSun"/>
              <w:bCs/>
            </w:rPr>
          </w:rPrChange>
        </w:rPr>
        <w:t xml:space="preserve"> Inovare</w:t>
      </w:r>
      <w:r w:rsidR="00123F22" w:rsidRPr="00E044DC">
        <w:rPr>
          <w:rFonts w:asciiTheme="minorHAnsi" w:eastAsia="SimSun" w:hAnsiTheme="minorHAnsi"/>
          <w:bCs/>
          <w:sz w:val="22"/>
          <w:szCs w:val="22"/>
          <w:rPrChange w:id="178" w:author="TGJ2" w:date="2023-07-05T14:14:00Z">
            <w:rPr>
              <w:rFonts w:eastAsia="SimSun"/>
              <w:bCs/>
            </w:rPr>
          </w:rPrChange>
        </w:rPr>
        <w:t>;</w:t>
      </w:r>
    </w:p>
    <w:p w14:paraId="654C637E" w14:textId="77777777" w:rsidR="00026AC2" w:rsidRPr="00E044DC" w:rsidRDefault="00026AC2" w:rsidP="004A2BAF">
      <w:pPr>
        <w:jc w:val="both"/>
        <w:rPr>
          <w:rFonts w:asciiTheme="minorHAnsi" w:eastAsia="SimSun" w:hAnsiTheme="minorHAnsi"/>
          <w:bCs/>
          <w:sz w:val="22"/>
          <w:szCs w:val="22"/>
          <w:rPrChange w:id="179" w:author="TGJ2" w:date="2023-07-05T14:14:00Z">
            <w:rPr>
              <w:rFonts w:eastAsia="SimSun"/>
              <w:bCs/>
            </w:rPr>
          </w:rPrChange>
        </w:rPr>
      </w:pPr>
      <w:r w:rsidRPr="00E044DC">
        <w:rPr>
          <w:rFonts w:asciiTheme="minorHAnsi" w:eastAsia="SimSun" w:hAnsiTheme="minorHAnsi"/>
          <w:b/>
          <w:bCs/>
          <w:sz w:val="22"/>
          <w:szCs w:val="22"/>
          <w:rPrChange w:id="180" w:author="TGJ2" w:date="2023-07-05T14:14:00Z">
            <w:rPr>
              <w:rFonts w:eastAsia="SimSun"/>
              <w:b/>
              <w:bCs/>
            </w:rPr>
          </w:rPrChange>
        </w:rPr>
        <w:t xml:space="preserve">CCDR </w:t>
      </w:r>
      <w:r w:rsidRPr="00E044DC">
        <w:rPr>
          <w:rFonts w:asciiTheme="minorHAnsi" w:eastAsia="SimSun" w:hAnsiTheme="minorHAnsi"/>
          <w:bCs/>
          <w:sz w:val="22"/>
          <w:szCs w:val="22"/>
          <w:rPrChange w:id="181" w:author="TGJ2" w:date="2023-07-05T14:14:00Z">
            <w:rPr>
              <w:rFonts w:eastAsia="SimSun"/>
              <w:bCs/>
            </w:rPr>
          </w:rPrChange>
        </w:rPr>
        <w:t>- Comitetul Consultativ pentru Dezvoltare Regională</w:t>
      </w:r>
      <w:r w:rsidR="00123F22" w:rsidRPr="00E044DC">
        <w:rPr>
          <w:rFonts w:asciiTheme="minorHAnsi" w:eastAsia="SimSun" w:hAnsiTheme="minorHAnsi"/>
          <w:bCs/>
          <w:sz w:val="22"/>
          <w:szCs w:val="22"/>
          <w:rPrChange w:id="182" w:author="TGJ2" w:date="2023-07-05T14:14:00Z">
            <w:rPr>
              <w:rFonts w:eastAsia="SimSun"/>
              <w:bCs/>
            </w:rPr>
          </w:rPrChange>
        </w:rPr>
        <w:t>;</w:t>
      </w:r>
    </w:p>
    <w:p w14:paraId="3E91BE60" w14:textId="0B5374B7" w:rsidR="00026AC2" w:rsidRPr="00E044DC" w:rsidRDefault="00026AC2" w:rsidP="004A2BAF">
      <w:pPr>
        <w:jc w:val="both"/>
        <w:rPr>
          <w:rFonts w:asciiTheme="minorHAnsi" w:eastAsia="SimSun" w:hAnsiTheme="minorHAnsi"/>
          <w:bCs/>
          <w:sz w:val="22"/>
          <w:szCs w:val="22"/>
          <w:rPrChange w:id="183" w:author="TGJ2" w:date="2023-07-05T14:14:00Z">
            <w:rPr>
              <w:rFonts w:eastAsia="SimSun"/>
              <w:bCs/>
            </w:rPr>
          </w:rPrChange>
        </w:rPr>
      </w:pPr>
      <w:r w:rsidRPr="00E044DC">
        <w:rPr>
          <w:rFonts w:asciiTheme="minorHAnsi" w:eastAsia="SimSun" w:hAnsiTheme="minorHAnsi"/>
          <w:b/>
          <w:bCs/>
          <w:sz w:val="22"/>
          <w:szCs w:val="22"/>
          <w:rPrChange w:id="184" w:author="TGJ2" w:date="2023-07-05T14:14:00Z">
            <w:rPr>
              <w:rFonts w:eastAsia="SimSun"/>
              <w:b/>
              <w:bCs/>
            </w:rPr>
          </w:rPrChange>
        </w:rPr>
        <w:t>CCII</w:t>
      </w:r>
      <w:r w:rsidRPr="00E044DC">
        <w:rPr>
          <w:rFonts w:asciiTheme="minorHAnsi" w:eastAsia="SimSun" w:hAnsiTheme="minorHAnsi"/>
          <w:bCs/>
          <w:sz w:val="22"/>
          <w:szCs w:val="22"/>
          <w:rPrChange w:id="185" w:author="TGJ2" w:date="2023-07-05T14:14:00Z">
            <w:rPr>
              <w:rFonts w:eastAsia="SimSun"/>
              <w:bCs/>
            </w:rPr>
          </w:rPrChange>
        </w:rPr>
        <w:t xml:space="preserve"> - Centre  Comunitare de Intervenţie Integrat</w:t>
      </w:r>
      <w:r w:rsidR="00794623" w:rsidRPr="00E044DC">
        <w:rPr>
          <w:rFonts w:asciiTheme="minorHAnsi" w:eastAsia="SimSun" w:hAnsiTheme="minorHAnsi"/>
          <w:bCs/>
          <w:sz w:val="22"/>
          <w:szCs w:val="22"/>
          <w:rPrChange w:id="186" w:author="TGJ2" w:date="2023-07-05T14:14:00Z">
            <w:rPr>
              <w:rFonts w:eastAsia="SimSun"/>
              <w:bCs/>
            </w:rPr>
          </w:rPrChange>
        </w:rPr>
        <w:t>ă</w:t>
      </w:r>
      <w:r w:rsidR="00123F22" w:rsidRPr="00E044DC">
        <w:rPr>
          <w:rFonts w:asciiTheme="minorHAnsi" w:eastAsia="SimSun" w:hAnsiTheme="minorHAnsi"/>
          <w:bCs/>
          <w:sz w:val="22"/>
          <w:szCs w:val="22"/>
          <w:rPrChange w:id="187" w:author="TGJ2" w:date="2023-07-05T14:14:00Z">
            <w:rPr>
              <w:rFonts w:eastAsia="SimSun"/>
              <w:bCs/>
            </w:rPr>
          </w:rPrChange>
        </w:rPr>
        <w:t>;</w:t>
      </w:r>
    </w:p>
    <w:p w14:paraId="78414E66" w14:textId="5A2D5E32" w:rsidR="00026AC2" w:rsidRPr="00E044DC" w:rsidRDefault="00026AC2" w:rsidP="004A2BAF">
      <w:pPr>
        <w:jc w:val="both"/>
        <w:rPr>
          <w:rFonts w:asciiTheme="minorHAnsi" w:eastAsia="SimSun" w:hAnsiTheme="minorHAnsi"/>
          <w:bCs/>
          <w:sz w:val="22"/>
          <w:szCs w:val="22"/>
          <w:rPrChange w:id="188" w:author="TGJ2" w:date="2023-07-05T14:14:00Z">
            <w:rPr>
              <w:rFonts w:eastAsia="SimSun"/>
              <w:bCs/>
            </w:rPr>
          </w:rPrChange>
        </w:rPr>
      </w:pPr>
      <w:r w:rsidRPr="00E044DC">
        <w:rPr>
          <w:rFonts w:asciiTheme="minorHAnsi" w:eastAsia="SimSun" w:hAnsiTheme="minorHAnsi"/>
          <w:b/>
          <w:bCs/>
          <w:sz w:val="22"/>
          <w:szCs w:val="22"/>
          <w:rPrChange w:id="189" w:author="TGJ2" w:date="2023-07-05T14:14:00Z">
            <w:rPr>
              <w:rFonts w:eastAsia="SimSun"/>
              <w:b/>
              <w:bCs/>
            </w:rPr>
          </w:rPrChange>
        </w:rPr>
        <w:t>CD</w:t>
      </w:r>
      <w:r w:rsidRPr="00E044DC">
        <w:rPr>
          <w:rFonts w:asciiTheme="minorHAnsi" w:eastAsia="SimSun" w:hAnsiTheme="minorHAnsi"/>
          <w:bCs/>
          <w:sz w:val="22"/>
          <w:szCs w:val="22"/>
          <w:rPrChange w:id="190" w:author="TGJ2" w:date="2023-07-05T14:14:00Z">
            <w:rPr>
              <w:rFonts w:eastAsia="SimSun"/>
              <w:bCs/>
            </w:rPr>
          </w:rPrChange>
        </w:rPr>
        <w:t xml:space="preserve"> – Cercetare </w:t>
      </w:r>
      <w:r w:rsidR="00123F22" w:rsidRPr="00E044DC">
        <w:rPr>
          <w:rFonts w:asciiTheme="minorHAnsi" w:eastAsia="SimSun" w:hAnsiTheme="minorHAnsi"/>
          <w:bCs/>
          <w:sz w:val="22"/>
          <w:szCs w:val="22"/>
          <w:rPrChange w:id="191" w:author="TGJ2" w:date="2023-07-05T14:14:00Z">
            <w:rPr>
              <w:rFonts w:eastAsia="SimSun"/>
              <w:bCs/>
            </w:rPr>
          </w:rPrChange>
        </w:rPr>
        <w:t>–</w:t>
      </w:r>
      <w:r w:rsidR="00794623" w:rsidRPr="00E044DC">
        <w:rPr>
          <w:rFonts w:asciiTheme="minorHAnsi" w:eastAsia="SimSun" w:hAnsiTheme="minorHAnsi"/>
          <w:bCs/>
          <w:sz w:val="22"/>
          <w:szCs w:val="22"/>
          <w:rPrChange w:id="192" w:author="TGJ2" w:date="2023-07-05T14:14:00Z">
            <w:rPr>
              <w:rFonts w:eastAsia="SimSun"/>
              <w:bCs/>
            </w:rPr>
          </w:rPrChange>
        </w:rPr>
        <w:t xml:space="preserve"> </w:t>
      </w:r>
      <w:r w:rsidRPr="00E044DC">
        <w:rPr>
          <w:rFonts w:asciiTheme="minorHAnsi" w:eastAsia="SimSun" w:hAnsiTheme="minorHAnsi"/>
          <w:bCs/>
          <w:sz w:val="22"/>
          <w:szCs w:val="22"/>
          <w:rPrChange w:id="193" w:author="TGJ2" w:date="2023-07-05T14:14:00Z">
            <w:rPr>
              <w:rFonts w:eastAsia="SimSun"/>
              <w:bCs/>
            </w:rPr>
          </w:rPrChange>
        </w:rPr>
        <w:t>Dezvoltare</w:t>
      </w:r>
      <w:r w:rsidR="00123F22" w:rsidRPr="00E044DC">
        <w:rPr>
          <w:rFonts w:asciiTheme="minorHAnsi" w:eastAsia="SimSun" w:hAnsiTheme="minorHAnsi"/>
          <w:bCs/>
          <w:sz w:val="22"/>
          <w:szCs w:val="22"/>
          <w:rPrChange w:id="194" w:author="TGJ2" w:date="2023-07-05T14:14:00Z">
            <w:rPr>
              <w:rFonts w:eastAsia="SimSun"/>
              <w:bCs/>
            </w:rPr>
          </w:rPrChange>
        </w:rPr>
        <w:t>;</w:t>
      </w:r>
    </w:p>
    <w:p w14:paraId="7C69A3F9" w14:textId="5E4315F3" w:rsidR="00026AC2" w:rsidRPr="00E044DC" w:rsidRDefault="00026AC2" w:rsidP="004A2BAF">
      <w:pPr>
        <w:jc w:val="both"/>
        <w:rPr>
          <w:rFonts w:asciiTheme="minorHAnsi" w:eastAsia="SimSun" w:hAnsiTheme="minorHAnsi"/>
          <w:bCs/>
          <w:sz w:val="22"/>
          <w:szCs w:val="22"/>
          <w:rPrChange w:id="195" w:author="TGJ2" w:date="2023-07-05T14:14:00Z">
            <w:rPr>
              <w:rFonts w:eastAsia="SimSun"/>
              <w:bCs/>
            </w:rPr>
          </w:rPrChange>
        </w:rPr>
      </w:pPr>
      <w:r w:rsidRPr="00E044DC">
        <w:rPr>
          <w:rFonts w:asciiTheme="minorHAnsi" w:eastAsia="SimSun" w:hAnsiTheme="minorHAnsi"/>
          <w:b/>
          <w:bCs/>
          <w:sz w:val="22"/>
          <w:szCs w:val="22"/>
          <w:rPrChange w:id="196" w:author="TGJ2" w:date="2023-07-05T14:14:00Z">
            <w:rPr>
              <w:rFonts w:eastAsia="SimSun"/>
              <w:b/>
              <w:bCs/>
            </w:rPr>
          </w:rPrChange>
        </w:rPr>
        <w:t xml:space="preserve">CDI </w:t>
      </w:r>
      <w:r w:rsidRPr="00E044DC">
        <w:rPr>
          <w:rFonts w:asciiTheme="minorHAnsi" w:eastAsia="SimSun" w:hAnsiTheme="minorHAnsi"/>
          <w:bCs/>
          <w:sz w:val="22"/>
          <w:szCs w:val="22"/>
          <w:rPrChange w:id="197" w:author="TGJ2" w:date="2023-07-05T14:14:00Z">
            <w:rPr>
              <w:rFonts w:eastAsia="SimSun"/>
              <w:bCs/>
            </w:rPr>
          </w:rPrChange>
        </w:rPr>
        <w:t>- Cercetare, Dezvoltare, Inovare</w:t>
      </w:r>
      <w:r w:rsidR="00123F22" w:rsidRPr="00E044DC">
        <w:rPr>
          <w:rFonts w:asciiTheme="minorHAnsi" w:eastAsia="SimSun" w:hAnsiTheme="minorHAnsi"/>
          <w:bCs/>
          <w:sz w:val="22"/>
          <w:szCs w:val="22"/>
          <w:rPrChange w:id="198" w:author="TGJ2" w:date="2023-07-05T14:14:00Z">
            <w:rPr>
              <w:rFonts w:eastAsia="SimSun"/>
              <w:bCs/>
            </w:rPr>
          </w:rPrChange>
        </w:rPr>
        <w:t>;</w:t>
      </w:r>
    </w:p>
    <w:p w14:paraId="4EADFEF7" w14:textId="23471382" w:rsidR="003637EF" w:rsidRPr="00E044DC" w:rsidRDefault="003637EF" w:rsidP="004A2BAF">
      <w:pPr>
        <w:jc w:val="both"/>
        <w:rPr>
          <w:rFonts w:asciiTheme="minorHAnsi" w:eastAsia="SimSun" w:hAnsiTheme="minorHAnsi"/>
          <w:bCs/>
          <w:sz w:val="22"/>
          <w:szCs w:val="22"/>
          <w:rPrChange w:id="199" w:author="TGJ2" w:date="2023-07-05T14:14:00Z">
            <w:rPr>
              <w:rFonts w:eastAsia="SimSun"/>
              <w:bCs/>
            </w:rPr>
          </w:rPrChange>
        </w:rPr>
      </w:pPr>
      <w:r w:rsidRPr="00E044DC">
        <w:rPr>
          <w:rFonts w:asciiTheme="minorHAnsi" w:hAnsiTheme="minorHAnsi"/>
          <w:b/>
          <w:bCs/>
          <w:sz w:val="22"/>
          <w:szCs w:val="22"/>
          <w:rPrChange w:id="200" w:author="TGJ2" w:date="2023-07-05T14:14:00Z">
            <w:rPr>
              <w:b/>
              <w:bCs/>
            </w:rPr>
          </w:rPrChange>
        </w:rPr>
        <w:t>CDPD - Convenția ONU privind drepturile persoanelor cu dizabilităţi</w:t>
      </w:r>
    </w:p>
    <w:p w14:paraId="7BC490A6" w14:textId="77777777" w:rsidR="00026AC2" w:rsidRPr="00E044DC" w:rsidRDefault="00026AC2" w:rsidP="004A2BAF">
      <w:pPr>
        <w:jc w:val="both"/>
        <w:rPr>
          <w:rFonts w:asciiTheme="minorHAnsi" w:eastAsia="SimSun" w:hAnsiTheme="minorHAnsi"/>
          <w:bCs/>
          <w:sz w:val="22"/>
          <w:szCs w:val="22"/>
          <w:rPrChange w:id="201" w:author="TGJ2" w:date="2023-07-05T14:14:00Z">
            <w:rPr>
              <w:rFonts w:eastAsia="SimSun"/>
              <w:bCs/>
            </w:rPr>
          </w:rPrChange>
        </w:rPr>
      </w:pPr>
      <w:r w:rsidRPr="00E044DC">
        <w:rPr>
          <w:rFonts w:asciiTheme="minorHAnsi" w:eastAsia="SimSun" w:hAnsiTheme="minorHAnsi"/>
          <w:b/>
          <w:bCs/>
          <w:sz w:val="22"/>
          <w:szCs w:val="22"/>
          <w:rPrChange w:id="202" w:author="TGJ2" w:date="2023-07-05T14:14:00Z">
            <w:rPr>
              <w:rFonts w:eastAsia="SimSun"/>
              <w:b/>
              <w:bCs/>
            </w:rPr>
          </w:rPrChange>
        </w:rPr>
        <w:t xml:space="preserve">CF </w:t>
      </w:r>
      <w:r w:rsidRPr="00E044DC">
        <w:rPr>
          <w:rFonts w:asciiTheme="minorHAnsi" w:eastAsia="SimSun" w:hAnsiTheme="minorHAnsi"/>
          <w:bCs/>
          <w:sz w:val="22"/>
          <w:szCs w:val="22"/>
          <w:rPrChange w:id="203" w:author="TGJ2" w:date="2023-07-05T14:14:00Z">
            <w:rPr>
              <w:rFonts w:eastAsia="SimSun"/>
              <w:bCs/>
            </w:rPr>
          </w:rPrChange>
        </w:rPr>
        <w:t>– Cerere de finanțare</w:t>
      </w:r>
      <w:r w:rsidR="00123F22" w:rsidRPr="00E044DC">
        <w:rPr>
          <w:rFonts w:asciiTheme="minorHAnsi" w:eastAsia="SimSun" w:hAnsiTheme="minorHAnsi"/>
          <w:bCs/>
          <w:sz w:val="22"/>
          <w:szCs w:val="22"/>
          <w:rPrChange w:id="204" w:author="TGJ2" w:date="2023-07-05T14:14:00Z">
            <w:rPr>
              <w:rFonts w:eastAsia="SimSun"/>
              <w:bCs/>
            </w:rPr>
          </w:rPrChange>
        </w:rPr>
        <w:t>;</w:t>
      </w:r>
    </w:p>
    <w:p w14:paraId="3EEE209F" w14:textId="34C23F7C" w:rsidR="00AC3EFD" w:rsidRPr="00E044DC" w:rsidRDefault="00AC3EFD" w:rsidP="004A2BAF">
      <w:pPr>
        <w:jc w:val="both"/>
        <w:rPr>
          <w:rFonts w:asciiTheme="minorHAnsi" w:hAnsiTheme="minorHAnsi"/>
          <w:sz w:val="22"/>
          <w:szCs w:val="22"/>
          <w:rPrChange w:id="205" w:author="TGJ2" w:date="2023-07-05T14:14:00Z">
            <w:rPr/>
          </w:rPrChange>
        </w:rPr>
      </w:pPr>
      <w:r w:rsidRPr="00E044DC">
        <w:rPr>
          <w:rFonts w:asciiTheme="minorHAnsi" w:hAnsiTheme="minorHAnsi"/>
          <w:b/>
          <w:sz w:val="22"/>
          <w:szCs w:val="22"/>
          <w:rPrChange w:id="206" w:author="TGJ2" w:date="2023-07-05T14:14:00Z">
            <w:rPr>
              <w:b/>
            </w:rPr>
          </w:rPrChange>
        </w:rPr>
        <w:t>CE</w:t>
      </w:r>
      <w:r w:rsidRPr="00E044DC">
        <w:rPr>
          <w:rFonts w:asciiTheme="minorHAnsi" w:hAnsiTheme="minorHAnsi"/>
          <w:sz w:val="22"/>
          <w:szCs w:val="22"/>
          <w:rPrChange w:id="207" w:author="TGJ2" w:date="2023-07-05T14:14:00Z">
            <w:rPr/>
          </w:rPrChange>
        </w:rPr>
        <w:t xml:space="preserve"> - Comisia Europeană</w:t>
      </w:r>
      <w:r w:rsidR="00123F22" w:rsidRPr="00E044DC">
        <w:rPr>
          <w:rFonts w:asciiTheme="minorHAnsi" w:hAnsiTheme="minorHAnsi"/>
          <w:sz w:val="22"/>
          <w:szCs w:val="22"/>
          <w:rPrChange w:id="208" w:author="TGJ2" w:date="2023-07-05T14:14:00Z">
            <w:rPr/>
          </w:rPrChange>
        </w:rPr>
        <w:t>;</w:t>
      </w:r>
    </w:p>
    <w:p w14:paraId="50665864" w14:textId="77777777" w:rsidR="00026AC2" w:rsidRDefault="00026AC2" w:rsidP="004A2BAF">
      <w:pPr>
        <w:jc w:val="both"/>
        <w:rPr>
          <w:ins w:id="209" w:author="TGJ2" w:date="2023-07-05T14:28:00Z"/>
          <w:rFonts w:asciiTheme="minorHAnsi" w:eastAsia="SimSun" w:hAnsiTheme="minorHAnsi"/>
          <w:bCs/>
          <w:sz w:val="22"/>
          <w:szCs w:val="22"/>
        </w:rPr>
      </w:pPr>
      <w:r w:rsidRPr="00E044DC">
        <w:rPr>
          <w:rFonts w:asciiTheme="minorHAnsi" w:eastAsia="SimSun" w:hAnsiTheme="minorHAnsi"/>
          <w:b/>
          <w:bCs/>
          <w:sz w:val="22"/>
          <w:szCs w:val="22"/>
          <w:rPrChange w:id="210" w:author="TGJ2" w:date="2023-07-05T14:14:00Z">
            <w:rPr>
              <w:rFonts w:eastAsia="SimSun"/>
              <w:b/>
              <w:bCs/>
            </w:rPr>
          </w:rPrChange>
        </w:rPr>
        <w:t>C.I.T.</w:t>
      </w:r>
      <w:r w:rsidRPr="00E044DC">
        <w:rPr>
          <w:rFonts w:asciiTheme="minorHAnsi" w:eastAsia="SimSun" w:hAnsiTheme="minorHAnsi"/>
          <w:bCs/>
          <w:sz w:val="22"/>
          <w:szCs w:val="22"/>
          <w:rPrChange w:id="211" w:author="TGJ2" w:date="2023-07-05T14:14:00Z">
            <w:rPr>
              <w:rFonts w:eastAsia="SimSun"/>
              <w:bCs/>
            </w:rPr>
          </w:rPrChange>
        </w:rPr>
        <w:t xml:space="preserve"> – Centre de Informare Tehnologică</w:t>
      </w:r>
      <w:r w:rsidR="00123F22" w:rsidRPr="00E044DC">
        <w:rPr>
          <w:rFonts w:asciiTheme="minorHAnsi" w:eastAsia="SimSun" w:hAnsiTheme="minorHAnsi"/>
          <w:bCs/>
          <w:sz w:val="22"/>
          <w:szCs w:val="22"/>
          <w:rPrChange w:id="212" w:author="TGJ2" w:date="2023-07-05T14:14:00Z">
            <w:rPr>
              <w:rFonts w:eastAsia="SimSun"/>
              <w:bCs/>
            </w:rPr>
          </w:rPrChange>
        </w:rPr>
        <w:t>;</w:t>
      </w:r>
    </w:p>
    <w:p w14:paraId="1B935EE2" w14:textId="132C46A5" w:rsidR="00725BCD" w:rsidRDefault="00725BCD" w:rsidP="004A2BAF">
      <w:pPr>
        <w:jc w:val="both"/>
        <w:rPr>
          <w:ins w:id="213" w:author="TGJ2" w:date="2023-07-05T14:28:00Z"/>
          <w:rFonts w:asciiTheme="minorHAnsi" w:eastAsia="SimSun" w:hAnsiTheme="minorHAnsi"/>
          <w:bCs/>
          <w:sz w:val="22"/>
          <w:szCs w:val="22"/>
        </w:rPr>
      </w:pPr>
      <w:ins w:id="214" w:author="TGJ2" w:date="2023-07-05T14:28:00Z">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ins>
    </w:p>
    <w:p w14:paraId="249EE83B" w14:textId="1FE64EC7" w:rsidR="00725BCD" w:rsidRPr="00E044DC" w:rsidRDefault="00725BCD" w:rsidP="004A2BAF">
      <w:pPr>
        <w:jc w:val="both"/>
        <w:rPr>
          <w:rFonts w:asciiTheme="minorHAnsi" w:eastAsia="SimSun" w:hAnsiTheme="minorHAnsi"/>
          <w:bCs/>
          <w:sz w:val="22"/>
          <w:szCs w:val="22"/>
          <w:rPrChange w:id="215" w:author="TGJ2" w:date="2023-07-05T14:14:00Z">
            <w:rPr>
              <w:rFonts w:eastAsia="SimSun"/>
              <w:bCs/>
            </w:rPr>
          </w:rPrChange>
        </w:rPr>
      </w:pPr>
      <w:ins w:id="216" w:author="TGJ2" w:date="2023-07-05T14:29:00Z">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ins>
    </w:p>
    <w:p w14:paraId="0159CC00" w14:textId="77777777" w:rsidR="00026AC2" w:rsidRPr="00E044DC" w:rsidRDefault="00026AC2" w:rsidP="004A2BAF">
      <w:pPr>
        <w:jc w:val="both"/>
        <w:rPr>
          <w:rFonts w:asciiTheme="minorHAnsi" w:eastAsia="SimSun" w:hAnsiTheme="minorHAnsi"/>
          <w:bCs/>
          <w:sz w:val="22"/>
          <w:szCs w:val="22"/>
          <w:rPrChange w:id="217" w:author="TGJ2" w:date="2023-07-05T14:14:00Z">
            <w:rPr>
              <w:rFonts w:eastAsia="SimSun"/>
              <w:bCs/>
            </w:rPr>
          </w:rPrChange>
        </w:rPr>
      </w:pPr>
      <w:r w:rsidRPr="00E044DC">
        <w:rPr>
          <w:rFonts w:asciiTheme="minorHAnsi" w:eastAsia="SimSun" w:hAnsiTheme="minorHAnsi"/>
          <w:b/>
          <w:bCs/>
          <w:sz w:val="22"/>
          <w:szCs w:val="22"/>
          <w:rPrChange w:id="218" w:author="TGJ2" w:date="2023-07-05T14:14:00Z">
            <w:rPr>
              <w:rFonts w:eastAsia="SimSun"/>
              <w:b/>
              <w:bCs/>
            </w:rPr>
          </w:rPrChange>
        </w:rPr>
        <w:t xml:space="preserve">CLLD </w:t>
      </w:r>
      <w:r w:rsidRPr="00E044DC">
        <w:rPr>
          <w:rFonts w:asciiTheme="minorHAnsi" w:eastAsia="SimSun" w:hAnsiTheme="minorHAnsi"/>
          <w:bCs/>
          <w:sz w:val="22"/>
          <w:szCs w:val="22"/>
          <w:rPrChange w:id="219" w:author="TGJ2" w:date="2023-07-05T14:14:00Z">
            <w:rPr>
              <w:rFonts w:eastAsia="SimSun"/>
              <w:bCs/>
            </w:rPr>
          </w:rPrChange>
        </w:rPr>
        <w:t>– Dezvoltare locală plasată sub responsabilitatea comunității</w:t>
      </w:r>
      <w:r w:rsidR="00123F22" w:rsidRPr="00E044DC">
        <w:rPr>
          <w:rFonts w:asciiTheme="minorHAnsi" w:eastAsia="SimSun" w:hAnsiTheme="minorHAnsi"/>
          <w:bCs/>
          <w:sz w:val="22"/>
          <w:szCs w:val="22"/>
          <w:rPrChange w:id="220" w:author="TGJ2" w:date="2023-07-05T14:14:00Z">
            <w:rPr>
              <w:rFonts w:eastAsia="SimSun"/>
              <w:bCs/>
            </w:rPr>
          </w:rPrChange>
        </w:rPr>
        <w:t>;</w:t>
      </w:r>
    </w:p>
    <w:p w14:paraId="6CF3BD0A" w14:textId="77777777" w:rsidR="00026AC2" w:rsidRPr="00E044DC" w:rsidRDefault="00026AC2" w:rsidP="004A2BAF">
      <w:pPr>
        <w:jc w:val="both"/>
        <w:rPr>
          <w:rFonts w:asciiTheme="minorHAnsi" w:eastAsia="SimSun" w:hAnsiTheme="minorHAnsi"/>
          <w:bCs/>
          <w:sz w:val="22"/>
          <w:szCs w:val="22"/>
          <w:rPrChange w:id="221" w:author="TGJ2" w:date="2023-07-05T14:14:00Z">
            <w:rPr>
              <w:rFonts w:eastAsia="SimSun"/>
              <w:bCs/>
            </w:rPr>
          </w:rPrChange>
        </w:rPr>
      </w:pPr>
      <w:r w:rsidRPr="00E044DC">
        <w:rPr>
          <w:rFonts w:asciiTheme="minorHAnsi" w:eastAsia="SimSun" w:hAnsiTheme="minorHAnsi"/>
          <w:b/>
          <w:bCs/>
          <w:sz w:val="22"/>
          <w:szCs w:val="22"/>
          <w:rPrChange w:id="222" w:author="TGJ2" w:date="2023-07-05T14:14:00Z">
            <w:rPr>
              <w:rFonts w:eastAsia="SimSun"/>
              <w:b/>
              <w:bCs/>
            </w:rPr>
          </w:rPrChange>
        </w:rPr>
        <w:t>CSC</w:t>
      </w:r>
      <w:r w:rsidRPr="00E044DC">
        <w:rPr>
          <w:rFonts w:asciiTheme="minorHAnsi" w:eastAsia="SimSun" w:hAnsiTheme="minorHAnsi"/>
          <w:bCs/>
          <w:sz w:val="22"/>
          <w:szCs w:val="22"/>
          <w:rPrChange w:id="223" w:author="TGJ2" w:date="2023-07-05T14:14:00Z">
            <w:rPr>
              <w:rFonts w:eastAsia="SimSun"/>
              <w:bCs/>
            </w:rPr>
          </w:rPrChange>
        </w:rPr>
        <w:t xml:space="preserve"> - Cadrul Strategic Comun</w:t>
      </w:r>
      <w:r w:rsidR="00123F22" w:rsidRPr="00E044DC">
        <w:rPr>
          <w:rFonts w:asciiTheme="minorHAnsi" w:eastAsia="SimSun" w:hAnsiTheme="minorHAnsi"/>
          <w:bCs/>
          <w:sz w:val="22"/>
          <w:szCs w:val="22"/>
          <w:rPrChange w:id="224" w:author="TGJ2" w:date="2023-07-05T14:14:00Z">
            <w:rPr>
              <w:rFonts w:eastAsia="SimSun"/>
              <w:bCs/>
            </w:rPr>
          </w:rPrChange>
        </w:rPr>
        <w:t>;</w:t>
      </w:r>
    </w:p>
    <w:p w14:paraId="5DA82CCE" w14:textId="77777777" w:rsidR="00026AC2" w:rsidRPr="00E044DC" w:rsidRDefault="00026AC2" w:rsidP="004A2BAF">
      <w:pPr>
        <w:jc w:val="both"/>
        <w:rPr>
          <w:rFonts w:asciiTheme="minorHAnsi" w:eastAsia="SimSun" w:hAnsiTheme="minorHAnsi"/>
          <w:bCs/>
          <w:sz w:val="22"/>
          <w:szCs w:val="22"/>
          <w:rPrChange w:id="225" w:author="TGJ2" w:date="2023-07-05T14:14:00Z">
            <w:rPr>
              <w:rFonts w:eastAsia="SimSun"/>
              <w:bCs/>
            </w:rPr>
          </w:rPrChange>
        </w:rPr>
      </w:pPr>
      <w:r w:rsidRPr="00E044DC">
        <w:rPr>
          <w:rFonts w:asciiTheme="minorHAnsi" w:eastAsia="SimSun" w:hAnsiTheme="minorHAnsi"/>
          <w:b/>
          <w:bCs/>
          <w:sz w:val="22"/>
          <w:szCs w:val="22"/>
          <w:rPrChange w:id="226" w:author="TGJ2" w:date="2023-07-05T14:14:00Z">
            <w:rPr>
              <w:rFonts w:eastAsia="SimSun"/>
              <w:b/>
              <w:bCs/>
            </w:rPr>
          </w:rPrChange>
        </w:rPr>
        <w:t xml:space="preserve">C.T.T. </w:t>
      </w:r>
      <w:r w:rsidRPr="00E044DC">
        <w:rPr>
          <w:rFonts w:asciiTheme="minorHAnsi" w:eastAsia="SimSun" w:hAnsiTheme="minorHAnsi"/>
          <w:bCs/>
          <w:sz w:val="22"/>
          <w:szCs w:val="22"/>
          <w:rPrChange w:id="227" w:author="TGJ2" w:date="2023-07-05T14:14:00Z">
            <w:rPr>
              <w:rFonts w:eastAsia="SimSun"/>
              <w:bCs/>
            </w:rPr>
          </w:rPrChange>
        </w:rPr>
        <w:t>- Centre de Transfer Tehnologic</w:t>
      </w:r>
      <w:r w:rsidR="00123F22" w:rsidRPr="00E044DC">
        <w:rPr>
          <w:rFonts w:asciiTheme="minorHAnsi" w:eastAsia="SimSun" w:hAnsiTheme="minorHAnsi"/>
          <w:bCs/>
          <w:sz w:val="22"/>
          <w:szCs w:val="22"/>
          <w:rPrChange w:id="228" w:author="TGJ2" w:date="2023-07-05T14:14:00Z">
            <w:rPr>
              <w:rFonts w:eastAsia="SimSun"/>
              <w:bCs/>
            </w:rPr>
          </w:rPrChange>
        </w:rPr>
        <w:t>;</w:t>
      </w:r>
    </w:p>
    <w:p w14:paraId="17CBD01A" w14:textId="77777777" w:rsidR="00026AC2" w:rsidRPr="00E044DC" w:rsidRDefault="00026AC2" w:rsidP="004A2BAF">
      <w:pPr>
        <w:jc w:val="both"/>
        <w:rPr>
          <w:rFonts w:asciiTheme="minorHAnsi" w:hAnsiTheme="minorHAnsi"/>
          <w:sz w:val="22"/>
          <w:szCs w:val="22"/>
          <w:rPrChange w:id="229" w:author="TGJ2" w:date="2023-07-05T14:14:00Z">
            <w:rPr/>
          </w:rPrChange>
        </w:rPr>
      </w:pPr>
      <w:r w:rsidRPr="00E044DC">
        <w:rPr>
          <w:rFonts w:asciiTheme="minorHAnsi" w:hAnsiTheme="minorHAnsi"/>
          <w:b/>
          <w:sz w:val="22"/>
          <w:szCs w:val="22"/>
          <w:rPrChange w:id="230" w:author="TGJ2" w:date="2023-07-05T14:14:00Z">
            <w:rPr>
              <w:b/>
            </w:rPr>
          </w:rPrChange>
        </w:rPr>
        <w:t>CP</w:t>
      </w:r>
      <w:r w:rsidR="00820BFD" w:rsidRPr="00E044DC">
        <w:rPr>
          <w:rFonts w:asciiTheme="minorHAnsi" w:hAnsiTheme="minorHAnsi"/>
          <w:sz w:val="22"/>
          <w:szCs w:val="22"/>
          <w:rPrChange w:id="231" w:author="TGJ2" w:date="2023-07-05T14:14:00Z">
            <w:rPr/>
          </w:rPrChange>
        </w:rPr>
        <w:t xml:space="preserve"> -</w:t>
      </w:r>
      <w:r w:rsidRPr="00E044DC">
        <w:rPr>
          <w:rFonts w:asciiTheme="minorHAnsi" w:hAnsiTheme="minorHAnsi"/>
          <w:sz w:val="22"/>
          <w:szCs w:val="22"/>
          <w:rPrChange w:id="232" w:author="TGJ2" w:date="2023-07-05T14:14:00Z">
            <w:rPr/>
          </w:rPrChange>
        </w:rPr>
        <w:t xml:space="preserve"> Contribuție proprie</w:t>
      </w:r>
      <w:r w:rsidR="00123F22" w:rsidRPr="00E044DC">
        <w:rPr>
          <w:rFonts w:asciiTheme="minorHAnsi" w:hAnsiTheme="minorHAnsi"/>
          <w:sz w:val="22"/>
          <w:szCs w:val="22"/>
          <w:rPrChange w:id="233" w:author="TGJ2" w:date="2023-07-05T14:14:00Z">
            <w:rPr/>
          </w:rPrChange>
        </w:rPr>
        <w:t>;</w:t>
      </w:r>
    </w:p>
    <w:p w14:paraId="00FB3331" w14:textId="77777777" w:rsidR="00026AC2" w:rsidRPr="00E044DC" w:rsidRDefault="00820BFD" w:rsidP="004A2BAF">
      <w:pPr>
        <w:jc w:val="both"/>
        <w:rPr>
          <w:rFonts w:asciiTheme="minorHAnsi" w:hAnsiTheme="minorHAnsi"/>
          <w:sz w:val="22"/>
          <w:szCs w:val="22"/>
          <w:rPrChange w:id="234" w:author="TGJ2" w:date="2023-07-05T14:14:00Z">
            <w:rPr/>
          </w:rPrChange>
        </w:rPr>
      </w:pPr>
      <w:r w:rsidRPr="00E044DC">
        <w:rPr>
          <w:rFonts w:asciiTheme="minorHAnsi" w:hAnsiTheme="minorHAnsi"/>
          <w:b/>
          <w:sz w:val="22"/>
          <w:szCs w:val="22"/>
          <w:rPrChange w:id="235" w:author="TGJ2" w:date="2023-07-05T14:14:00Z">
            <w:rPr>
              <w:b/>
            </w:rPr>
          </w:rPrChange>
        </w:rPr>
        <w:t>CPV</w:t>
      </w:r>
      <w:r w:rsidRPr="00E044DC">
        <w:rPr>
          <w:rFonts w:asciiTheme="minorHAnsi" w:hAnsiTheme="minorHAnsi"/>
          <w:sz w:val="22"/>
          <w:szCs w:val="22"/>
          <w:rPrChange w:id="236" w:author="TGJ2" w:date="2023-07-05T14:14:00Z">
            <w:rPr/>
          </w:rPrChange>
        </w:rPr>
        <w:t xml:space="preserve"> -</w:t>
      </w:r>
      <w:r w:rsidR="00026AC2" w:rsidRPr="00E044DC">
        <w:rPr>
          <w:rFonts w:asciiTheme="minorHAnsi" w:hAnsiTheme="minorHAnsi"/>
          <w:sz w:val="22"/>
          <w:szCs w:val="22"/>
          <w:rPrChange w:id="237" w:author="TGJ2" w:date="2023-07-05T14:14:00Z">
            <w:rPr/>
          </w:rPrChange>
        </w:rPr>
        <w:t xml:space="preserve"> Vocabularul Comun al Achizițiilor Publice</w:t>
      </w:r>
      <w:r w:rsidR="00123F22" w:rsidRPr="00E044DC">
        <w:rPr>
          <w:rFonts w:asciiTheme="minorHAnsi" w:hAnsiTheme="minorHAnsi"/>
          <w:sz w:val="22"/>
          <w:szCs w:val="22"/>
          <w:rPrChange w:id="238" w:author="TGJ2" w:date="2023-07-05T14:14:00Z">
            <w:rPr/>
          </w:rPrChange>
        </w:rPr>
        <w:t>;</w:t>
      </w:r>
    </w:p>
    <w:p w14:paraId="3FE785B0" w14:textId="77777777" w:rsidR="00026AC2" w:rsidRPr="00E044DC" w:rsidRDefault="00820BFD" w:rsidP="004A2BAF">
      <w:pPr>
        <w:jc w:val="both"/>
        <w:rPr>
          <w:rFonts w:asciiTheme="minorHAnsi" w:hAnsiTheme="minorHAnsi"/>
          <w:sz w:val="22"/>
          <w:szCs w:val="22"/>
          <w:rPrChange w:id="239" w:author="TGJ2" w:date="2023-07-05T14:14:00Z">
            <w:rPr/>
          </w:rPrChange>
        </w:rPr>
      </w:pPr>
      <w:r w:rsidRPr="00E044DC">
        <w:rPr>
          <w:rFonts w:asciiTheme="minorHAnsi" w:hAnsiTheme="minorHAnsi"/>
          <w:b/>
          <w:sz w:val="22"/>
          <w:szCs w:val="22"/>
          <w:rPrChange w:id="240" w:author="TGJ2" w:date="2023-07-05T14:14:00Z">
            <w:rPr>
              <w:b/>
            </w:rPr>
          </w:rPrChange>
        </w:rPr>
        <w:t>CU</w:t>
      </w:r>
      <w:r w:rsidRPr="00E044DC">
        <w:rPr>
          <w:rFonts w:asciiTheme="minorHAnsi" w:hAnsiTheme="minorHAnsi"/>
          <w:sz w:val="22"/>
          <w:szCs w:val="22"/>
          <w:rPrChange w:id="241" w:author="TGJ2" w:date="2023-07-05T14:14:00Z">
            <w:rPr/>
          </w:rPrChange>
        </w:rPr>
        <w:t xml:space="preserve"> -</w:t>
      </w:r>
      <w:r w:rsidR="00026AC2" w:rsidRPr="00E044DC">
        <w:rPr>
          <w:rFonts w:asciiTheme="minorHAnsi" w:hAnsiTheme="minorHAnsi"/>
          <w:sz w:val="22"/>
          <w:szCs w:val="22"/>
          <w:rPrChange w:id="242" w:author="TGJ2" w:date="2023-07-05T14:14:00Z">
            <w:rPr/>
          </w:rPrChange>
        </w:rPr>
        <w:t xml:space="preserve"> Certificat de Urbanism</w:t>
      </w:r>
      <w:r w:rsidR="00123F22" w:rsidRPr="00E044DC">
        <w:rPr>
          <w:rFonts w:asciiTheme="minorHAnsi" w:hAnsiTheme="minorHAnsi"/>
          <w:sz w:val="22"/>
          <w:szCs w:val="22"/>
          <w:rPrChange w:id="243" w:author="TGJ2" w:date="2023-07-05T14:14:00Z">
            <w:rPr/>
          </w:rPrChange>
        </w:rPr>
        <w:t>;</w:t>
      </w:r>
    </w:p>
    <w:p w14:paraId="30009532" w14:textId="77777777" w:rsidR="00820BFD" w:rsidRDefault="00820BFD" w:rsidP="004A2BAF">
      <w:pPr>
        <w:jc w:val="both"/>
        <w:rPr>
          <w:ins w:id="244" w:author="TGJ2" w:date="2023-07-05T14:29:00Z"/>
          <w:rFonts w:asciiTheme="minorHAnsi" w:hAnsiTheme="minorHAnsi"/>
          <w:sz w:val="22"/>
          <w:szCs w:val="22"/>
        </w:rPr>
      </w:pPr>
      <w:r w:rsidRPr="00E044DC">
        <w:rPr>
          <w:rFonts w:asciiTheme="minorHAnsi" w:hAnsiTheme="minorHAnsi"/>
          <w:b/>
          <w:sz w:val="22"/>
          <w:szCs w:val="22"/>
          <w:rPrChange w:id="245" w:author="TGJ2" w:date="2023-07-05T14:14:00Z">
            <w:rPr>
              <w:b/>
            </w:rPr>
          </w:rPrChange>
        </w:rPr>
        <w:t xml:space="preserve">CIR </w:t>
      </w:r>
      <w:r w:rsidRPr="00E044DC">
        <w:rPr>
          <w:rFonts w:asciiTheme="minorHAnsi" w:hAnsiTheme="minorHAnsi"/>
          <w:sz w:val="22"/>
          <w:szCs w:val="22"/>
          <w:rPrChange w:id="246" w:author="TGJ2" w:date="2023-07-05T14:14:00Z">
            <w:rPr/>
          </w:rPrChange>
        </w:rPr>
        <w:t>- Regulament/act de punere în aplicare (Commission Implementing Regulation);</w:t>
      </w:r>
    </w:p>
    <w:p w14:paraId="6168F312" w14:textId="7510AB7C" w:rsidR="00725BCD" w:rsidRPr="00E044DC" w:rsidDel="00F2009E" w:rsidRDefault="00725BCD" w:rsidP="004A2BAF">
      <w:pPr>
        <w:jc w:val="both"/>
        <w:rPr>
          <w:del w:id="247" w:author="TGJ2" w:date="2023-08-02T14:44:00Z"/>
          <w:rFonts w:asciiTheme="minorHAnsi" w:hAnsiTheme="minorHAnsi"/>
          <w:sz w:val="22"/>
          <w:szCs w:val="22"/>
          <w:rPrChange w:id="248" w:author="TGJ2" w:date="2023-07-05T14:14:00Z">
            <w:rPr>
              <w:del w:id="249" w:author="TGJ2" w:date="2023-08-02T14:44:00Z"/>
            </w:rPr>
          </w:rPrChange>
        </w:rPr>
      </w:pPr>
    </w:p>
    <w:p w14:paraId="21685F74" w14:textId="1B8FA2F1" w:rsidR="00820BFD" w:rsidRPr="00E044DC" w:rsidRDefault="00820BFD" w:rsidP="004A2BAF">
      <w:pPr>
        <w:jc w:val="both"/>
        <w:rPr>
          <w:rFonts w:asciiTheme="minorHAnsi" w:hAnsiTheme="minorHAnsi"/>
          <w:b/>
          <w:rPrChange w:id="250" w:author="TGJ2" w:date="2023-07-05T14:12:00Z">
            <w:rPr>
              <w:b/>
            </w:rPr>
          </w:rPrChange>
        </w:rPr>
      </w:pPr>
    </w:p>
    <w:p w14:paraId="3C22B923" w14:textId="77777777" w:rsidR="00820BFD" w:rsidRPr="00E044DC" w:rsidRDefault="00820BFD" w:rsidP="004A2BAF">
      <w:pPr>
        <w:jc w:val="both"/>
        <w:rPr>
          <w:rFonts w:asciiTheme="minorHAnsi" w:hAnsiTheme="minorHAnsi"/>
          <w:sz w:val="22"/>
          <w:szCs w:val="22"/>
          <w:rPrChange w:id="251" w:author="TGJ2" w:date="2023-07-05T14:14:00Z">
            <w:rPr/>
          </w:rPrChange>
        </w:rPr>
      </w:pPr>
      <w:r w:rsidRPr="00E044DC">
        <w:rPr>
          <w:rFonts w:asciiTheme="minorHAnsi" w:hAnsiTheme="minorHAnsi"/>
          <w:b/>
          <w:sz w:val="22"/>
          <w:szCs w:val="22"/>
          <w:rPrChange w:id="252" w:author="TGJ2" w:date="2023-07-05T14:14:00Z">
            <w:rPr>
              <w:b/>
            </w:rPr>
          </w:rPrChange>
        </w:rPr>
        <w:t>D.A.L.I.</w:t>
      </w:r>
      <w:r w:rsidRPr="00E044DC">
        <w:rPr>
          <w:rFonts w:asciiTheme="minorHAnsi" w:hAnsiTheme="minorHAnsi"/>
          <w:sz w:val="22"/>
          <w:szCs w:val="22"/>
          <w:rPrChange w:id="253" w:author="TGJ2" w:date="2023-07-05T14:14:00Z">
            <w:rPr/>
          </w:rPrChange>
        </w:rPr>
        <w:t xml:space="preserve"> - Documentație de Avizare a Lucrărilor de Intervenție</w:t>
      </w:r>
      <w:r w:rsidR="00123F22" w:rsidRPr="00E044DC">
        <w:rPr>
          <w:rFonts w:asciiTheme="minorHAnsi" w:hAnsiTheme="minorHAnsi"/>
          <w:sz w:val="22"/>
          <w:szCs w:val="22"/>
          <w:rPrChange w:id="254" w:author="TGJ2" w:date="2023-07-05T14:14:00Z">
            <w:rPr/>
          </w:rPrChange>
        </w:rPr>
        <w:t>;</w:t>
      </w:r>
    </w:p>
    <w:p w14:paraId="1B253EF2" w14:textId="62969439" w:rsidR="00820BFD" w:rsidRPr="00E044DC" w:rsidRDefault="00820BFD" w:rsidP="004A2BAF">
      <w:pPr>
        <w:jc w:val="both"/>
        <w:rPr>
          <w:rFonts w:asciiTheme="minorHAnsi" w:hAnsiTheme="minorHAnsi"/>
          <w:sz w:val="22"/>
          <w:szCs w:val="22"/>
          <w:rPrChange w:id="255" w:author="TGJ2" w:date="2023-07-05T14:14:00Z">
            <w:rPr/>
          </w:rPrChange>
        </w:rPr>
      </w:pPr>
      <w:r w:rsidRPr="00E044DC">
        <w:rPr>
          <w:rFonts w:asciiTheme="minorHAnsi" w:hAnsiTheme="minorHAnsi"/>
          <w:b/>
          <w:sz w:val="22"/>
          <w:szCs w:val="22"/>
          <w:rPrChange w:id="256" w:author="TGJ2" w:date="2023-07-05T14:14:00Z">
            <w:rPr>
              <w:b/>
            </w:rPr>
          </w:rPrChange>
        </w:rPr>
        <w:t>D.E. -</w:t>
      </w:r>
      <w:r w:rsidRPr="00E044DC">
        <w:rPr>
          <w:rFonts w:asciiTheme="minorHAnsi" w:hAnsiTheme="minorHAnsi"/>
          <w:sz w:val="22"/>
          <w:szCs w:val="22"/>
          <w:rPrChange w:id="257" w:author="TGJ2" w:date="2023-07-05T14:14:00Z">
            <w:rPr/>
          </w:rPrChange>
        </w:rPr>
        <w:t xml:space="preserve"> Detalii de execuție </w:t>
      </w:r>
    </w:p>
    <w:p w14:paraId="45C13BCD" w14:textId="6F66AEF0" w:rsidR="00BA75F3" w:rsidRPr="00E044DC" w:rsidRDefault="00BA75F3" w:rsidP="00BA75F3">
      <w:pPr>
        <w:pStyle w:val="qowt-stl-normal"/>
        <w:spacing w:before="0" w:beforeAutospacing="0" w:after="0" w:afterAutospacing="0"/>
        <w:jc w:val="both"/>
        <w:rPr>
          <w:rFonts w:asciiTheme="minorHAnsi" w:hAnsiTheme="minorHAnsi" w:cs="Calibri"/>
          <w:sz w:val="22"/>
          <w:szCs w:val="22"/>
          <w:rPrChange w:id="258" w:author="TGJ2" w:date="2023-07-05T14:14:00Z">
            <w:rPr>
              <w:rFonts w:ascii="Trebuchet MS" w:hAnsi="Trebuchet MS" w:cs="Calibri"/>
              <w:sz w:val="20"/>
              <w:szCs w:val="20"/>
            </w:rPr>
          </w:rPrChange>
        </w:rPr>
      </w:pPr>
      <w:r w:rsidRPr="00E044DC">
        <w:rPr>
          <w:rFonts w:asciiTheme="minorHAnsi" w:hAnsiTheme="minorHAnsi" w:cs="Calibri"/>
          <w:b/>
          <w:sz w:val="22"/>
          <w:szCs w:val="22"/>
          <w:shd w:val="clear" w:color="auto" w:fill="FFFFFF"/>
          <w:rPrChange w:id="259" w:author="TGJ2" w:date="2023-07-05T14:14:00Z">
            <w:rPr>
              <w:rFonts w:ascii="Trebuchet MS" w:hAnsi="Trebuchet MS" w:cs="Calibri"/>
              <w:b/>
              <w:sz w:val="20"/>
              <w:szCs w:val="20"/>
              <w:shd w:val="clear" w:color="auto" w:fill="FFFFFF"/>
            </w:rPr>
          </w:rPrChange>
        </w:rPr>
        <w:t>DNS</w:t>
      </w:r>
      <w:r w:rsidRPr="00E044DC">
        <w:rPr>
          <w:rFonts w:asciiTheme="minorHAnsi" w:hAnsiTheme="minorHAnsi" w:cs="Calibri"/>
          <w:sz w:val="22"/>
          <w:szCs w:val="22"/>
          <w:shd w:val="clear" w:color="auto" w:fill="FFFFFF"/>
          <w:rPrChange w:id="260" w:author="TGJ2" w:date="2023-07-05T14:14:00Z">
            <w:rPr>
              <w:rFonts w:ascii="Trebuchet MS" w:hAnsi="Trebuchet MS" w:cs="Calibri"/>
              <w:sz w:val="20"/>
              <w:szCs w:val="20"/>
              <w:shd w:val="clear" w:color="auto" w:fill="FFFFFF"/>
            </w:rPr>
          </w:rPrChange>
        </w:rPr>
        <w:t xml:space="preserve">H - </w:t>
      </w:r>
      <w:proofErr w:type="spellStart"/>
      <w:r w:rsidRPr="00E044DC">
        <w:rPr>
          <w:rFonts w:asciiTheme="minorHAnsi" w:hAnsiTheme="minorHAnsi" w:cs="Calibri"/>
          <w:sz w:val="22"/>
          <w:szCs w:val="22"/>
          <w:shd w:val="clear" w:color="auto" w:fill="FFFFFF"/>
          <w:rPrChange w:id="261" w:author="TGJ2" w:date="2023-07-05T14:14:00Z">
            <w:rPr>
              <w:rFonts w:ascii="Trebuchet MS" w:hAnsi="Trebuchet MS" w:cs="Calibri"/>
              <w:sz w:val="20"/>
              <w:szCs w:val="20"/>
              <w:shd w:val="clear" w:color="auto" w:fill="FFFFFF"/>
            </w:rPr>
          </w:rPrChange>
        </w:rPr>
        <w:t>Principiul</w:t>
      </w:r>
      <w:proofErr w:type="spellEnd"/>
      <w:r w:rsidRPr="00E044DC">
        <w:rPr>
          <w:rFonts w:asciiTheme="minorHAnsi" w:hAnsiTheme="minorHAnsi" w:cs="Calibri"/>
          <w:sz w:val="22"/>
          <w:szCs w:val="22"/>
          <w:shd w:val="clear" w:color="auto" w:fill="FFFFFF"/>
          <w:rPrChange w:id="262" w:author="TGJ2" w:date="2023-07-05T14:14:00Z">
            <w:rPr>
              <w:rFonts w:ascii="Trebuchet MS" w:hAnsi="Trebuchet MS" w:cs="Calibri"/>
              <w:sz w:val="20"/>
              <w:szCs w:val="20"/>
              <w:shd w:val="clear" w:color="auto" w:fill="FFFFFF"/>
            </w:rPr>
          </w:rPrChange>
        </w:rPr>
        <w:t xml:space="preserve"> de a </w:t>
      </w:r>
      <w:proofErr w:type="spellStart"/>
      <w:r w:rsidRPr="00E044DC">
        <w:rPr>
          <w:rFonts w:asciiTheme="minorHAnsi" w:hAnsiTheme="minorHAnsi" w:cs="Calibri"/>
          <w:sz w:val="22"/>
          <w:szCs w:val="22"/>
          <w:shd w:val="clear" w:color="auto" w:fill="FFFFFF"/>
          <w:rPrChange w:id="263" w:author="TGJ2" w:date="2023-07-05T14:14:00Z">
            <w:rPr>
              <w:rFonts w:ascii="Trebuchet MS" w:hAnsi="Trebuchet MS" w:cs="Calibri"/>
              <w:sz w:val="20"/>
              <w:szCs w:val="20"/>
              <w:shd w:val="clear" w:color="auto" w:fill="FFFFFF"/>
            </w:rPr>
          </w:rPrChange>
        </w:rPr>
        <w:t>nu</w:t>
      </w:r>
      <w:proofErr w:type="spellEnd"/>
      <w:r w:rsidRPr="00E044DC">
        <w:rPr>
          <w:rFonts w:asciiTheme="minorHAnsi" w:hAnsiTheme="minorHAnsi" w:cs="Calibri"/>
          <w:sz w:val="22"/>
          <w:szCs w:val="22"/>
          <w:shd w:val="clear" w:color="auto" w:fill="FFFFFF"/>
          <w:rPrChange w:id="264" w:author="TGJ2" w:date="2023-07-05T14:14:00Z">
            <w:rPr>
              <w:rFonts w:ascii="Trebuchet MS" w:hAnsi="Trebuchet MS" w:cs="Calibri"/>
              <w:sz w:val="20"/>
              <w:szCs w:val="20"/>
              <w:shd w:val="clear" w:color="auto" w:fill="FFFFFF"/>
            </w:rPr>
          </w:rPrChange>
        </w:rPr>
        <w:t xml:space="preserve"> „</w:t>
      </w:r>
      <w:proofErr w:type="spellStart"/>
      <w:r w:rsidRPr="00E044DC">
        <w:rPr>
          <w:rFonts w:asciiTheme="minorHAnsi" w:hAnsiTheme="minorHAnsi" w:cs="Calibri"/>
          <w:sz w:val="22"/>
          <w:szCs w:val="22"/>
          <w:shd w:val="clear" w:color="auto" w:fill="FFFFFF"/>
          <w:rPrChange w:id="265" w:author="TGJ2" w:date="2023-07-05T14:14:00Z">
            <w:rPr>
              <w:rFonts w:ascii="Trebuchet MS" w:hAnsi="Trebuchet MS" w:cs="Calibri"/>
              <w:sz w:val="20"/>
              <w:szCs w:val="20"/>
              <w:shd w:val="clear" w:color="auto" w:fill="FFFFFF"/>
            </w:rPr>
          </w:rPrChange>
        </w:rPr>
        <w:t>prejudicia</w:t>
      </w:r>
      <w:proofErr w:type="spellEnd"/>
      <w:r w:rsidRPr="00E044DC">
        <w:rPr>
          <w:rFonts w:asciiTheme="minorHAnsi" w:hAnsiTheme="minorHAnsi" w:cs="Calibri"/>
          <w:sz w:val="22"/>
          <w:szCs w:val="22"/>
          <w:shd w:val="clear" w:color="auto" w:fill="FFFFFF"/>
          <w:rPrChange w:id="266" w:author="TGJ2" w:date="2023-07-05T14:14:00Z">
            <w:rPr>
              <w:rFonts w:ascii="Trebuchet MS" w:hAnsi="Trebuchet MS" w:cs="Calibri"/>
              <w:sz w:val="20"/>
              <w:szCs w:val="20"/>
              <w:shd w:val="clear" w:color="auto" w:fill="FFFFFF"/>
            </w:rPr>
          </w:rPrChange>
        </w:rPr>
        <w:t xml:space="preserve"> </w:t>
      </w:r>
      <w:proofErr w:type="spellStart"/>
      <w:r w:rsidRPr="00E044DC">
        <w:rPr>
          <w:rFonts w:asciiTheme="minorHAnsi" w:hAnsiTheme="minorHAnsi" w:cs="Calibri"/>
          <w:sz w:val="22"/>
          <w:szCs w:val="22"/>
          <w:shd w:val="clear" w:color="auto" w:fill="FFFFFF"/>
          <w:rPrChange w:id="267" w:author="TGJ2" w:date="2023-07-05T14:14:00Z">
            <w:rPr>
              <w:rFonts w:ascii="Trebuchet MS" w:hAnsi="Trebuchet MS" w:cs="Calibri"/>
              <w:sz w:val="20"/>
              <w:szCs w:val="20"/>
              <w:shd w:val="clear" w:color="auto" w:fill="FFFFFF"/>
            </w:rPr>
          </w:rPrChange>
        </w:rPr>
        <w:t>în</w:t>
      </w:r>
      <w:proofErr w:type="spellEnd"/>
      <w:r w:rsidRPr="00E044DC">
        <w:rPr>
          <w:rFonts w:asciiTheme="minorHAnsi" w:hAnsiTheme="minorHAnsi" w:cs="Calibri"/>
          <w:sz w:val="22"/>
          <w:szCs w:val="22"/>
          <w:shd w:val="clear" w:color="auto" w:fill="FFFFFF"/>
          <w:rPrChange w:id="268" w:author="TGJ2" w:date="2023-07-05T14:14:00Z">
            <w:rPr>
              <w:rFonts w:ascii="Trebuchet MS" w:hAnsi="Trebuchet MS" w:cs="Calibri"/>
              <w:sz w:val="20"/>
              <w:szCs w:val="20"/>
              <w:shd w:val="clear" w:color="auto" w:fill="FFFFFF"/>
            </w:rPr>
          </w:rPrChange>
        </w:rPr>
        <w:t xml:space="preserve"> mod </w:t>
      </w:r>
      <w:proofErr w:type="spellStart"/>
      <w:r w:rsidRPr="00E044DC">
        <w:rPr>
          <w:rFonts w:asciiTheme="minorHAnsi" w:hAnsiTheme="minorHAnsi" w:cs="Calibri"/>
          <w:sz w:val="22"/>
          <w:szCs w:val="22"/>
          <w:shd w:val="clear" w:color="auto" w:fill="FFFFFF"/>
          <w:rPrChange w:id="269" w:author="TGJ2" w:date="2023-07-05T14:14:00Z">
            <w:rPr>
              <w:rFonts w:ascii="Trebuchet MS" w:hAnsi="Trebuchet MS" w:cs="Calibri"/>
              <w:sz w:val="20"/>
              <w:szCs w:val="20"/>
              <w:shd w:val="clear" w:color="auto" w:fill="FFFFFF"/>
            </w:rPr>
          </w:rPrChange>
        </w:rPr>
        <w:t>semnificativ</w:t>
      </w:r>
      <w:proofErr w:type="spellEnd"/>
      <w:r w:rsidRPr="00E044DC">
        <w:rPr>
          <w:rFonts w:asciiTheme="minorHAnsi" w:hAnsiTheme="minorHAnsi" w:cs="Calibri"/>
          <w:sz w:val="22"/>
          <w:szCs w:val="22"/>
          <w:shd w:val="clear" w:color="auto" w:fill="FFFFFF"/>
          <w:rPrChange w:id="270" w:author="TGJ2" w:date="2023-07-05T14:14:00Z">
            <w:rPr>
              <w:rFonts w:ascii="Trebuchet MS" w:hAnsi="Trebuchet MS" w:cs="Calibri"/>
              <w:sz w:val="20"/>
              <w:szCs w:val="20"/>
              <w:shd w:val="clear" w:color="auto" w:fill="FFFFFF"/>
            </w:rPr>
          </w:rPrChange>
        </w:rPr>
        <w:t xml:space="preserve">” (do no </w:t>
      </w:r>
      <w:proofErr w:type="spellStart"/>
      <w:r w:rsidRPr="00E044DC">
        <w:rPr>
          <w:rFonts w:asciiTheme="minorHAnsi" w:hAnsiTheme="minorHAnsi" w:cs="Calibri"/>
          <w:sz w:val="22"/>
          <w:szCs w:val="22"/>
          <w:shd w:val="clear" w:color="auto" w:fill="FFFFFF"/>
          <w:rPrChange w:id="271" w:author="TGJ2" w:date="2023-07-05T14:14:00Z">
            <w:rPr>
              <w:rFonts w:ascii="Trebuchet MS" w:hAnsi="Trebuchet MS" w:cs="Calibri"/>
              <w:sz w:val="20"/>
              <w:szCs w:val="20"/>
              <w:shd w:val="clear" w:color="auto" w:fill="FFFFFF"/>
            </w:rPr>
          </w:rPrChange>
        </w:rPr>
        <w:t>significat</w:t>
      </w:r>
      <w:proofErr w:type="spellEnd"/>
      <w:r w:rsidRPr="00E044DC">
        <w:rPr>
          <w:rFonts w:asciiTheme="minorHAnsi" w:hAnsiTheme="minorHAnsi" w:cs="Calibri"/>
          <w:sz w:val="22"/>
          <w:szCs w:val="22"/>
          <w:shd w:val="clear" w:color="auto" w:fill="FFFFFF"/>
          <w:rPrChange w:id="272" w:author="TGJ2" w:date="2023-07-05T14:14:00Z">
            <w:rPr>
              <w:rFonts w:ascii="Trebuchet MS" w:hAnsi="Trebuchet MS" w:cs="Calibri"/>
              <w:sz w:val="20"/>
              <w:szCs w:val="20"/>
              <w:shd w:val="clear" w:color="auto" w:fill="FFFFFF"/>
            </w:rPr>
          </w:rPrChange>
        </w:rPr>
        <w:t xml:space="preserve"> harm)</w:t>
      </w:r>
    </w:p>
    <w:p w14:paraId="7EEC8B79" w14:textId="77777777" w:rsidR="00820BFD" w:rsidRPr="00E044DC" w:rsidRDefault="00820BFD" w:rsidP="004A2BAF">
      <w:pPr>
        <w:jc w:val="both"/>
        <w:rPr>
          <w:rFonts w:asciiTheme="minorHAnsi" w:hAnsiTheme="minorHAnsi"/>
          <w:sz w:val="22"/>
          <w:szCs w:val="22"/>
          <w:rPrChange w:id="273" w:author="TGJ2" w:date="2023-07-05T14:14:00Z">
            <w:rPr>
              <w:szCs w:val="20"/>
            </w:rPr>
          </w:rPrChange>
        </w:rPr>
      </w:pPr>
      <w:r w:rsidRPr="00E044DC">
        <w:rPr>
          <w:rFonts w:asciiTheme="minorHAnsi" w:hAnsiTheme="minorHAnsi"/>
          <w:b/>
          <w:sz w:val="22"/>
          <w:szCs w:val="22"/>
          <w:rPrChange w:id="274" w:author="TGJ2" w:date="2023-07-05T14:14:00Z">
            <w:rPr>
              <w:b/>
              <w:szCs w:val="20"/>
            </w:rPr>
          </w:rPrChange>
        </w:rPr>
        <w:t xml:space="preserve">DUAE </w:t>
      </w:r>
      <w:r w:rsidRPr="00E044DC">
        <w:rPr>
          <w:rFonts w:asciiTheme="minorHAnsi" w:hAnsiTheme="minorHAnsi"/>
          <w:sz w:val="22"/>
          <w:szCs w:val="22"/>
          <w:rPrChange w:id="275" w:author="TGJ2" w:date="2023-07-05T14:14:00Z">
            <w:rPr>
              <w:szCs w:val="20"/>
            </w:rPr>
          </w:rPrChange>
        </w:rPr>
        <w:t>- Document Unic pentru Achizițiile publice Europene</w:t>
      </w:r>
      <w:r w:rsidR="00123F22" w:rsidRPr="00E044DC">
        <w:rPr>
          <w:rFonts w:asciiTheme="minorHAnsi" w:hAnsiTheme="minorHAnsi"/>
          <w:sz w:val="22"/>
          <w:szCs w:val="22"/>
          <w:rPrChange w:id="276" w:author="TGJ2" w:date="2023-07-05T14:14:00Z">
            <w:rPr>
              <w:szCs w:val="20"/>
            </w:rPr>
          </w:rPrChange>
        </w:rPr>
        <w:t>;</w:t>
      </w:r>
    </w:p>
    <w:p w14:paraId="53AF9EB0" w14:textId="77777777" w:rsidR="00820BFD" w:rsidRPr="00E044DC" w:rsidRDefault="00820BFD" w:rsidP="004A2BAF">
      <w:pPr>
        <w:jc w:val="both"/>
        <w:rPr>
          <w:rFonts w:asciiTheme="minorHAnsi" w:hAnsiTheme="minorHAnsi"/>
          <w:sz w:val="22"/>
          <w:szCs w:val="22"/>
          <w:rPrChange w:id="277" w:author="TGJ2" w:date="2023-07-05T14:14:00Z">
            <w:rPr>
              <w:szCs w:val="20"/>
            </w:rPr>
          </w:rPrChange>
        </w:rPr>
      </w:pPr>
      <w:r w:rsidRPr="00E044DC">
        <w:rPr>
          <w:rFonts w:asciiTheme="minorHAnsi" w:hAnsiTheme="minorHAnsi"/>
          <w:b/>
          <w:sz w:val="22"/>
          <w:szCs w:val="22"/>
          <w:rPrChange w:id="278" w:author="TGJ2" w:date="2023-07-05T14:14:00Z">
            <w:rPr>
              <w:b/>
              <w:szCs w:val="20"/>
            </w:rPr>
          </w:rPrChange>
        </w:rPr>
        <w:t>DUD</w:t>
      </w:r>
      <w:r w:rsidRPr="00E044DC">
        <w:rPr>
          <w:rFonts w:asciiTheme="minorHAnsi" w:hAnsiTheme="minorHAnsi"/>
          <w:sz w:val="22"/>
          <w:szCs w:val="22"/>
          <w:rPrChange w:id="279" w:author="TGJ2" w:date="2023-07-05T14:14:00Z">
            <w:rPr>
              <w:szCs w:val="20"/>
            </w:rPr>
          </w:rPrChange>
        </w:rPr>
        <w:t xml:space="preserve"> - Dezvoltare urbană durabilă</w:t>
      </w:r>
      <w:r w:rsidR="00123F22" w:rsidRPr="00E044DC">
        <w:rPr>
          <w:rFonts w:asciiTheme="minorHAnsi" w:hAnsiTheme="minorHAnsi"/>
          <w:sz w:val="22"/>
          <w:szCs w:val="22"/>
          <w:rPrChange w:id="280" w:author="TGJ2" w:date="2023-07-05T14:14:00Z">
            <w:rPr>
              <w:szCs w:val="20"/>
            </w:rPr>
          </w:rPrChange>
        </w:rPr>
        <w:t>;</w:t>
      </w:r>
    </w:p>
    <w:p w14:paraId="136797FD" w14:textId="21CCB90E" w:rsidR="00820BFD" w:rsidRDefault="00820BFD" w:rsidP="004A2BAF">
      <w:pPr>
        <w:jc w:val="both"/>
        <w:rPr>
          <w:ins w:id="281" w:author="TGJ2" w:date="2023-07-05T14:30:00Z"/>
          <w:rFonts w:asciiTheme="minorHAnsi" w:hAnsiTheme="minorHAnsi"/>
          <w:sz w:val="22"/>
          <w:szCs w:val="22"/>
        </w:rPr>
      </w:pPr>
      <w:r w:rsidRPr="00E044DC">
        <w:rPr>
          <w:rFonts w:asciiTheme="minorHAnsi" w:hAnsiTheme="minorHAnsi"/>
          <w:b/>
          <w:sz w:val="22"/>
          <w:szCs w:val="22"/>
          <w:rPrChange w:id="282" w:author="TGJ2" w:date="2023-07-05T14:14:00Z">
            <w:rPr>
              <w:b/>
              <w:szCs w:val="20"/>
            </w:rPr>
          </w:rPrChange>
        </w:rPr>
        <w:t>DLRC</w:t>
      </w:r>
      <w:r w:rsidRPr="00E044DC">
        <w:rPr>
          <w:rFonts w:asciiTheme="minorHAnsi" w:hAnsiTheme="minorHAnsi"/>
          <w:sz w:val="22"/>
          <w:szCs w:val="22"/>
          <w:rPrChange w:id="283" w:author="TGJ2" w:date="2023-07-05T14:14:00Z">
            <w:rPr>
              <w:szCs w:val="20"/>
            </w:rPr>
          </w:rPrChange>
        </w:rPr>
        <w:t xml:space="preserve"> - Dezvoltarea locală plasată sub responsabilitatea comunității</w:t>
      </w:r>
      <w:r w:rsidR="00123F22" w:rsidRPr="00E044DC">
        <w:rPr>
          <w:rFonts w:asciiTheme="minorHAnsi" w:hAnsiTheme="minorHAnsi"/>
          <w:sz w:val="22"/>
          <w:szCs w:val="22"/>
          <w:rPrChange w:id="284" w:author="TGJ2" w:date="2023-07-05T14:14:00Z">
            <w:rPr>
              <w:szCs w:val="20"/>
            </w:rPr>
          </w:rPrChange>
        </w:rPr>
        <w:t>;</w:t>
      </w:r>
    </w:p>
    <w:p w14:paraId="6C5B6F7E" w14:textId="3DCED706" w:rsidR="00725BCD" w:rsidRDefault="00725BCD" w:rsidP="004A2BAF">
      <w:pPr>
        <w:jc w:val="both"/>
        <w:rPr>
          <w:ins w:id="285" w:author="TGJ2" w:date="2023-07-05T14:31:00Z"/>
          <w:rFonts w:asciiTheme="minorHAnsi" w:hAnsiTheme="minorHAnsi"/>
          <w:sz w:val="22"/>
          <w:szCs w:val="22"/>
        </w:rPr>
      </w:pPr>
      <w:ins w:id="286" w:author="TGJ2" w:date="2023-07-05T14:31:00Z">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ins>
    </w:p>
    <w:p w14:paraId="431BE5E2" w14:textId="260348C8" w:rsidR="00725BCD" w:rsidRPr="00E044DC" w:rsidRDefault="00725BCD" w:rsidP="004A2BAF">
      <w:pPr>
        <w:jc w:val="both"/>
        <w:rPr>
          <w:rFonts w:asciiTheme="minorHAnsi" w:hAnsiTheme="minorHAnsi"/>
          <w:sz w:val="22"/>
          <w:szCs w:val="22"/>
          <w:rPrChange w:id="287" w:author="TGJ2" w:date="2023-07-05T14:14:00Z">
            <w:rPr>
              <w:szCs w:val="20"/>
            </w:rPr>
          </w:rPrChange>
        </w:rPr>
      </w:pPr>
      <w:ins w:id="288" w:author="TGJ2" w:date="2023-07-05T14:31:00Z">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ins>
    </w:p>
    <w:p w14:paraId="083E746B" w14:textId="77777777" w:rsidR="00820BFD" w:rsidRPr="00E044DC" w:rsidRDefault="00820BFD" w:rsidP="004A2BAF">
      <w:pPr>
        <w:jc w:val="both"/>
        <w:rPr>
          <w:rFonts w:asciiTheme="minorHAnsi" w:hAnsiTheme="minorHAnsi"/>
          <w:sz w:val="22"/>
          <w:szCs w:val="22"/>
          <w:rPrChange w:id="289" w:author="TGJ2" w:date="2023-07-05T14:14:00Z">
            <w:rPr>
              <w:szCs w:val="20"/>
            </w:rPr>
          </w:rPrChange>
        </w:rPr>
      </w:pPr>
      <w:r w:rsidRPr="00E044DC">
        <w:rPr>
          <w:rFonts w:asciiTheme="minorHAnsi" w:hAnsiTheme="minorHAnsi"/>
          <w:b/>
          <w:sz w:val="22"/>
          <w:szCs w:val="22"/>
          <w:rPrChange w:id="290" w:author="TGJ2" w:date="2023-07-05T14:14:00Z">
            <w:rPr>
              <w:b/>
              <w:szCs w:val="20"/>
            </w:rPr>
          </w:rPrChange>
        </w:rPr>
        <w:t>D.T.</w:t>
      </w:r>
      <w:r w:rsidRPr="00E044DC">
        <w:rPr>
          <w:rFonts w:asciiTheme="minorHAnsi" w:hAnsiTheme="minorHAnsi"/>
          <w:sz w:val="22"/>
          <w:szCs w:val="22"/>
          <w:rPrChange w:id="291" w:author="TGJ2" w:date="2023-07-05T14:14:00Z">
            <w:rPr>
              <w:szCs w:val="20"/>
            </w:rPr>
          </w:rPrChange>
        </w:rPr>
        <w:t xml:space="preserve"> - Documentație Tehnică</w:t>
      </w:r>
      <w:r w:rsidR="00123F22" w:rsidRPr="00E044DC">
        <w:rPr>
          <w:rFonts w:asciiTheme="minorHAnsi" w:hAnsiTheme="minorHAnsi"/>
          <w:sz w:val="22"/>
          <w:szCs w:val="22"/>
          <w:rPrChange w:id="292" w:author="TGJ2" w:date="2023-07-05T14:14:00Z">
            <w:rPr>
              <w:szCs w:val="20"/>
            </w:rPr>
          </w:rPrChange>
        </w:rPr>
        <w:t>;</w:t>
      </w:r>
    </w:p>
    <w:p w14:paraId="5F04E67D" w14:textId="77777777" w:rsidR="00820BFD" w:rsidRPr="00E044DC" w:rsidRDefault="00123F22" w:rsidP="004A2BAF">
      <w:pPr>
        <w:jc w:val="both"/>
        <w:rPr>
          <w:rFonts w:asciiTheme="minorHAnsi" w:hAnsiTheme="minorHAnsi"/>
          <w:sz w:val="22"/>
          <w:szCs w:val="22"/>
          <w:rPrChange w:id="293" w:author="TGJ2" w:date="2023-07-05T14:14:00Z">
            <w:rPr/>
          </w:rPrChange>
        </w:rPr>
      </w:pPr>
      <w:r w:rsidRPr="00E044DC">
        <w:rPr>
          <w:rFonts w:asciiTheme="minorHAnsi" w:hAnsiTheme="minorHAnsi"/>
          <w:b/>
          <w:sz w:val="22"/>
          <w:szCs w:val="22"/>
          <w:rPrChange w:id="294" w:author="TGJ2" w:date="2023-07-05T14:14:00Z">
            <w:rPr>
              <w:b/>
              <w:szCs w:val="20"/>
            </w:rPr>
          </w:rPrChange>
        </w:rPr>
        <w:t>D.T.A.C</w:t>
      </w:r>
      <w:r w:rsidR="00820BFD" w:rsidRPr="00E044DC">
        <w:rPr>
          <w:rFonts w:asciiTheme="minorHAnsi" w:hAnsiTheme="minorHAnsi"/>
          <w:sz w:val="22"/>
          <w:szCs w:val="22"/>
          <w:rPrChange w:id="295" w:author="TGJ2" w:date="2023-07-05T14:14:00Z">
            <w:rPr>
              <w:szCs w:val="20"/>
            </w:rPr>
          </w:rPrChange>
        </w:rPr>
        <w:t xml:space="preserve"> - Documentație Tehnică autorizarea executării lucrărilor</w:t>
      </w:r>
      <w:r w:rsidR="00820BFD" w:rsidRPr="00E044DC">
        <w:rPr>
          <w:rFonts w:asciiTheme="minorHAnsi" w:hAnsiTheme="minorHAnsi"/>
          <w:sz w:val="22"/>
          <w:szCs w:val="22"/>
          <w:rPrChange w:id="296" w:author="TGJ2" w:date="2023-07-05T14:14:00Z">
            <w:rPr/>
          </w:rPrChange>
        </w:rPr>
        <w:t xml:space="preserve"> de construire</w:t>
      </w:r>
      <w:r w:rsidRPr="00E044DC">
        <w:rPr>
          <w:rFonts w:asciiTheme="minorHAnsi" w:hAnsiTheme="minorHAnsi"/>
          <w:sz w:val="22"/>
          <w:szCs w:val="22"/>
          <w:rPrChange w:id="297" w:author="TGJ2" w:date="2023-07-05T14:14:00Z">
            <w:rPr/>
          </w:rPrChange>
        </w:rPr>
        <w:t>;</w:t>
      </w:r>
    </w:p>
    <w:p w14:paraId="5A0B3D66" w14:textId="77777777" w:rsidR="00820BFD" w:rsidRPr="00E044DC" w:rsidRDefault="00820BFD" w:rsidP="004A2BAF">
      <w:pPr>
        <w:jc w:val="both"/>
        <w:rPr>
          <w:rFonts w:asciiTheme="minorHAnsi" w:hAnsiTheme="minorHAnsi"/>
          <w:sz w:val="22"/>
          <w:szCs w:val="22"/>
          <w:rPrChange w:id="298" w:author="TGJ2" w:date="2023-07-05T14:14:00Z">
            <w:rPr/>
          </w:rPrChange>
        </w:rPr>
      </w:pPr>
      <w:r w:rsidRPr="00E044DC">
        <w:rPr>
          <w:rFonts w:asciiTheme="minorHAnsi" w:hAnsiTheme="minorHAnsi"/>
          <w:b/>
          <w:sz w:val="22"/>
          <w:szCs w:val="22"/>
          <w:rPrChange w:id="299" w:author="TGJ2" w:date="2023-07-05T14:14:00Z">
            <w:rPr>
              <w:b/>
            </w:rPr>
          </w:rPrChange>
        </w:rPr>
        <w:t>D.T.A.D.</w:t>
      </w:r>
      <w:r w:rsidRPr="00E044DC">
        <w:rPr>
          <w:rFonts w:asciiTheme="minorHAnsi" w:hAnsiTheme="minorHAnsi"/>
          <w:sz w:val="22"/>
          <w:szCs w:val="22"/>
          <w:rPrChange w:id="300" w:author="TGJ2" w:date="2023-07-05T14:14:00Z">
            <w:rPr/>
          </w:rPrChange>
        </w:rPr>
        <w:t xml:space="preserve"> - Documentație Tehnică autorizarea executării lucrărilor de desfiinţare</w:t>
      </w:r>
      <w:r w:rsidR="00123F22" w:rsidRPr="00E044DC">
        <w:rPr>
          <w:rFonts w:asciiTheme="minorHAnsi" w:hAnsiTheme="minorHAnsi"/>
          <w:sz w:val="22"/>
          <w:szCs w:val="22"/>
          <w:rPrChange w:id="301" w:author="TGJ2" w:date="2023-07-05T14:14:00Z">
            <w:rPr/>
          </w:rPrChange>
        </w:rPr>
        <w:t>;</w:t>
      </w:r>
    </w:p>
    <w:p w14:paraId="7C3F52C9" w14:textId="77777777" w:rsidR="00820BFD" w:rsidRPr="00E044DC" w:rsidRDefault="00820BFD" w:rsidP="004A2BAF">
      <w:pPr>
        <w:jc w:val="both"/>
        <w:rPr>
          <w:rFonts w:asciiTheme="minorHAnsi" w:hAnsiTheme="minorHAnsi"/>
          <w:sz w:val="22"/>
          <w:szCs w:val="22"/>
          <w:rPrChange w:id="302" w:author="TGJ2" w:date="2023-07-05T14:14:00Z">
            <w:rPr/>
          </w:rPrChange>
        </w:rPr>
      </w:pPr>
      <w:r w:rsidRPr="00E044DC">
        <w:rPr>
          <w:rFonts w:asciiTheme="minorHAnsi" w:hAnsiTheme="minorHAnsi"/>
          <w:b/>
          <w:sz w:val="22"/>
          <w:szCs w:val="22"/>
          <w:rPrChange w:id="303" w:author="TGJ2" w:date="2023-07-05T14:14:00Z">
            <w:rPr>
              <w:b/>
            </w:rPr>
          </w:rPrChange>
        </w:rPr>
        <w:lastRenderedPageBreak/>
        <w:t>D.T.O.E</w:t>
      </w:r>
      <w:r w:rsidRPr="00E044DC">
        <w:rPr>
          <w:rFonts w:asciiTheme="minorHAnsi" w:hAnsiTheme="minorHAnsi"/>
          <w:sz w:val="22"/>
          <w:szCs w:val="22"/>
          <w:rPrChange w:id="304" w:author="TGJ2" w:date="2023-07-05T14:14:00Z">
            <w:rPr/>
          </w:rPrChange>
        </w:rPr>
        <w:t>. - Documentație Tehnică autorizarea executării organizării lucrărilor</w:t>
      </w:r>
      <w:r w:rsidR="00123F22" w:rsidRPr="00E044DC">
        <w:rPr>
          <w:rFonts w:asciiTheme="minorHAnsi" w:hAnsiTheme="minorHAnsi"/>
          <w:sz w:val="22"/>
          <w:szCs w:val="22"/>
          <w:rPrChange w:id="305" w:author="TGJ2" w:date="2023-07-05T14:14:00Z">
            <w:rPr/>
          </w:rPrChange>
        </w:rPr>
        <w:t>;</w:t>
      </w:r>
    </w:p>
    <w:p w14:paraId="2457D5F8" w14:textId="77777777" w:rsidR="00AC3EFD" w:rsidRPr="00E044DC" w:rsidRDefault="00AC3EFD" w:rsidP="004A2BAF">
      <w:pPr>
        <w:jc w:val="both"/>
        <w:rPr>
          <w:rFonts w:asciiTheme="minorHAnsi" w:hAnsiTheme="minorHAnsi"/>
          <w:sz w:val="22"/>
          <w:szCs w:val="22"/>
          <w:rPrChange w:id="306" w:author="TGJ2" w:date="2023-07-05T14:14:00Z">
            <w:rPr/>
          </w:rPrChange>
        </w:rPr>
      </w:pPr>
      <w:r w:rsidRPr="00E044DC">
        <w:rPr>
          <w:rFonts w:asciiTheme="minorHAnsi" w:hAnsiTheme="minorHAnsi"/>
          <w:b/>
          <w:sz w:val="22"/>
          <w:szCs w:val="22"/>
          <w:rPrChange w:id="307" w:author="TGJ2" w:date="2023-07-05T14:14:00Z">
            <w:rPr>
              <w:b/>
            </w:rPr>
          </w:rPrChange>
        </w:rPr>
        <w:t>DLAF</w:t>
      </w:r>
      <w:r w:rsidRPr="00E044DC">
        <w:rPr>
          <w:rFonts w:asciiTheme="minorHAnsi" w:hAnsiTheme="minorHAnsi"/>
          <w:sz w:val="22"/>
          <w:szCs w:val="22"/>
          <w:rPrChange w:id="308" w:author="TGJ2" w:date="2023-07-05T14:14:00Z">
            <w:rPr/>
          </w:rPrChange>
        </w:rPr>
        <w:t xml:space="preserve"> - Departamentul pentru Lupta Antifraudă (AFCOS România)</w:t>
      </w:r>
      <w:r w:rsidR="00123F22" w:rsidRPr="00E044DC">
        <w:rPr>
          <w:rFonts w:asciiTheme="minorHAnsi" w:hAnsiTheme="minorHAnsi"/>
          <w:sz w:val="22"/>
          <w:szCs w:val="22"/>
          <w:rPrChange w:id="309" w:author="TGJ2" w:date="2023-07-05T14:14:00Z">
            <w:rPr/>
          </w:rPrChange>
        </w:rPr>
        <w:t>;</w:t>
      </w:r>
    </w:p>
    <w:p w14:paraId="58B842C4" w14:textId="77777777" w:rsidR="00820BFD" w:rsidRPr="00E044DC" w:rsidRDefault="00820BFD" w:rsidP="004A2BAF">
      <w:pPr>
        <w:spacing w:line="276" w:lineRule="auto"/>
        <w:jc w:val="both"/>
        <w:rPr>
          <w:rFonts w:asciiTheme="minorHAnsi" w:hAnsiTheme="minorHAnsi"/>
          <w:sz w:val="22"/>
          <w:szCs w:val="22"/>
          <w:rPrChange w:id="310" w:author="TGJ2" w:date="2023-07-05T14:14:00Z">
            <w:rPr>
              <w:szCs w:val="20"/>
            </w:rPr>
          </w:rPrChange>
        </w:rPr>
      </w:pPr>
    </w:p>
    <w:p w14:paraId="25940D98" w14:textId="0B113094" w:rsidR="00BA75F3" w:rsidRPr="00E044DC" w:rsidDel="00725BCD" w:rsidRDefault="00BA75F3" w:rsidP="004A2BAF">
      <w:pPr>
        <w:jc w:val="both"/>
        <w:rPr>
          <w:del w:id="311" w:author="TGJ2" w:date="2023-07-05T14:32:00Z"/>
          <w:rFonts w:asciiTheme="minorHAnsi" w:eastAsia="SimSun" w:hAnsiTheme="minorHAnsi"/>
          <w:b/>
          <w:bCs/>
          <w:sz w:val="22"/>
          <w:szCs w:val="22"/>
          <w:rPrChange w:id="312" w:author="TGJ2" w:date="2023-07-05T14:14:00Z">
            <w:rPr>
              <w:del w:id="313" w:author="TGJ2" w:date="2023-07-05T14:32:00Z"/>
              <w:rFonts w:eastAsia="SimSun"/>
              <w:b/>
              <w:bCs/>
            </w:rPr>
          </w:rPrChange>
        </w:rPr>
      </w:pPr>
    </w:p>
    <w:p w14:paraId="2FE63178" w14:textId="1FAC06F8" w:rsidR="00820BFD" w:rsidRPr="00E044DC" w:rsidRDefault="00820BFD" w:rsidP="004A2BAF">
      <w:pPr>
        <w:jc w:val="both"/>
        <w:rPr>
          <w:rFonts w:asciiTheme="minorHAnsi" w:eastAsia="SimSun" w:hAnsiTheme="minorHAnsi"/>
          <w:bCs/>
          <w:sz w:val="22"/>
          <w:szCs w:val="22"/>
          <w:rPrChange w:id="314" w:author="TGJ2" w:date="2023-07-05T14:14:00Z">
            <w:rPr>
              <w:rFonts w:eastAsia="SimSun"/>
              <w:bCs/>
            </w:rPr>
          </w:rPrChange>
        </w:rPr>
      </w:pPr>
      <w:r w:rsidRPr="00E044DC">
        <w:rPr>
          <w:rFonts w:asciiTheme="minorHAnsi" w:eastAsia="SimSun" w:hAnsiTheme="minorHAnsi"/>
          <w:b/>
          <w:bCs/>
          <w:sz w:val="22"/>
          <w:szCs w:val="22"/>
          <w:rPrChange w:id="315" w:author="TGJ2" w:date="2023-07-05T14:14:00Z">
            <w:rPr>
              <w:rFonts w:eastAsia="SimSun"/>
              <w:b/>
              <w:bCs/>
            </w:rPr>
          </w:rPrChange>
        </w:rPr>
        <w:t xml:space="preserve">EUR </w:t>
      </w:r>
      <w:r w:rsidR="00AC3EFD" w:rsidRPr="00E044DC">
        <w:rPr>
          <w:rFonts w:asciiTheme="minorHAnsi" w:eastAsia="SimSun" w:hAnsiTheme="minorHAnsi"/>
          <w:bCs/>
          <w:sz w:val="22"/>
          <w:szCs w:val="22"/>
          <w:rPrChange w:id="316" w:author="TGJ2" w:date="2023-07-05T14:14:00Z">
            <w:rPr>
              <w:rFonts w:eastAsia="SimSun"/>
              <w:bCs/>
            </w:rPr>
          </w:rPrChange>
        </w:rPr>
        <w:t>–</w:t>
      </w:r>
      <w:r w:rsidRPr="00E044DC">
        <w:rPr>
          <w:rFonts w:asciiTheme="minorHAnsi" w:eastAsia="SimSun" w:hAnsiTheme="minorHAnsi"/>
          <w:bCs/>
          <w:sz w:val="22"/>
          <w:szCs w:val="22"/>
          <w:rPrChange w:id="317" w:author="TGJ2" w:date="2023-07-05T14:14:00Z">
            <w:rPr>
              <w:rFonts w:eastAsia="SimSun"/>
              <w:bCs/>
            </w:rPr>
          </w:rPrChange>
        </w:rPr>
        <w:t xml:space="preserve"> Euro</w:t>
      </w:r>
      <w:r w:rsidR="00AC3EFD" w:rsidRPr="00E044DC">
        <w:rPr>
          <w:rFonts w:asciiTheme="minorHAnsi" w:eastAsia="SimSun" w:hAnsiTheme="minorHAnsi"/>
          <w:bCs/>
          <w:sz w:val="22"/>
          <w:szCs w:val="22"/>
          <w:rPrChange w:id="318" w:author="TGJ2" w:date="2023-07-05T14:14:00Z">
            <w:rPr>
              <w:rFonts w:eastAsia="SimSun"/>
              <w:bCs/>
            </w:rPr>
          </w:rPrChange>
        </w:rPr>
        <w:t>;</w:t>
      </w:r>
    </w:p>
    <w:p w14:paraId="2D04A163" w14:textId="77777777" w:rsidR="00AC3EFD" w:rsidRDefault="00AC3EFD" w:rsidP="004A2BAF">
      <w:pPr>
        <w:jc w:val="both"/>
        <w:rPr>
          <w:ins w:id="319" w:author="TGJ2" w:date="2023-07-05T14:32:00Z"/>
          <w:rFonts w:asciiTheme="minorHAnsi" w:hAnsiTheme="minorHAnsi"/>
          <w:sz w:val="22"/>
          <w:szCs w:val="22"/>
        </w:rPr>
      </w:pPr>
      <w:r w:rsidRPr="00E044DC">
        <w:rPr>
          <w:rFonts w:asciiTheme="minorHAnsi" w:hAnsiTheme="minorHAnsi"/>
          <w:b/>
          <w:sz w:val="22"/>
          <w:szCs w:val="22"/>
          <w:rPrChange w:id="320" w:author="TGJ2" w:date="2023-07-05T14:14:00Z">
            <w:rPr>
              <w:b/>
            </w:rPr>
          </w:rPrChange>
        </w:rPr>
        <w:t>ECA</w:t>
      </w:r>
      <w:r w:rsidRPr="00E044DC">
        <w:rPr>
          <w:rFonts w:asciiTheme="minorHAnsi" w:hAnsiTheme="minorHAnsi"/>
          <w:sz w:val="22"/>
          <w:szCs w:val="22"/>
          <w:rPrChange w:id="321" w:author="TGJ2" w:date="2023-07-05T14:14:00Z">
            <w:rPr/>
          </w:rPrChange>
        </w:rPr>
        <w:t xml:space="preserve"> - Curtea Europeană de Conturi</w:t>
      </w:r>
    </w:p>
    <w:p w14:paraId="670BD913" w14:textId="3B92D564" w:rsidR="00725BCD" w:rsidRPr="00E044DC" w:rsidRDefault="00725BCD" w:rsidP="004A2BAF">
      <w:pPr>
        <w:jc w:val="both"/>
        <w:rPr>
          <w:rFonts w:asciiTheme="minorHAnsi" w:hAnsiTheme="minorHAnsi"/>
          <w:sz w:val="22"/>
          <w:szCs w:val="22"/>
          <w:rPrChange w:id="322" w:author="TGJ2" w:date="2023-07-05T14:14:00Z">
            <w:rPr/>
          </w:rPrChange>
        </w:rPr>
      </w:pPr>
      <w:ins w:id="323" w:author="TGJ2" w:date="2023-07-05T14:32:00Z">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ins>
    </w:p>
    <w:p w14:paraId="25B00FCF" w14:textId="77777777" w:rsidR="00820BFD" w:rsidRPr="00E044DC" w:rsidRDefault="00820BFD" w:rsidP="004A2BAF">
      <w:pPr>
        <w:spacing w:line="276" w:lineRule="auto"/>
        <w:jc w:val="both"/>
        <w:rPr>
          <w:rFonts w:asciiTheme="minorHAnsi" w:hAnsiTheme="minorHAnsi"/>
          <w:szCs w:val="20"/>
          <w:rPrChange w:id="324" w:author="TGJ2" w:date="2023-07-05T14:12:00Z">
            <w:rPr>
              <w:szCs w:val="20"/>
            </w:rPr>
          </w:rPrChange>
        </w:rPr>
      </w:pPr>
    </w:p>
    <w:p w14:paraId="6E5B3E8E" w14:textId="77777777" w:rsidR="00820BFD" w:rsidRPr="00E044DC" w:rsidRDefault="00820BFD" w:rsidP="004A2BAF">
      <w:pPr>
        <w:spacing w:after="0" w:line="276" w:lineRule="auto"/>
        <w:jc w:val="both"/>
        <w:rPr>
          <w:rFonts w:asciiTheme="minorHAnsi" w:hAnsiTheme="minorHAnsi"/>
          <w:sz w:val="22"/>
          <w:szCs w:val="22"/>
          <w:rPrChange w:id="325" w:author="TGJ2" w:date="2023-07-05T14:15:00Z">
            <w:rPr/>
          </w:rPrChange>
        </w:rPr>
      </w:pPr>
      <w:r w:rsidRPr="00E044DC">
        <w:rPr>
          <w:rFonts w:asciiTheme="minorHAnsi" w:hAnsiTheme="minorHAnsi"/>
          <w:b/>
          <w:sz w:val="22"/>
          <w:szCs w:val="22"/>
          <w:rPrChange w:id="326" w:author="TGJ2" w:date="2023-07-05T14:15:00Z">
            <w:rPr>
              <w:b/>
            </w:rPr>
          </w:rPrChange>
        </w:rPr>
        <w:t xml:space="preserve">FEDR </w:t>
      </w:r>
      <w:r w:rsidRPr="00E044DC">
        <w:rPr>
          <w:rFonts w:asciiTheme="minorHAnsi" w:hAnsiTheme="minorHAnsi"/>
          <w:sz w:val="22"/>
          <w:szCs w:val="22"/>
          <w:rPrChange w:id="327" w:author="TGJ2" w:date="2023-07-05T14:15:00Z">
            <w:rPr/>
          </w:rPrChange>
        </w:rPr>
        <w:t>- Fondul European de Dezvoltare Regională;</w:t>
      </w:r>
    </w:p>
    <w:p w14:paraId="3D7BBCEE" w14:textId="77777777" w:rsidR="00820BFD" w:rsidRPr="00E044DC" w:rsidRDefault="00820BFD" w:rsidP="004A2BAF">
      <w:pPr>
        <w:spacing w:after="0" w:line="276" w:lineRule="auto"/>
        <w:jc w:val="both"/>
        <w:rPr>
          <w:rFonts w:asciiTheme="minorHAnsi" w:hAnsiTheme="minorHAnsi"/>
          <w:sz w:val="22"/>
          <w:szCs w:val="22"/>
          <w:rPrChange w:id="328" w:author="TGJ2" w:date="2023-07-05T14:15:00Z">
            <w:rPr/>
          </w:rPrChange>
        </w:rPr>
      </w:pPr>
      <w:r w:rsidRPr="00E044DC">
        <w:rPr>
          <w:rFonts w:asciiTheme="minorHAnsi" w:hAnsiTheme="minorHAnsi"/>
          <w:b/>
          <w:sz w:val="22"/>
          <w:szCs w:val="22"/>
          <w:rPrChange w:id="329" w:author="TGJ2" w:date="2023-07-05T14:15:00Z">
            <w:rPr>
              <w:b/>
            </w:rPr>
          </w:rPrChange>
        </w:rPr>
        <w:t>FSE</w:t>
      </w:r>
      <w:r w:rsidRPr="00E044DC">
        <w:rPr>
          <w:rFonts w:asciiTheme="minorHAnsi" w:hAnsiTheme="minorHAnsi"/>
          <w:sz w:val="22"/>
          <w:szCs w:val="22"/>
          <w:rPrChange w:id="330" w:author="TGJ2" w:date="2023-07-05T14:15:00Z">
            <w:rPr/>
          </w:rPrChange>
        </w:rPr>
        <w:t>+ - Fondul Social European;</w:t>
      </w:r>
    </w:p>
    <w:p w14:paraId="4F0BCD4D" w14:textId="77777777" w:rsidR="00820BFD" w:rsidRPr="00E044DC" w:rsidRDefault="00820BFD" w:rsidP="004A2BAF">
      <w:pPr>
        <w:spacing w:line="276" w:lineRule="auto"/>
        <w:jc w:val="both"/>
        <w:rPr>
          <w:rFonts w:asciiTheme="minorHAnsi" w:hAnsiTheme="minorHAnsi"/>
          <w:sz w:val="22"/>
          <w:szCs w:val="22"/>
          <w:rPrChange w:id="331" w:author="TGJ2" w:date="2023-07-05T14:15:00Z">
            <w:rPr/>
          </w:rPrChange>
        </w:rPr>
      </w:pPr>
      <w:r w:rsidRPr="00E044DC">
        <w:rPr>
          <w:rFonts w:asciiTheme="minorHAnsi" w:hAnsiTheme="minorHAnsi"/>
          <w:b/>
          <w:sz w:val="22"/>
          <w:szCs w:val="22"/>
          <w:rPrChange w:id="332" w:author="TGJ2" w:date="2023-07-05T14:15:00Z">
            <w:rPr>
              <w:b/>
            </w:rPr>
          </w:rPrChange>
        </w:rPr>
        <w:t>FC</w:t>
      </w:r>
      <w:r w:rsidRPr="00E044DC">
        <w:rPr>
          <w:rFonts w:asciiTheme="minorHAnsi" w:hAnsiTheme="minorHAnsi"/>
          <w:sz w:val="22"/>
          <w:szCs w:val="22"/>
          <w:rPrChange w:id="333" w:author="TGJ2" w:date="2023-07-05T14:15:00Z">
            <w:rPr/>
          </w:rPrChange>
        </w:rPr>
        <w:t xml:space="preserve"> - Fondul de Coeziune;</w:t>
      </w:r>
    </w:p>
    <w:p w14:paraId="12CFF0D2" w14:textId="77777777" w:rsidR="004361CB" w:rsidRPr="00E044DC" w:rsidRDefault="004361CB" w:rsidP="004A2BAF">
      <w:pPr>
        <w:spacing w:after="0" w:line="276" w:lineRule="auto"/>
        <w:jc w:val="both"/>
        <w:rPr>
          <w:rFonts w:asciiTheme="minorHAnsi" w:hAnsiTheme="minorHAnsi"/>
          <w:sz w:val="22"/>
          <w:szCs w:val="22"/>
          <w:rPrChange w:id="334" w:author="TGJ2" w:date="2023-07-05T14:15:00Z">
            <w:rPr/>
          </w:rPrChange>
        </w:rPr>
      </w:pPr>
      <w:r w:rsidRPr="00E044DC">
        <w:rPr>
          <w:rFonts w:asciiTheme="minorHAnsi" w:hAnsiTheme="minorHAnsi"/>
          <w:b/>
          <w:sz w:val="22"/>
          <w:szCs w:val="22"/>
          <w:rPrChange w:id="335" w:author="TGJ2" w:date="2023-07-05T14:15:00Z">
            <w:rPr>
              <w:b/>
            </w:rPr>
          </w:rPrChange>
        </w:rPr>
        <w:t xml:space="preserve">FESI </w:t>
      </w:r>
      <w:r w:rsidRPr="00E044DC">
        <w:rPr>
          <w:rFonts w:asciiTheme="minorHAnsi" w:hAnsiTheme="minorHAnsi"/>
          <w:sz w:val="22"/>
          <w:szCs w:val="22"/>
          <w:rPrChange w:id="336" w:author="TGJ2" w:date="2023-07-05T14:15:00Z">
            <w:rPr/>
          </w:rPrChange>
        </w:rPr>
        <w:t>- Fondurile Europene Structurale și de Investiții;</w:t>
      </w:r>
    </w:p>
    <w:p w14:paraId="4E5666B4" w14:textId="77777777" w:rsidR="004361CB" w:rsidRPr="00E044DC" w:rsidRDefault="004361CB" w:rsidP="004A2BAF">
      <w:pPr>
        <w:spacing w:line="276" w:lineRule="auto"/>
        <w:jc w:val="both"/>
        <w:rPr>
          <w:rFonts w:asciiTheme="minorHAnsi" w:hAnsiTheme="minorHAnsi"/>
          <w:sz w:val="22"/>
          <w:szCs w:val="22"/>
          <w:rPrChange w:id="337" w:author="TGJ2" w:date="2023-07-05T14:15:00Z">
            <w:rPr/>
          </w:rPrChange>
        </w:rPr>
      </w:pPr>
    </w:p>
    <w:p w14:paraId="63AEECFE" w14:textId="77777777" w:rsidR="004361CB" w:rsidRPr="00E044DC" w:rsidRDefault="004361CB" w:rsidP="004A2BAF">
      <w:pPr>
        <w:jc w:val="both"/>
        <w:rPr>
          <w:rFonts w:asciiTheme="minorHAnsi" w:eastAsia="SimSun" w:hAnsiTheme="minorHAnsi"/>
          <w:bCs/>
          <w:sz w:val="22"/>
          <w:szCs w:val="22"/>
          <w:rPrChange w:id="338" w:author="TGJ2" w:date="2023-07-05T14:15:00Z">
            <w:rPr>
              <w:rFonts w:eastAsia="SimSun"/>
              <w:bCs/>
            </w:rPr>
          </w:rPrChange>
        </w:rPr>
      </w:pPr>
      <w:r w:rsidRPr="00E044DC">
        <w:rPr>
          <w:rFonts w:asciiTheme="minorHAnsi" w:eastAsia="SimSun" w:hAnsiTheme="minorHAnsi"/>
          <w:b/>
          <w:bCs/>
          <w:sz w:val="22"/>
          <w:szCs w:val="22"/>
          <w:rPrChange w:id="339" w:author="TGJ2" w:date="2023-07-05T14:15:00Z">
            <w:rPr>
              <w:rFonts w:eastAsia="SimSun"/>
              <w:b/>
              <w:bCs/>
            </w:rPr>
          </w:rPrChange>
        </w:rPr>
        <w:t>GAL</w:t>
      </w:r>
      <w:r w:rsidRPr="00E044DC">
        <w:rPr>
          <w:rFonts w:asciiTheme="minorHAnsi" w:eastAsia="SimSun" w:hAnsiTheme="minorHAnsi"/>
          <w:bCs/>
          <w:sz w:val="22"/>
          <w:szCs w:val="22"/>
          <w:rPrChange w:id="340" w:author="TGJ2" w:date="2023-07-05T14:15:00Z">
            <w:rPr>
              <w:rFonts w:eastAsia="SimSun"/>
              <w:bCs/>
            </w:rPr>
          </w:rPrChange>
        </w:rPr>
        <w:t xml:space="preserve"> – Grup de acțiune locală</w:t>
      </w:r>
      <w:r w:rsidR="00123F22" w:rsidRPr="00E044DC">
        <w:rPr>
          <w:rFonts w:asciiTheme="minorHAnsi" w:eastAsia="SimSun" w:hAnsiTheme="minorHAnsi"/>
          <w:bCs/>
          <w:sz w:val="22"/>
          <w:szCs w:val="22"/>
          <w:rPrChange w:id="341" w:author="TGJ2" w:date="2023-07-05T14:15:00Z">
            <w:rPr>
              <w:rFonts w:eastAsia="SimSun"/>
              <w:bCs/>
            </w:rPr>
          </w:rPrChange>
        </w:rPr>
        <w:t>;</w:t>
      </w:r>
    </w:p>
    <w:p w14:paraId="48C6B1CD" w14:textId="77777777" w:rsidR="004361CB" w:rsidRPr="00E044DC" w:rsidRDefault="004361CB" w:rsidP="004A2BAF">
      <w:pPr>
        <w:jc w:val="both"/>
        <w:rPr>
          <w:rFonts w:asciiTheme="minorHAnsi" w:eastAsia="SimSun" w:hAnsiTheme="minorHAnsi"/>
          <w:bCs/>
          <w:sz w:val="22"/>
          <w:szCs w:val="22"/>
          <w:rPrChange w:id="342" w:author="TGJ2" w:date="2023-07-05T14:15:00Z">
            <w:rPr>
              <w:rFonts w:eastAsia="SimSun"/>
              <w:bCs/>
            </w:rPr>
          </w:rPrChange>
        </w:rPr>
      </w:pPr>
      <w:r w:rsidRPr="00E044DC">
        <w:rPr>
          <w:rFonts w:asciiTheme="minorHAnsi" w:eastAsia="SimSun" w:hAnsiTheme="minorHAnsi"/>
          <w:b/>
          <w:bCs/>
          <w:sz w:val="22"/>
          <w:szCs w:val="22"/>
          <w:rPrChange w:id="343" w:author="TGJ2" w:date="2023-07-05T14:15:00Z">
            <w:rPr>
              <w:rFonts w:eastAsia="SimSun"/>
              <w:b/>
              <w:bCs/>
            </w:rPr>
          </w:rPrChange>
        </w:rPr>
        <w:t>GES</w:t>
      </w:r>
      <w:r w:rsidRPr="00E044DC">
        <w:rPr>
          <w:rFonts w:asciiTheme="minorHAnsi" w:eastAsia="SimSun" w:hAnsiTheme="minorHAnsi"/>
          <w:bCs/>
          <w:sz w:val="22"/>
          <w:szCs w:val="22"/>
          <w:rPrChange w:id="344" w:author="TGJ2" w:date="2023-07-05T14:15:00Z">
            <w:rPr>
              <w:rFonts w:eastAsia="SimSun"/>
              <w:bCs/>
            </w:rPr>
          </w:rPrChange>
        </w:rPr>
        <w:t xml:space="preserve"> - Gaze cu Efect de Seră</w:t>
      </w:r>
      <w:r w:rsidR="00123F22" w:rsidRPr="00E044DC">
        <w:rPr>
          <w:rFonts w:asciiTheme="minorHAnsi" w:eastAsia="SimSun" w:hAnsiTheme="minorHAnsi"/>
          <w:bCs/>
          <w:sz w:val="22"/>
          <w:szCs w:val="22"/>
          <w:rPrChange w:id="345" w:author="TGJ2" w:date="2023-07-05T14:15:00Z">
            <w:rPr>
              <w:rFonts w:eastAsia="SimSun"/>
              <w:bCs/>
            </w:rPr>
          </w:rPrChange>
        </w:rPr>
        <w:t>;</w:t>
      </w:r>
    </w:p>
    <w:p w14:paraId="099FE409" w14:textId="77777777" w:rsidR="004361CB" w:rsidRPr="00E044DC" w:rsidRDefault="004361CB" w:rsidP="004A2BAF">
      <w:pPr>
        <w:spacing w:after="0" w:line="276" w:lineRule="auto"/>
        <w:jc w:val="both"/>
        <w:rPr>
          <w:rFonts w:asciiTheme="minorHAnsi" w:hAnsiTheme="minorHAnsi"/>
          <w:sz w:val="22"/>
          <w:szCs w:val="22"/>
          <w:rPrChange w:id="346" w:author="TGJ2" w:date="2023-07-05T14:15:00Z">
            <w:rPr/>
          </w:rPrChange>
        </w:rPr>
      </w:pPr>
      <w:r w:rsidRPr="00E044DC">
        <w:rPr>
          <w:rFonts w:asciiTheme="minorHAnsi" w:hAnsiTheme="minorHAnsi"/>
          <w:b/>
          <w:sz w:val="22"/>
          <w:szCs w:val="22"/>
          <w:rPrChange w:id="347" w:author="TGJ2" w:date="2023-07-05T14:15:00Z">
            <w:rPr>
              <w:b/>
            </w:rPr>
          </w:rPrChange>
        </w:rPr>
        <w:t>GLF</w:t>
      </w:r>
      <w:r w:rsidRPr="00E044DC">
        <w:rPr>
          <w:rFonts w:asciiTheme="minorHAnsi" w:hAnsiTheme="minorHAnsi"/>
          <w:sz w:val="22"/>
          <w:szCs w:val="22"/>
          <w:rPrChange w:id="348" w:author="TGJ2" w:date="2023-07-05T14:15:00Z">
            <w:rPr/>
          </w:rPrChange>
        </w:rPr>
        <w:t xml:space="preserve"> - Grupurile de lucru funcționale;</w:t>
      </w:r>
    </w:p>
    <w:p w14:paraId="55FBE996" w14:textId="77777777" w:rsidR="004361CB" w:rsidRDefault="004361CB" w:rsidP="004A2BAF">
      <w:pPr>
        <w:jc w:val="both"/>
        <w:rPr>
          <w:ins w:id="349" w:author="TGJ2" w:date="2023-07-05T14:33:00Z"/>
          <w:rFonts w:asciiTheme="minorHAnsi" w:hAnsiTheme="minorHAnsi"/>
          <w:sz w:val="22"/>
          <w:szCs w:val="22"/>
        </w:rPr>
      </w:pPr>
      <w:r w:rsidRPr="00E044DC">
        <w:rPr>
          <w:rFonts w:asciiTheme="minorHAnsi" w:hAnsiTheme="minorHAnsi"/>
          <w:b/>
          <w:sz w:val="22"/>
          <w:szCs w:val="22"/>
          <w:rPrChange w:id="350" w:author="TGJ2" w:date="2023-07-05T14:15:00Z">
            <w:rPr>
              <w:b/>
            </w:rPr>
          </w:rPrChange>
        </w:rPr>
        <w:t>GIS</w:t>
      </w:r>
      <w:r w:rsidRPr="00E044DC">
        <w:rPr>
          <w:rFonts w:asciiTheme="minorHAnsi" w:hAnsiTheme="minorHAnsi"/>
          <w:sz w:val="22"/>
          <w:szCs w:val="22"/>
          <w:rPrChange w:id="351" w:author="TGJ2" w:date="2023-07-05T14:15:00Z">
            <w:rPr/>
          </w:rPrChange>
        </w:rPr>
        <w:t xml:space="preserve"> - Sistem Informațional Geografic/Geographic Information System</w:t>
      </w:r>
      <w:r w:rsidR="00123F22" w:rsidRPr="00E044DC">
        <w:rPr>
          <w:rFonts w:asciiTheme="minorHAnsi" w:hAnsiTheme="minorHAnsi"/>
          <w:sz w:val="22"/>
          <w:szCs w:val="22"/>
          <w:rPrChange w:id="352" w:author="TGJ2" w:date="2023-07-05T14:15:00Z">
            <w:rPr/>
          </w:rPrChange>
        </w:rPr>
        <w:t>;</w:t>
      </w:r>
    </w:p>
    <w:p w14:paraId="2D8149AD" w14:textId="5E5F1963" w:rsidR="00725BCD" w:rsidRPr="00E044DC" w:rsidRDefault="00725BCD" w:rsidP="004A2BAF">
      <w:pPr>
        <w:jc w:val="both"/>
        <w:rPr>
          <w:rFonts w:asciiTheme="minorHAnsi" w:hAnsiTheme="minorHAnsi"/>
          <w:sz w:val="22"/>
          <w:szCs w:val="22"/>
          <w:rPrChange w:id="353" w:author="TGJ2" w:date="2023-07-05T14:15:00Z">
            <w:rPr/>
          </w:rPrChange>
        </w:rPr>
      </w:pPr>
      <w:ins w:id="354" w:author="TGJ2" w:date="2023-07-05T14:33:00Z">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ins>
    </w:p>
    <w:p w14:paraId="3C3D01CC" w14:textId="77777777" w:rsidR="004361CB" w:rsidRDefault="004361CB" w:rsidP="004A2BAF">
      <w:pPr>
        <w:spacing w:line="276" w:lineRule="auto"/>
        <w:jc w:val="both"/>
        <w:rPr>
          <w:ins w:id="355" w:author="TGJ2" w:date="2023-07-05T14:33:00Z"/>
          <w:rFonts w:asciiTheme="minorHAnsi" w:hAnsiTheme="minorHAnsi"/>
          <w:sz w:val="22"/>
          <w:szCs w:val="22"/>
        </w:rPr>
      </w:pPr>
    </w:p>
    <w:p w14:paraId="015DCA0E" w14:textId="77E3A645" w:rsidR="00725BCD" w:rsidRPr="00E044DC" w:rsidRDefault="00725BCD" w:rsidP="004A2BAF">
      <w:pPr>
        <w:spacing w:line="276" w:lineRule="auto"/>
        <w:jc w:val="both"/>
        <w:rPr>
          <w:rFonts w:asciiTheme="minorHAnsi" w:hAnsiTheme="minorHAnsi"/>
          <w:sz w:val="22"/>
          <w:szCs w:val="22"/>
          <w:rPrChange w:id="356" w:author="TGJ2" w:date="2023-07-05T14:15:00Z">
            <w:rPr/>
          </w:rPrChange>
        </w:rPr>
      </w:pPr>
      <w:ins w:id="357" w:author="TGJ2" w:date="2023-07-05T14:33:00Z">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ins>
    </w:p>
    <w:p w14:paraId="0B7AD4F1" w14:textId="77777777" w:rsidR="00AC3EFD" w:rsidRPr="00E044DC" w:rsidRDefault="00AC3EFD" w:rsidP="004A2BAF">
      <w:pPr>
        <w:jc w:val="both"/>
        <w:rPr>
          <w:rFonts w:asciiTheme="minorHAnsi" w:hAnsiTheme="minorHAnsi"/>
          <w:sz w:val="22"/>
          <w:szCs w:val="22"/>
          <w:rPrChange w:id="358" w:author="TGJ2" w:date="2023-07-05T14:15:00Z">
            <w:rPr/>
          </w:rPrChange>
        </w:rPr>
      </w:pPr>
      <w:r w:rsidRPr="00E044DC">
        <w:rPr>
          <w:rFonts w:asciiTheme="minorHAnsi" w:hAnsiTheme="minorHAnsi"/>
          <w:b/>
          <w:sz w:val="22"/>
          <w:szCs w:val="22"/>
          <w:rPrChange w:id="359" w:author="TGJ2" w:date="2023-07-05T14:15:00Z">
            <w:rPr>
              <w:b/>
            </w:rPr>
          </w:rPrChange>
        </w:rPr>
        <w:t>HG -</w:t>
      </w:r>
      <w:r w:rsidRPr="00E044DC">
        <w:rPr>
          <w:rFonts w:asciiTheme="minorHAnsi" w:hAnsiTheme="minorHAnsi"/>
          <w:sz w:val="22"/>
          <w:szCs w:val="22"/>
          <w:rPrChange w:id="360" w:author="TGJ2" w:date="2023-07-05T14:15:00Z">
            <w:rPr/>
          </w:rPrChange>
        </w:rPr>
        <w:t xml:space="preserve"> Hotărâre a Guvernului;</w:t>
      </w:r>
    </w:p>
    <w:p w14:paraId="0247CF43" w14:textId="77777777" w:rsidR="00AC3EFD" w:rsidRPr="00E044DC" w:rsidRDefault="00AC3EFD" w:rsidP="004A2BAF">
      <w:pPr>
        <w:spacing w:line="276" w:lineRule="auto"/>
        <w:jc w:val="both"/>
        <w:rPr>
          <w:rFonts w:asciiTheme="minorHAnsi" w:hAnsiTheme="minorHAnsi"/>
          <w:sz w:val="22"/>
          <w:szCs w:val="22"/>
          <w:rPrChange w:id="361" w:author="TGJ2" w:date="2023-07-05T14:15:00Z">
            <w:rPr/>
          </w:rPrChange>
        </w:rPr>
      </w:pPr>
    </w:p>
    <w:p w14:paraId="17E6E92D" w14:textId="77777777" w:rsidR="004361CB" w:rsidRPr="00E044DC" w:rsidRDefault="004361CB" w:rsidP="004A2BAF">
      <w:pPr>
        <w:jc w:val="both"/>
        <w:rPr>
          <w:rFonts w:asciiTheme="minorHAnsi" w:eastAsia="SimSun" w:hAnsiTheme="minorHAnsi"/>
          <w:bCs/>
          <w:sz w:val="22"/>
          <w:szCs w:val="22"/>
          <w:rPrChange w:id="362" w:author="TGJ2" w:date="2023-07-05T14:15:00Z">
            <w:rPr>
              <w:rFonts w:eastAsia="SimSun"/>
              <w:bCs/>
            </w:rPr>
          </w:rPrChange>
        </w:rPr>
      </w:pPr>
      <w:r w:rsidRPr="00E044DC">
        <w:rPr>
          <w:rFonts w:asciiTheme="minorHAnsi" w:eastAsia="SimSun" w:hAnsiTheme="minorHAnsi"/>
          <w:b/>
          <w:bCs/>
          <w:sz w:val="22"/>
          <w:szCs w:val="22"/>
          <w:rPrChange w:id="363" w:author="TGJ2" w:date="2023-07-05T14:15:00Z">
            <w:rPr>
              <w:rFonts w:eastAsia="SimSun"/>
              <w:b/>
              <w:bCs/>
            </w:rPr>
          </w:rPrChange>
        </w:rPr>
        <w:t>IF</w:t>
      </w:r>
      <w:r w:rsidRPr="00E044DC">
        <w:rPr>
          <w:rFonts w:asciiTheme="minorHAnsi" w:eastAsia="SimSun" w:hAnsiTheme="minorHAnsi"/>
          <w:bCs/>
          <w:sz w:val="22"/>
          <w:szCs w:val="22"/>
          <w:rPrChange w:id="364" w:author="TGJ2" w:date="2023-07-05T14:15:00Z">
            <w:rPr>
              <w:rFonts w:eastAsia="SimSun"/>
              <w:bCs/>
            </w:rPr>
          </w:rPrChange>
        </w:rPr>
        <w:t xml:space="preserve"> – Instrumente financiare</w:t>
      </w:r>
      <w:r w:rsidR="00123F22" w:rsidRPr="00E044DC">
        <w:rPr>
          <w:rFonts w:asciiTheme="minorHAnsi" w:eastAsia="SimSun" w:hAnsiTheme="minorHAnsi"/>
          <w:bCs/>
          <w:sz w:val="22"/>
          <w:szCs w:val="22"/>
          <w:rPrChange w:id="365" w:author="TGJ2" w:date="2023-07-05T14:15:00Z">
            <w:rPr>
              <w:rFonts w:eastAsia="SimSun"/>
              <w:bCs/>
            </w:rPr>
          </w:rPrChange>
        </w:rPr>
        <w:t>;</w:t>
      </w:r>
    </w:p>
    <w:p w14:paraId="108C20CB" w14:textId="77777777" w:rsidR="004361CB" w:rsidRPr="00E044DC" w:rsidRDefault="004361CB" w:rsidP="004A2BAF">
      <w:pPr>
        <w:jc w:val="both"/>
        <w:rPr>
          <w:rFonts w:asciiTheme="minorHAnsi" w:eastAsia="SimSun" w:hAnsiTheme="minorHAnsi"/>
          <w:bCs/>
          <w:sz w:val="22"/>
          <w:szCs w:val="22"/>
          <w:rPrChange w:id="366" w:author="TGJ2" w:date="2023-07-05T14:15:00Z">
            <w:rPr>
              <w:rFonts w:eastAsia="SimSun"/>
              <w:bCs/>
            </w:rPr>
          </w:rPrChange>
        </w:rPr>
      </w:pPr>
      <w:r w:rsidRPr="00E044DC">
        <w:rPr>
          <w:rFonts w:asciiTheme="minorHAnsi" w:eastAsia="SimSun" w:hAnsiTheme="minorHAnsi"/>
          <w:b/>
          <w:bCs/>
          <w:sz w:val="22"/>
          <w:szCs w:val="22"/>
          <w:rPrChange w:id="367" w:author="TGJ2" w:date="2023-07-05T14:15:00Z">
            <w:rPr>
              <w:rFonts w:eastAsia="SimSun"/>
              <w:b/>
              <w:bCs/>
            </w:rPr>
          </w:rPrChange>
        </w:rPr>
        <w:t>IT</w:t>
      </w:r>
      <w:r w:rsidRPr="00E044DC">
        <w:rPr>
          <w:rFonts w:asciiTheme="minorHAnsi" w:eastAsia="SimSun" w:hAnsiTheme="minorHAnsi"/>
          <w:bCs/>
          <w:sz w:val="22"/>
          <w:szCs w:val="22"/>
          <w:rPrChange w:id="368" w:author="TGJ2" w:date="2023-07-05T14:15:00Z">
            <w:rPr>
              <w:rFonts w:eastAsia="SimSun"/>
              <w:bCs/>
            </w:rPr>
          </w:rPrChange>
        </w:rPr>
        <w:t xml:space="preserve"> - Tehnologia Informației</w:t>
      </w:r>
      <w:r w:rsidR="00123F22" w:rsidRPr="00E044DC">
        <w:rPr>
          <w:rFonts w:asciiTheme="minorHAnsi" w:eastAsia="SimSun" w:hAnsiTheme="minorHAnsi"/>
          <w:bCs/>
          <w:sz w:val="22"/>
          <w:szCs w:val="22"/>
          <w:rPrChange w:id="369" w:author="TGJ2" w:date="2023-07-05T14:15:00Z">
            <w:rPr>
              <w:rFonts w:eastAsia="SimSun"/>
              <w:bCs/>
            </w:rPr>
          </w:rPrChange>
        </w:rPr>
        <w:t>;</w:t>
      </w:r>
    </w:p>
    <w:p w14:paraId="6AD2D420" w14:textId="77777777" w:rsidR="004361CB" w:rsidRPr="00E044DC" w:rsidRDefault="004361CB" w:rsidP="004A2BAF">
      <w:pPr>
        <w:jc w:val="both"/>
        <w:rPr>
          <w:rFonts w:asciiTheme="minorHAnsi" w:eastAsia="SimSun" w:hAnsiTheme="minorHAnsi"/>
          <w:bCs/>
          <w:sz w:val="22"/>
          <w:szCs w:val="22"/>
          <w:rPrChange w:id="370" w:author="TGJ2" w:date="2023-07-05T14:15:00Z">
            <w:rPr>
              <w:rFonts w:eastAsia="SimSun"/>
              <w:bCs/>
            </w:rPr>
          </w:rPrChange>
        </w:rPr>
      </w:pPr>
      <w:r w:rsidRPr="00E044DC">
        <w:rPr>
          <w:rFonts w:asciiTheme="minorHAnsi" w:eastAsia="SimSun" w:hAnsiTheme="minorHAnsi"/>
          <w:b/>
          <w:bCs/>
          <w:sz w:val="22"/>
          <w:szCs w:val="22"/>
          <w:rPrChange w:id="371" w:author="TGJ2" w:date="2023-07-05T14:15:00Z">
            <w:rPr>
              <w:rFonts w:eastAsia="SimSun"/>
              <w:b/>
              <w:bCs/>
            </w:rPr>
          </w:rPrChange>
        </w:rPr>
        <w:t>ITA</w:t>
      </w:r>
      <w:r w:rsidRPr="00E044DC">
        <w:rPr>
          <w:rFonts w:asciiTheme="minorHAnsi" w:eastAsia="SimSun" w:hAnsiTheme="minorHAnsi"/>
          <w:bCs/>
          <w:sz w:val="22"/>
          <w:szCs w:val="22"/>
          <w:rPrChange w:id="372" w:author="TGJ2" w:date="2023-07-05T14:15:00Z">
            <w:rPr>
              <w:rFonts w:eastAsia="SimSun"/>
              <w:bCs/>
            </w:rPr>
          </w:rPrChange>
        </w:rPr>
        <w:t xml:space="preserve"> – Incubatoare Tehnologice şi de Afaceri</w:t>
      </w:r>
      <w:r w:rsidR="00123F22" w:rsidRPr="00E044DC">
        <w:rPr>
          <w:rFonts w:asciiTheme="minorHAnsi" w:eastAsia="SimSun" w:hAnsiTheme="minorHAnsi"/>
          <w:bCs/>
          <w:sz w:val="22"/>
          <w:szCs w:val="22"/>
          <w:rPrChange w:id="373" w:author="TGJ2" w:date="2023-07-05T14:15:00Z">
            <w:rPr>
              <w:rFonts w:eastAsia="SimSun"/>
              <w:bCs/>
            </w:rPr>
          </w:rPrChange>
        </w:rPr>
        <w:t>;</w:t>
      </w:r>
    </w:p>
    <w:p w14:paraId="3520BB4C" w14:textId="77777777" w:rsidR="004361CB" w:rsidRPr="00E044DC" w:rsidRDefault="004361CB" w:rsidP="004A2BAF">
      <w:pPr>
        <w:jc w:val="both"/>
        <w:rPr>
          <w:rFonts w:asciiTheme="minorHAnsi" w:eastAsia="SimSun" w:hAnsiTheme="minorHAnsi"/>
          <w:bCs/>
          <w:sz w:val="22"/>
          <w:szCs w:val="22"/>
          <w:rPrChange w:id="374" w:author="TGJ2" w:date="2023-07-05T14:15:00Z">
            <w:rPr>
              <w:rFonts w:eastAsia="SimSun"/>
              <w:bCs/>
            </w:rPr>
          </w:rPrChange>
        </w:rPr>
      </w:pPr>
      <w:r w:rsidRPr="00E044DC">
        <w:rPr>
          <w:rFonts w:asciiTheme="minorHAnsi" w:eastAsia="SimSun" w:hAnsiTheme="minorHAnsi"/>
          <w:b/>
          <w:bCs/>
          <w:sz w:val="22"/>
          <w:szCs w:val="22"/>
          <w:rPrChange w:id="375" w:author="TGJ2" w:date="2023-07-05T14:15:00Z">
            <w:rPr>
              <w:rFonts w:eastAsia="SimSun"/>
              <w:b/>
              <w:bCs/>
            </w:rPr>
          </w:rPrChange>
        </w:rPr>
        <w:t>ITI</w:t>
      </w:r>
      <w:r w:rsidRPr="00E044DC">
        <w:rPr>
          <w:rFonts w:asciiTheme="minorHAnsi" w:eastAsia="SimSun" w:hAnsiTheme="minorHAnsi"/>
          <w:bCs/>
          <w:sz w:val="22"/>
          <w:szCs w:val="22"/>
          <w:rPrChange w:id="376" w:author="TGJ2" w:date="2023-07-05T14:15:00Z">
            <w:rPr>
              <w:rFonts w:eastAsia="SimSun"/>
              <w:bCs/>
            </w:rPr>
          </w:rPrChange>
        </w:rPr>
        <w:t xml:space="preserve"> – Investiţie Teritorială Integrată</w:t>
      </w:r>
      <w:r w:rsidR="00123F22" w:rsidRPr="00E044DC">
        <w:rPr>
          <w:rFonts w:asciiTheme="minorHAnsi" w:eastAsia="SimSun" w:hAnsiTheme="minorHAnsi"/>
          <w:bCs/>
          <w:sz w:val="22"/>
          <w:szCs w:val="22"/>
          <w:rPrChange w:id="377" w:author="TGJ2" w:date="2023-07-05T14:15:00Z">
            <w:rPr>
              <w:rFonts w:eastAsia="SimSun"/>
              <w:bCs/>
            </w:rPr>
          </w:rPrChange>
        </w:rPr>
        <w:t>;</w:t>
      </w:r>
    </w:p>
    <w:p w14:paraId="43BE2D33" w14:textId="77777777" w:rsidR="004361CB" w:rsidRPr="00E044DC" w:rsidRDefault="004361CB" w:rsidP="004A2BAF">
      <w:pPr>
        <w:jc w:val="both"/>
        <w:rPr>
          <w:rFonts w:asciiTheme="minorHAnsi" w:eastAsia="SimSun" w:hAnsiTheme="minorHAnsi"/>
          <w:bCs/>
          <w:sz w:val="22"/>
          <w:szCs w:val="22"/>
          <w:rPrChange w:id="378" w:author="TGJ2" w:date="2023-07-05T14:15:00Z">
            <w:rPr>
              <w:rFonts w:eastAsia="SimSun"/>
              <w:bCs/>
            </w:rPr>
          </w:rPrChange>
        </w:rPr>
      </w:pPr>
      <w:r w:rsidRPr="00E044DC">
        <w:rPr>
          <w:rFonts w:asciiTheme="minorHAnsi" w:eastAsia="SimSun" w:hAnsiTheme="minorHAnsi"/>
          <w:b/>
          <w:bCs/>
          <w:sz w:val="22"/>
          <w:szCs w:val="22"/>
          <w:rPrChange w:id="379" w:author="TGJ2" w:date="2023-07-05T14:15:00Z">
            <w:rPr>
              <w:rFonts w:eastAsia="SimSun"/>
              <w:b/>
              <w:bCs/>
            </w:rPr>
          </w:rPrChange>
        </w:rPr>
        <w:t>ITT</w:t>
      </w:r>
      <w:r w:rsidRPr="00E044DC">
        <w:rPr>
          <w:rFonts w:asciiTheme="minorHAnsi" w:eastAsia="SimSun" w:hAnsiTheme="minorHAnsi"/>
          <w:bCs/>
          <w:sz w:val="22"/>
          <w:szCs w:val="22"/>
          <w:rPrChange w:id="380" w:author="TGJ2" w:date="2023-07-05T14:15:00Z">
            <w:rPr>
              <w:rFonts w:eastAsia="SimSun"/>
              <w:bCs/>
            </w:rPr>
          </w:rPrChange>
        </w:rPr>
        <w:t xml:space="preserve"> – Inovare şi Transfer Tehnologic</w:t>
      </w:r>
      <w:r w:rsidR="00123F22" w:rsidRPr="00E044DC">
        <w:rPr>
          <w:rFonts w:asciiTheme="minorHAnsi" w:eastAsia="SimSun" w:hAnsiTheme="minorHAnsi"/>
          <w:bCs/>
          <w:sz w:val="22"/>
          <w:szCs w:val="22"/>
          <w:rPrChange w:id="381" w:author="TGJ2" w:date="2023-07-05T14:15:00Z">
            <w:rPr>
              <w:rFonts w:eastAsia="SimSun"/>
              <w:bCs/>
            </w:rPr>
          </w:rPrChange>
        </w:rPr>
        <w:t>;</w:t>
      </w:r>
    </w:p>
    <w:p w14:paraId="71D8C827" w14:textId="77777777" w:rsidR="004361CB" w:rsidRPr="00E044DC" w:rsidRDefault="004361CB" w:rsidP="004A2BAF">
      <w:pPr>
        <w:jc w:val="both"/>
        <w:rPr>
          <w:rFonts w:asciiTheme="minorHAnsi" w:eastAsia="SimSun" w:hAnsiTheme="minorHAnsi"/>
          <w:bCs/>
          <w:sz w:val="22"/>
          <w:szCs w:val="22"/>
          <w:rPrChange w:id="382" w:author="TGJ2" w:date="2023-07-05T14:15:00Z">
            <w:rPr>
              <w:rFonts w:eastAsia="SimSun"/>
              <w:bCs/>
            </w:rPr>
          </w:rPrChange>
        </w:rPr>
      </w:pPr>
      <w:r w:rsidRPr="00E044DC">
        <w:rPr>
          <w:rFonts w:asciiTheme="minorHAnsi" w:eastAsia="SimSun" w:hAnsiTheme="minorHAnsi"/>
          <w:b/>
          <w:bCs/>
          <w:sz w:val="22"/>
          <w:szCs w:val="22"/>
          <w:rPrChange w:id="383" w:author="TGJ2" w:date="2023-07-05T14:15:00Z">
            <w:rPr>
              <w:rFonts w:eastAsia="SimSun"/>
              <w:b/>
              <w:bCs/>
            </w:rPr>
          </w:rPrChange>
        </w:rPr>
        <w:t>IMM</w:t>
      </w:r>
      <w:r w:rsidRPr="00E044DC">
        <w:rPr>
          <w:rFonts w:asciiTheme="minorHAnsi" w:eastAsia="SimSun" w:hAnsiTheme="minorHAnsi"/>
          <w:bCs/>
          <w:sz w:val="22"/>
          <w:szCs w:val="22"/>
          <w:rPrChange w:id="384" w:author="TGJ2" w:date="2023-07-05T14:15:00Z">
            <w:rPr>
              <w:rFonts w:eastAsia="SimSun"/>
              <w:bCs/>
            </w:rPr>
          </w:rPrChange>
        </w:rPr>
        <w:t xml:space="preserve"> – Întreprinderi mici și mijlocii</w:t>
      </w:r>
      <w:r w:rsidR="00123F22" w:rsidRPr="00E044DC">
        <w:rPr>
          <w:rFonts w:asciiTheme="minorHAnsi" w:eastAsia="SimSun" w:hAnsiTheme="minorHAnsi"/>
          <w:bCs/>
          <w:sz w:val="22"/>
          <w:szCs w:val="22"/>
          <w:rPrChange w:id="385" w:author="TGJ2" w:date="2023-07-05T14:15:00Z">
            <w:rPr>
              <w:rFonts w:eastAsia="SimSun"/>
              <w:bCs/>
            </w:rPr>
          </w:rPrChange>
        </w:rPr>
        <w:t>;</w:t>
      </w:r>
    </w:p>
    <w:p w14:paraId="24837D13" w14:textId="77777777" w:rsidR="004361CB" w:rsidRPr="00E044DC" w:rsidRDefault="004361CB" w:rsidP="004A2BAF">
      <w:pPr>
        <w:jc w:val="both"/>
        <w:rPr>
          <w:rFonts w:asciiTheme="minorHAnsi" w:eastAsia="SimSun" w:hAnsiTheme="minorHAnsi"/>
          <w:bCs/>
          <w:sz w:val="22"/>
          <w:szCs w:val="22"/>
          <w:rPrChange w:id="386" w:author="TGJ2" w:date="2023-07-05T14:15:00Z">
            <w:rPr>
              <w:rFonts w:eastAsia="SimSun"/>
              <w:bCs/>
            </w:rPr>
          </w:rPrChange>
        </w:rPr>
      </w:pPr>
      <w:r w:rsidRPr="00E044DC">
        <w:rPr>
          <w:rFonts w:asciiTheme="minorHAnsi" w:eastAsia="SimSun" w:hAnsiTheme="minorHAnsi"/>
          <w:b/>
          <w:bCs/>
          <w:sz w:val="22"/>
          <w:szCs w:val="22"/>
          <w:rPrChange w:id="387" w:author="TGJ2" w:date="2023-07-05T14:15:00Z">
            <w:rPr>
              <w:rFonts w:eastAsia="SimSun"/>
              <w:b/>
              <w:bCs/>
            </w:rPr>
          </w:rPrChange>
        </w:rPr>
        <w:t>INS</w:t>
      </w:r>
      <w:r w:rsidRPr="00E044DC">
        <w:rPr>
          <w:rFonts w:asciiTheme="minorHAnsi" w:eastAsia="SimSun" w:hAnsiTheme="minorHAnsi"/>
          <w:bCs/>
          <w:sz w:val="22"/>
          <w:szCs w:val="22"/>
          <w:rPrChange w:id="388" w:author="TGJ2" w:date="2023-07-05T14:15:00Z">
            <w:rPr>
              <w:rFonts w:eastAsia="SimSun"/>
              <w:bCs/>
            </w:rPr>
          </w:rPrChange>
        </w:rPr>
        <w:t xml:space="preserve"> - Institutul Naţional pentru Statistică</w:t>
      </w:r>
      <w:r w:rsidR="00123F22" w:rsidRPr="00E044DC">
        <w:rPr>
          <w:rFonts w:asciiTheme="minorHAnsi" w:eastAsia="SimSun" w:hAnsiTheme="minorHAnsi"/>
          <w:bCs/>
          <w:sz w:val="22"/>
          <w:szCs w:val="22"/>
          <w:rPrChange w:id="389" w:author="TGJ2" w:date="2023-07-05T14:15:00Z">
            <w:rPr>
              <w:rFonts w:eastAsia="SimSun"/>
              <w:bCs/>
            </w:rPr>
          </w:rPrChange>
        </w:rPr>
        <w:t>;</w:t>
      </w:r>
    </w:p>
    <w:p w14:paraId="636213F2" w14:textId="77777777" w:rsidR="00AC3EFD" w:rsidRPr="00E044DC" w:rsidRDefault="00AC3EFD" w:rsidP="004A2BAF">
      <w:pPr>
        <w:jc w:val="both"/>
        <w:rPr>
          <w:rFonts w:asciiTheme="minorHAnsi" w:hAnsiTheme="minorHAnsi"/>
          <w:sz w:val="22"/>
          <w:szCs w:val="22"/>
          <w:rPrChange w:id="390" w:author="TGJ2" w:date="2023-07-05T14:15:00Z">
            <w:rPr/>
          </w:rPrChange>
        </w:rPr>
      </w:pPr>
      <w:r w:rsidRPr="00E044DC">
        <w:rPr>
          <w:rFonts w:asciiTheme="minorHAnsi" w:hAnsiTheme="minorHAnsi"/>
          <w:b/>
          <w:sz w:val="22"/>
          <w:szCs w:val="22"/>
          <w:rPrChange w:id="391" w:author="TGJ2" w:date="2023-07-05T14:15:00Z">
            <w:rPr>
              <w:b/>
            </w:rPr>
          </w:rPrChange>
        </w:rPr>
        <w:t>ISC</w:t>
      </w:r>
      <w:r w:rsidRPr="00E044DC">
        <w:rPr>
          <w:rFonts w:asciiTheme="minorHAnsi" w:hAnsiTheme="minorHAnsi"/>
          <w:sz w:val="22"/>
          <w:szCs w:val="22"/>
          <w:rPrChange w:id="392" w:author="TGJ2" w:date="2023-07-05T14:15:00Z">
            <w:rPr/>
          </w:rPrChange>
        </w:rPr>
        <w:t xml:space="preserve"> - Inspectoratul de Stat în Construcții</w:t>
      </w:r>
      <w:r w:rsidR="00123F22" w:rsidRPr="00E044DC">
        <w:rPr>
          <w:rFonts w:asciiTheme="minorHAnsi" w:hAnsiTheme="minorHAnsi"/>
          <w:sz w:val="22"/>
          <w:szCs w:val="22"/>
          <w:rPrChange w:id="393" w:author="TGJ2" w:date="2023-07-05T14:15:00Z">
            <w:rPr/>
          </w:rPrChange>
        </w:rPr>
        <w:t>;</w:t>
      </w:r>
    </w:p>
    <w:p w14:paraId="44A42725" w14:textId="77777777" w:rsidR="00AC3EFD" w:rsidRPr="00E044DC" w:rsidRDefault="00AC3EFD" w:rsidP="004A2BAF">
      <w:pPr>
        <w:jc w:val="both"/>
        <w:rPr>
          <w:rFonts w:asciiTheme="minorHAnsi" w:hAnsiTheme="minorHAnsi"/>
          <w:sz w:val="22"/>
          <w:szCs w:val="22"/>
          <w:rPrChange w:id="394" w:author="TGJ2" w:date="2023-07-05T14:15:00Z">
            <w:rPr/>
          </w:rPrChange>
        </w:rPr>
      </w:pPr>
      <w:r w:rsidRPr="00E044DC">
        <w:rPr>
          <w:rFonts w:asciiTheme="minorHAnsi" w:hAnsiTheme="minorHAnsi"/>
          <w:b/>
          <w:sz w:val="22"/>
          <w:szCs w:val="22"/>
          <w:rPrChange w:id="395" w:author="TGJ2" w:date="2023-07-05T14:15:00Z">
            <w:rPr>
              <w:b/>
            </w:rPr>
          </w:rPrChange>
        </w:rPr>
        <w:t>ISJ</w:t>
      </w:r>
      <w:r w:rsidRPr="00E044DC">
        <w:rPr>
          <w:rFonts w:asciiTheme="minorHAnsi" w:hAnsiTheme="minorHAnsi"/>
          <w:sz w:val="22"/>
          <w:szCs w:val="22"/>
          <w:rPrChange w:id="396" w:author="TGJ2" w:date="2023-07-05T14:15:00Z">
            <w:rPr/>
          </w:rPrChange>
        </w:rPr>
        <w:t xml:space="preserve"> - Inspectoratul Școlar Județean</w:t>
      </w:r>
      <w:r w:rsidR="00123F22" w:rsidRPr="00E044DC">
        <w:rPr>
          <w:rFonts w:asciiTheme="minorHAnsi" w:hAnsiTheme="minorHAnsi"/>
          <w:sz w:val="22"/>
          <w:szCs w:val="22"/>
          <w:rPrChange w:id="397" w:author="TGJ2" w:date="2023-07-05T14:15:00Z">
            <w:rPr/>
          </w:rPrChange>
        </w:rPr>
        <w:t>;</w:t>
      </w:r>
    </w:p>
    <w:p w14:paraId="687E966C" w14:textId="77777777" w:rsidR="002A15A4" w:rsidRPr="00E044DC" w:rsidRDefault="002A15A4" w:rsidP="004A2BAF">
      <w:pPr>
        <w:jc w:val="both"/>
        <w:rPr>
          <w:rFonts w:asciiTheme="minorHAnsi" w:eastAsia="SimSun" w:hAnsiTheme="minorHAnsi"/>
          <w:bCs/>
          <w:sz w:val="22"/>
          <w:szCs w:val="22"/>
          <w:rPrChange w:id="398" w:author="TGJ2" w:date="2023-07-05T14:15:00Z">
            <w:rPr>
              <w:rFonts w:eastAsia="SimSun"/>
              <w:bCs/>
            </w:rPr>
          </w:rPrChange>
        </w:rPr>
      </w:pPr>
    </w:p>
    <w:p w14:paraId="5B5DA139" w14:textId="77777777" w:rsidR="004361CB" w:rsidRPr="00E044DC" w:rsidRDefault="004361CB" w:rsidP="004A2BAF">
      <w:pPr>
        <w:jc w:val="both"/>
        <w:rPr>
          <w:rFonts w:asciiTheme="minorHAnsi" w:hAnsiTheme="minorHAnsi"/>
          <w:sz w:val="22"/>
          <w:szCs w:val="22"/>
          <w:rPrChange w:id="399" w:author="TGJ2" w:date="2023-07-05T14:15:00Z">
            <w:rPr/>
          </w:rPrChange>
        </w:rPr>
      </w:pPr>
      <w:r w:rsidRPr="00E044DC">
        <w:rPr>
          <w:rFonts w:asciiTheme="minorHAnsi" w:hAnsiTheme="minorHAnsi"/>
          <w:b/>
          <w:sz w:val="22"/>
          <w:szCs w:val="22"/>
          <w:rPrChange w:id="400" w:author="TGJ2" w:date="2023-07-05T14:15:00Z">
            <w:rPr>
              <w:b/>
            </w:rPr>
          </w:rPrChange>
        </w:rPr>
        <w:t>JOUE</w:t>
      </w:r>
      <w:r w:rsidR="002A15A4" w:rsidRPr="00E044DC">
        <w:rPr>
          <w:rFonts w:asciiTheme="minorHAnsi" w:hAnsiTheme="minorHAnsi"/>
          <w:sz w:val="22"/>
          <w:szCs w:val="22"/>
          <w:rPrChange w:id="401" w:author="TGJ2" w:date="2023-07-05T14:15:00Z">
            <w:rPr/>
          </w:rPrChange>
        </w:rPr>
        <w:t xml:space="preserve"> - </w:t>
      </w:r>
      <w:r w:rsidRPr="00E044DC">
        <w:rPr>
          <w:rFonts w:asciiTheme="minorHAnsi" w:hAnsiTheme="minorHAnsi"/>
          <w:sz w:val="22"/>
          <w:szCs w:val="22"/>
          <w:rPrChange w:id="402" w:author="TGJ2" w:date="2023-07-05T14:15:00Z">
            <w:rPr/>
          </w:rPrChange>
        </w:rPr>
        <w:t>Jurnalul Oficial al Uniunii Europene</w:t>
      </w:r>
      <w:r w:rsidR="00123F22" w:rsidRPr="00E044DC">
        <w:rPr>
          <w:rFonts w:asciiTheme="minorHAnsi" w:hAnsiTheme="minorHAnsi"/>
          <w:sz w:val="22"/>
          <w:szCs w:val="22"/>
          <w:rPrChange w:id="403" w:author="TGJ2" w:date="2023-07-05T14:15:00Z">
            <w:rPr/>
          </w:rPrChange>
        </w:rPr>
        <w:t>;</w:t>
      </w:r>
    </w:p>
    <w:p w14:paraId="31FEE871" w14:textId="77777777" w:rsidR="004361CB" w:rsidRPr="00E044DC" w:rsidRDefault="004361CB" w:rsidP="004A2BAF">
      <w:pPr>
        <w:spacing w:line="276" w:lineRule="auto"/>
        <w:jc w:val="both"/>
        <w:rPr>
          <w:rFonts w:asciiTheme="minorHAnsi" w:hAnsiTheme="minorHAnsi"/>
          <w:sz w:val="22"/>
          <w:szCs w:val="22"/>
          <w:rPrChange w:id="404" w:author="TGJ2" w:date="2023-07-05T14:15:00Z">
            <w:rPr/>
          </w:rPrChange>
        </w:rPr>
      </w:pPr>
    </w:p>
    <w:p w14:paraId="1B27FDA3" w14:textId="77777777" w:rsidR="004361CB" w:rsidRPr="00E044DC" w:rsidRDefault="004361CB" w:rsidP="004A2BAF">
      <w:pPr>
        <w:spacing w:line="276" w:lineRule="auto"/>
        <w:jc w:val="both"/>
        <w:rPr>
          <w:rFonts w:asciiTheme="minorHAnsi" w:hAnsiTheme="minorHAnsi"/>
          <w:sz w:val="22"/>
          <w:szCs w:val="22"/>
          <w:rPrChange w:id="405" w:author="TGJ2" w:date="2023-07-05T14:15:00Z">
            <w:rPr>
              <w:szCs w:val="20"/>
            </w:rPr>
          </w:rPrChange>
        </w:rPr>
      </w:pPr>
      <w:r w:rsidRPr="00E044DC">
        <w:rPr>
          <w:rFonts w:asciiTheme="minorHAnsi" w:hAnsiTheme="minorHAnsi"/>
          <w:b/>
          <w:sz w:val="22"/>
          <w:szCs w:val="22"/>
          <w:rPrChange w:id="406" w:author="TGJ2" w:date="2023-07-05T14:15:00Z">
            <w:rPr>
              <w:b/>
              <w:szCs w:val="20"/>
            </w:rPr>
          </w:rPrChange>
        </w:rPr>
        <w:t xml:space="preserve">MIPE </w:t>
      </w:r>
      <w:r w:rsidRPr="00E044DC">
        <w:rPr>
          <w:rFonts w:asciiTheme="minorHAnsi" w:hAnsiTheme="minorHAnsi"/>
          <w:sz w:val="22"/>
          <w:szCs w:val="22"/>
          <w:rPrChange w:id="407" w:author="TGJ2" w:date="2023-07-05T14:15:00Z">
            <w:rPr>
              <w:szCs w:val="20"/>
            </w:rPr>
          </w:rPrChange>
        </w:rPr>
        <w:t>- Ministerul Investițiilor și Proiectelor Europene</w:t>
      </w:r>
      <w:r w:rsidR="00123F22" w:rsidRPr="00E044DC">
        <w:rPr>
          <w:rFonts w:asciiTheme="minorHAnsi" w:hAnsiTheme="minorHAnsi"/>
          <w:sz w:val="22"/>
          <w:szCs w:val="22"/>
          <w:rPrChange w:id="408" w:author="TGJ2" w:date="2023-07-05T14:15:00Z">
            <w:rPr>
              <w:szCs w:val="20"/>
            </w:rPr>
          </w:rPrChange>
        </w:rPr>
        <w:t>;</w:t>
      </w:r>
    </w:p>
    <w:p w14:paraId="683A0DBC" w14:textId="77777777" w:rsidR="004361CB" w:rsidRPr="00E044DC" w:rsidRDefault="004361CB" w:rsidP="004A2BAF">
      <w:pPr>
        <w:jc w:val="both"/>
        <w:rPr>
          <w:rFonts w:asciiTheme="minorHAnsi" w:eastAsia="SimSun" w:hAnsiTheme="minorHAnsi"/>
          <w:bCs/>
          <w:sz w:val="22"/>
          <w:szCs w:val="22"/>
          <w:rPrChange w:id="409" w:author="TGJ2" w:date="2023-07-05T14:15:00Z">
            <w:rPr>
              <w:rFonts w:eastAsia="SimSun"/>
              <w:bCs/>
            </w:rPr>
          </w:rPrChange>
        </w:rPr>
      </w:pPr>
      <w:r w:rsidRPr="00E044DC">
        <w:rPr>
          <w:rFonts w:asciiTheme="minorHAnsi" w:eastAsia="SimSun" w:hAnsiTheme="minorHAnsi"/>
          <w:b/>
          <w:bCs/>
          <w:sz w:val="22"/>
          <w:szCs w:val="22"/>
          <w:rPrChange w:id="410" w:author="TGJ2" w:date="2023-07-05T14:15:00Z">
            <w:rPr>
              <w:rFonts w:eastAsia="SimSun"/>
              <w:b/>
              <w:bCs/>
            </w:rPr>
          </w:rPrChange>
        </w:rPr>
        <w:t>MDLPA</w:t>
      </w:r>
      <w:r w:rsidRPr="00E044DC">
        <w:rPr>
          <w:rFonts w:asciiTheme="minorHAnsi" w:eastAsia="SimSun" w:hAnsiTheme="minorHAnsi"/>
          <w:bCs/>
          <w:sz w:val="22"/>
          <w:szCs w:val="22"/>
          <w:rPrChange w:id="411" w:author="TGJ2" w:date="2023-07-05T14:15:00Z">
            <w:rPr>
              <w:rFonts w:eastAsia="SimSun"/>
              <w:bCs/>
            </w:rPr>
          </w:rPrChange>
        </w:rPr>
        <w:t xml:space="preserve"> - Ministerul Dezvoltării, Lucrărilor Publice si Administrației</w:t>
      </w:r>
      <w:r w:rsidR="00123F22" w:rsidRPr="00E044DC">
        <w:rPr>
          <w:rFonts w:asciiTheme="minorHAnsi" w:eastAsia="SimSun" w:hAnsiTheme="minorHAnsi"/>
          <w:bCs/>
          <w:sz w:val="22"/>
          <w:szCs w:val="22"/>
          <w:rPrChange w:id="412" w:author="TGJ2" w:date="2023-07-05T14:15:00Z">
            <w:rPr>
              <w:rFonts w:eastAsia="SimSun"/>
              <w:bCs/>
            </w:rPr>
          </w:rPrChange>
        </w:rPr>
        <w:t>;</w:t>
      </w:r>
    </w:p>
    <w:p w14:paraId="162DD5FE" w14:textId="7AF05B04" w:rsidR="004361CB" w:rsidRPr="00E044DC" w:rsidRDefault="004361CB" w:rsidP="004A2BAF">
      <w:pPr>
        <w:jc w:val="both"/>
        <w:rPr>
          <w:rFonts w:asciiTheme="minorHAnsi" w:eastAsia="SimSun" w:hAnsiTheme="minorHAnsi"/>
          <w:bCs/>
          <w:sz w:val="22"/>
          <w:szCs w:val="22"/>
          <w:rPrChange w:id="413" w:author="TGJ2" w:date="2023-07-05T14:15:00Z">
            <w:rPr>
              <w:rFonts w:eastAsia="SimSun"/>
              <w:bCs/>
            </w:rPr>
          </w:rPrChange>
        </w:rPr>
      </w:pPr>
      <w:r w:rsidRPr="00E044DC">
        <w:rPr>
          <w:rFonts w:asciiTheme="minorHAnsi" w:eastAsia="SimSun" w:hAnsiTheme="minorHAnsi"/>
          <w:b/>
          <w:bCs/>
          <w:sz w:val="22"/>
          <w:szCs w:val="22"/>
          <w:rPrChange w:id="414" w:author="TGJ2" w:date="2023-07-05T14:15:00Z">
            <w:rPr>
              <w:rFonts w:eastAsia="SimSun"/>
              <w:b/>
              <w:bCs/>
            </w:rPr>
          </w:rPrChange>
        </w:rPr>
        <w:t>ME</w:t>
      </w:r>
      <w:r w:rsidRPr="00E044DC">
        <w:rPr>
          <w:rFonts w:asciiTheme="minorHAnsi" w:eastAsia="SimSun" w:hAnsiTheme="minorHAnsi"/>
          <w:bCs/>
          <w:sz w:val="22"/>
          <w:szCs w:val="22"/>
          <w:rPrChange w:id="415" w:author="TGJ2" w:date="2023-07-05T14:15:00Z">
            <w:rPr>
              <w:rFonts w:eastAsia="SimSun"/>
              <w:bCs/>
            </w:rPr>
          </w:rPrChange>
        </w:rPr>
        <w:t>- Ministerul Educației</w:t>
      </w:r>
      <w:r w:rsidR="00123F22" w:rsidRPr="00E044DC">
        <w:rPr>
          <w:rFonts w:asciiTheme="minorHAnsi" w:eastAsia="SimSun" w:hAnsiTheme="minorHAnsi"/>
          <w:bCs/>
          <w:sz w:val="22"/>
          <w:szCs w:val="22"/>
          <w:rPrChange w:id="416" w:author="TGJ2" w:date="2023-07-05T14:15:00Z">
            <w:rPr>
              <w:rFonts w:eastAsia="SimSun"/>
              <w:bCs/>
            </w:rPr>
          </w:rPrChange>
        </w:rPr>
        <w:t>;</w:t>
      </w:r>
    </w:p>
    <w:p w14:paraId="77772BF0" w14:textId="7FFC59FA" w:rsidR="004361CB" w:rsidRPr="00E044DC" w:rsidRDefault="004361CB" w:rsidP="004A2BAF">
      <w:pPr>
        <w:jc w:val="both"/>
        <w:rPr>
          <w:rFonts w:asciiTheme="minorHAnsi" w:eastAsia="SimSun" w:hAnsiTheme="minorHAnsi"/>
          <w:bCs/>
          <w:sz w:val="22"/>
          <w:szCs w:val="22"/>
          <w:rPrChange w:id="417" w:author="TGJ2" w:date="2023-07-05T14:15:00Z">
            <w:rPr>
              <w:rFonts w:eastAsia="SimSun"/>
              <w:bCs/>
            </w:rPr>
          </w:rPrChange>
        </w:rPr>
      </w:pPr>
      <w:r w:rsidRPr="00E044DC">
        <w:rPr>
          <w:rFonts w:asciiTheme="minorHAnsi" w:eastAsia="SimSun" w:hAnsiTheme="minorHAnsi"/>
          <w:b/>
          <w:bCs/>
          <w:sz w:val="22"/>
          <w:szCs w:val="22"/>
          <w:rPrChange w:id="418" w:author="TGJ2" w:date="2023-07-05T14:15:00Z">
            <w:rPr>
              <w:rFonts w:eastAsia="SimSun"/>
              <w:b/>
              <w:bCs/>
            </w:rPr>
          </w:rPrChange>
        </w:rPr>
        <w:t>MFP</w:t>
      </w:r>
      <w:r w:rsidRPr="00E044DC">
        <w:rPr>
          <w:rFonts w:asciiTheme="minorHAnsi" w:eastAsia="SimSun" w:hAnsiTheme="minorHAnsi"/>
          <w:bCs/>
          <w:sz w:val="22"/>
          <w:szCs w:val="22"/>
          <w:rPrChange w:id="419" w:author="TGJ2" w:date="2023-07-05T14:15:00Z">
            <w:rPr>
              <w:rFonts w:eastAsia="SimSun"/>
              <w:bCs/>
            </w:rPr>
          </w:rPrChange>
        </w:rPr>
        <w:t xml:space="preserve"> – Ministerul Finanțelor Publice</w:t>
      </w:r>
      <w:r w:rsidR="00123F22" w:rsidRPr="00E044DC">
        <w:rPr>
          <w:rFonts w:asciiTheme="minorHAnsi" w:eastAsia="SimSun" w:hAnsiTheme="minorHAnsi"/>
          <w:bCs/>
          <w:sz w:val="22"/>
          <w:szCs w:val="22"/>
          <w:rPrChange w:id="420" w:author="TGJ2" w:date="2023-07-05T14:15:00Z">
            <w:rPr>
              <w:rFonts w:eastAsia="SimSun"/>
              <w:bCs/>
            </w:rPr>
          </w:rPrChange>
        </w:rPr>
        <w:t>;</w:t>
      </w:r>
    </w:p>
    <w:p w14:paraId="0F14C715" w14:textId="7C26C3A5" w:rsidR="002E478A" w:rsidRDefault="002E478A" w:rsidP="002E478A">
      <w:pPr>
        <w:jc w:val="both"/>
        <w:rPr>
          <w:ins w:id="421" w:author="TGJ2" w:date="2023-07-06T10:38:00Z"/>
          <w:rFonts w:asciiTheme="minorHAnsi" w:eastAsia="Calibri" w:hAnsiTheme="minorHAnsi"/>
          <w:sz w:val="22"/>
          <w:szCs w:val="22"/>
        </w:rPr>
      </w:pPr>
      <w:r w:rsidRPr="004A6ABD">
        <w:rPr>
          <w:rFonts w:asciiTheme="minorHAnsi" w:eastAsia="Calibri" w:hAnsiTheme="minorHAnsi"/>
          <w:b/>
          <w:sz w:val="22"/>
          <w:szCs w:val="22"/>
          <w:rPrChange w:id="422" w:author="TGJ2" w:date="2023-07-05T14:36:00Z">
            <w:rPr>
              <w:rFonts w:eastAsia="Calibri"/>
            </w:rPr>
          </w:rPrChange>
        </w:rPr>
        <w:t>MPGT</w:t>
      </w:r>
      <w:r w:rsidRPr="00E044DC">
        <w:rPr>
          <w:rFonts w:asciiTheme="minorHAnsi" w:eastAsia="Calibri" w:hAnsiTheme="minorHAnsi"/>
          <w:sz w:val="22"/>
          <w:szCs w:val="22"/>
          <w:rPrChange w:id="423" w:author="TGJ2" w:date="2023-07-05T14:15:00Z">
            <w:rPr>
              <w:rFonts w:eastAsia="Calibri"/>
            </w:rPr>
          </w:rPrChange>
        </w:rPr>
        <w:t xml:space="preserve"> - Master Planul General de Transport</w:t>
      </w:r>
      <w:r w:rsidR="0032269B" w:rsidRPr="00E044DC">
        <w:rPr>
          <w:rFonts w:asciiTheme="minorHAnsi" w:eastAsia="Calibri" w:hAnsiTheme="minorHAnsi"/>
          <w:sz w:val="22"/>
          <w:szCs w:val="22"/>
          <w:rPrChange w:id="424" w:author="TGJ2" w:date="2023-07-05T14:15:00Z">
            <w:rPr>
              <w:rFonts w:eastAsia="Calibri"/>
            </w:rPr>
          </w:rPrChange>
        </w:rPr>
        <w:t>;</w:t>
      </w:r>
      <w:r w:rsidRPr="00E044DC">
        <w:rPr>
          <w:rFonts w:asciiTheme="minorHAnsi" w:eastAsia="Calibri" w:hAnsiTheme="minorHAnsi"/>
          <w:sz w:val="22"/>
          <w:szCs w:val="22"/>
          <w:rPrChange w:id="425" w:author="TGJ2" w:date="2023-07-05T14:15:00Z">
            <w:rPr>
              <w:rFonts w:eastAsia="Calibri"/>
            </w:rPr>
          </w:rPrChange>
        </w:rPr>
        <w:t xml:space="preserve"> </w:t>
      </w:r>
    </w:p>
    <w:p w14:paraId="0E4CD6C8" w14:textId="58042A2A" w:rsidR="00C136C2" w:rsidRPr="00E044DC" w:rsidRDefault="00C136C2" w:rsidP="002E478A">
      <w:pPr>
        <w:jc w:val="both"/>
        <w:rPr>
          <w:rFonts w:asciiTheme="minorHAnsi" w:eastAsia="SimSun" w:hAnsiTheme="minorHAnsi"/>
          <w:bCs/>
          <w:sz w:val="22"/>
          <w:szCs w:val="22"/>
          <w:rPrChange w:id="426" w:author="TGJ2" w:date="2023-07-05T14:15:00Z">
            <w:rPr>
              <w:rFonts w:eastAsia="SimSun"/>
              <w:bCs/>
            </w:rPr>
          </w:rPrChange>
        </w:rPr>
      </w:pPr>
      <w:ins w:id="427" w:author="TGJ2" w:date="2023-07-06T10:38:00Z">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ins>
    </w:p>
    <w:p w14:paraId="31DD9F02" w14:textId="692BCB7F" w:rsidR="004361CB" w:rsidRDefault="004361CB" w:rsidP="004A2BAF">
      <w:pPr>
        <w:jc w:val="both"/>
        <w:rPr>
          <w:ins w:id="428" w:author="TGJ2" w:date="2023-07-05T14:36:00Z"/>
          <w:rFonts w:asciiTheme="minorHAnsi" w:eastAsia="SimSun" w:hAnsiTheme="minorHAnsi"/>
          <w:bCs/>
          <w:sz w:val="22"/>
          <w:szCs w:val="22"/>
        </w:rPr>
      </w:pPr>
      <w:r w:rsidRPr="00E044DC">
        <w:rPr>
          <w:rFonts w:asciiTheme="minorHAnsi" w:eastAsia="SimSun" w:hAnsiTheme="minorHAnsi"/>
          <w:b/>
          <w:bCs/>
          <w:sz w:val="22"/>
          <w:szCs w:val="22"/>
          <w:rPrChange w:id="429" w:author="TGJ2" w:date="2023-07-05T14:15:00Z">
            <w:rPr>
              <w:rFonts w:eastAsia="SimSun"/>
              <w:b/>
              <w:bCs/>
            </w:rPr>
          </w:rPrChange>
        </w:rPr>
        <w:t>MT</w:t>
      </w:r>
      <w:r w:rsidR="00BE094C" w:rsidRPr="00E044DC">
        <w:rPr>
          <w:rFonts w:asciiTheme="minorHAnsi" w:eastAsia="SimSun" w:hAnsiTheme="minorHAnsi"/>
          <w:b/>
          <w:bCs/>
          <w:sz w:val="22"/>
          <w:szCs w:val="22"/>
          <w:rPrChange w:id="430" w:author="TGJ2" w:date="2023-07-05T14:15:00Z">
            <w:rPr>
              <w:rFonts w:eastAsia="SimSun"/>
              <w:b/>
              <w:bCs/>
            </w:rPr>
          </w:rPrChange>
        </w:rPr>
        <w:t>I</w:t>
      </w:r>
      <w:r w:rsidRPr="00E044DC">
        <w:rPr>
          <w:rFonts w:asciiTheme="minorHAnsi" w:eastAsia="SimSun" w:hAnsiTheme="minorHAnsi"/>
          <w:bCs/>
          <w:sz w:val="22"/>
          <w:szCs w:val="22"/>
          <w:rPrChange w:id="431" w:author="TGJ2" w:date="2023-07-05T14:15:00Z">
            <w:rPr>
              <w:rFonts w:eastAsia="SimSun"/>
              <w:bCs/>
            </w:rPr>
          </w:rPrChange>
        </w:rPr>
        <w:t xml:space="preserve"> - Ministerul Transporturilor</w:t>
      </w:r>
      <w:r w:rsidR="00BE094C" w:rsidRPr="00E044DC">
        <w:rPr>
          <w:rFonts w:asciiTheme="minorHAnsi" w:eastAsia="SimSun" w:hAnsiTheme="minorHAnsi"/>
          <w:bCs/>
          <w:sz w:val="22"/>
          <w:szCs w:val="22"/>
          <w:rPrChange w:id="432" w:author="TGJ2" w:date="2023-07-05T14:15:00Z">
            <w:rPr>
              <w:rFonts w:eastAsia="SimSun"/>
              <w:bCs/>
            </w:rPr>
          </w:rPrChange>
        </w:rPr>
        <w:t xml:space="preserve"> și Infrastructurii</w:t>
      </w:r>
      <w:r w:rsidR="00123F22" w:rsidRPr="00E044DC">
        <w:rPr>
          <w:rFonts w:asciiTheme="minorHAnsi" w:eastAsia="SimSun" w:hAnsiTheme="minorHAnsi"/>
          <w:bCs/>
          <w:sz w:val="22"/>
          <w:szCs w:val="22"/>
          <w:rPrChange w:id="433" w:author="TGJ2" w:date="2023-07-05T14:15:00Z">
            <w:rPr>
              <w:rFonts w:eastAsia="SimSun"/>
              <w:bCs/>
            </w:rPr>
          </w:rPrChange>
        </w:rPr>
        <w:t>;</w:t>
      </w:r>
    </w:p>
    <w:p w14:paraId="3E4213F9" w14:textId="4FC3B20C" w:rsidR="00A037CC" w:rsidRPr="00E044DC" w:rsidRDefault="00A037CC" w:rsidP="004A2BAF">
      <w:pPr>
        <w:jc w:val="both"/>
        <w:rPr>
          <w:rFonts w:asciiTheme="minorHAnsi" w:eastAsia="SimSun" w:hAnsiTheme="minorHAnsi"/>
          <w:bCs/>
          <w:sz w:val="22"/>
          <w:szCs w:val="22"/>
          <w:rPrChange w:id="434" w:author="TGJ2" w:date="2023-07-05T14:15:00Z">
            <w:rPr>
              <w:rFonts w:eastAsia="SimSun"/>
              <w:bCs/>
            </w:rPr>
          </w:rPrChange>
        </w:rPr>
      </w:pPr>
      <w:ins w:id="435" w:author="TGJ2" w:date="2023-07-05T14:36:00Z">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ins>
    </w:p>
    <w:p w14:paraId="1E29DD48" w14:textId="10FF45D5" w:rsidR="004361CB" w:rsidRPr="00E044DC" w:rsidRDefault="004361CB" w:rsidP="004A2BAF">
      <w:pPr>
        <w:jc w:val="both"/>
        <w:rPr>
          <w:rFonts w:asciiTheme="minorHAnsi" w:eastAsia="SimSun" w:hAnsiTheme="minorHAnsi"/>
          <w:bCs/>
          <w:sz w:val="22"/>
          <w:szCs w:val="22"/>
          <w:rPrChange w:id="436" w:author="TGJ2" w:date="2023-07-05T14:15:00Z">
            <w:rPr>
              <w:rFonts w:eastAsia="SimSun"/>
              <w:bCs/>
            </w:rPr>
          </w:rPrChange>
        </w:rPr>
      </w:pPr>
    </w:p>
    <w:p w14:paraId="2C26C536" w14:textId="5DB46EEE" w:rsidR="00B73681" w:rsidRPr="00E044DC" w:rsidRDefault="00B73681" w:rsidP="00B73681">
      <w:pPr>
        <w:jc w:val="both"/>
        <w:rPr>
          <w:rFonts w:asciiTheme="minorHAnsi" w:eastAsia="SimSun" w:hAnsiTheme="minorHAnsi"/>
          <w:bCs/>
          <w:sz w:val="22"/>
          <w:szCs w:val="22"/>
          <w:rPrChange w:id="437" w:author="TGJ2" w:date="2023-07-05T14:15:00Z">
            <w:rPr>
              <w:rFonts w:eastAsia="SimSun"/>
              <w:bCs/>
            </w:rPr>
          </w:rPrChange>
        </w:rPr>
      </w:pPr>
      <w:r w:rsidRPr="00A037CC">
        <w:rPr>
          <w:rFonts w:asciiTheme="minorHAnsi" w:eastAsia="SimSun" w:hAnsiTheme="minorHAnsi"/>
          <w:b/>
          <w:bCs/>
          <w:sz w:val="22"/>
          <w:szCs w:val="22"/>
          <w:rPrChange w:id="438" w:author="TGJ2" w:date="2023-07-05T14:36:00Z">
            <w:rPr>
              <w:rFonts w:eastAsia="SimSun"/>
              <w:bCs/>
            </w:rPr>
          </w:rPrChange>
        </w:rPr>
        <w:t>NUTS</w:t>
      </w:r>
      <w:r w:rsidRPr="00E044DC">
        <w:rPr>
          <w:rFonts w:asciiTheme="minorHAnsi" w:eastAsia="SimSun" w:hAnsiTheme="minorHAnsi"/>
          <w:bCs/>
          <w:sz w:val="22"/>
          <w:szCs w:val="22"/>
          <w:rPrChange w:id="439" w:author="TGJ2" w:date="2023-07-05T14:15:00Z">
            <w:rPr>
              <w:rFonts w:eastAsia="SimSun"/>
              <w:bCs/>
            </w:rPr>
          </w:rPrChange>
        </w:rPr>
        <w:t xml:space="preserve"> - Nomenclatorul Unităților Statistice Teritoriale;</w:t>
      </w:r>
    </w:p>
    <w:p w14:paraId="6E108922" w14:textId="77777777" w:rsidR="00B73681" w:rsidRPr="00E044DC" w:rsidRDefault="00B73681" w:rsidP="00B73681">
      <w:pPr>
        <w:jc w:val="both"/>
        <w:rPr>
          <w:rFonts w:asciiTheme="minorHAnsi" w:eastAsia="SimSun" w:hAnsiTheme="minorHAnsi"/>
          <w:bCs/>
          <w:sz w:val="22"/>
          <w:szCs w:val="22"/>
          <w:rPrChange w:id="440" w:author="TGJ2" w:date="2023-07-05T14:15:00Z">
            <w:rPr>
              <w:rFonts w:eastAsia="SimSun"/>
              <w:bCs/>
            </w:rPr>
          </w:rPrChange>
        </w:rPr>
      </w:pPr>
    </w:p>
    <w:p w14:paraId="471AC68F" w14:textId="77777777" w:rsidR="004361CB" w:rsidRPr="00E044DC" w:rsidRDefault="004361CB" w:rsidP="004A2BAF">
      <w:pPr>
        <w:jc w:val="both"/>
        <w:rPr>
          <w:rFonts w:asciiTheme="minorHAnsi" w:eastAsia="SimSun" w:hAnsiTheme="minorHAnsi"/>
          <w:bCs/>
          <w:sz w:val="22"/>
          <w:szCs w:val="22"/>
          <w:rPrChange w:id="441" w:author="TGJ2" w:date="2023-07-05T14:15:00Z">
            <w:rPr>
              <w:rFonts w:eastAsia="SimSun"/>
              <w:bCs/>
            </w:rPr>
          </w:rPrChange>
        </w:rPr>
      </w:pPr>
      <w:r w:rsidRPr="00E044DC">
        <w:rPr>
          <w:rFonts w:asciiTheme="minorHAnsi" w:eastAsia="SimSun" w:hAnsiTheme="minorHAnsi"/>
          <w:b/>
          <w:bCs/>
          <w:sz w:val="22"/>
          <w:szCs w:val="22"/>
          <w:rPrChange w:id="442" w:author="TGJ2" w:date="2023-07-05T14:15:00Z">
            <w:rPr>
              <w:rFonts w:eastAsia="SimSun"/>
              <w:b/>
              <w:bCs/>
            </w:rPr>
          </w:rPrChange>
        </w:rPr>
        <w:t xml:space="preserve">OCPI </w:t>
      </w:r>
      <w:r w:rsidRPr="00E044DC">
        <w:rPr>
          <w:rFonts w:asciiTheme="minorHAnsi" w:eastAsia="SimSun" w:hAnsiTheme="minorHAnsi"/>
          <w:bCs/>
          <w:sz w:val="22"/>
          <w:szCs w:val="22"/>
          <w:rPrChange w:id="443" w:author="TGJ2" w:date="2023-07-05T14:15:00Z">
            <w:rPr>
              <w:rFonts w:eastAsia="SimSun"/>
              <w:bCs/>
            </w:rPr>
          </w:rPrChange>
        </w:rPr>
        <w:t>- Oficiul de Cadastru și Publicitate Imobiliară</w:t>
      </w:r>
      <w:r w:rsidR="00123F22" w:rsidRPr="00E044DC">
        <w:rPr>
          <w:rFonts w:asciiTheme="minorHAnsi" w:eastAsia="SimSun" w:hAnsiTheme="minorHAnsi"/>
          <w:bCs/>
          <w:sz w:val="22"/>
          <w:szCs w:val="22"/>
          <w:rPrChange w:id="444" w:author="TGJ2" w:date="2023-07-05T14:15:00Z">
            <w:rPr>
              <w:rFonts w:eastAsia="SimSun"/>
              <w:bCs/>
            </w:rPr>
          </w:rPrChange>
        </w:rPr>
        <w:t>;</w:t>
      </w:r>
    </w:p>
    <w:p w14:paraId="694026A7" w14:textId="77777777" w:rsidR="00AC3EFD" w:rsidRPr="00E044DC" w:rsidRDefault="00AC3EFD" w:rsidP="004A2BAF">
      <w:pPr>
        <w:jc w:val="both"/>
        <w:rPr>
          <w:rFonts w:asciiTheme="minorHAnsi" w:hAnsiTheme="minorHAnsi"/>
          <w:sz w:val="22"/>
          <w:szCs w:val="22"/>
          <w:rPrChange w:id="445" w:author="TGJ2" w:date="2023-07-05T14:15:00Z">
            <w:rPr/>
          </w:rPrChange>
        </w:rPr>
      </w:pPr>
      <w:r w:rsidRPr="00E044DC">
        <w:rPr>
          <w:rFonts w:asciiTheme="minorHAnsi" w:hAnsiTheme="minorHAnsi"/>
          <w:b/>
          <w:sz w:val="22"/>
          <w:szCs w:val="22"/>
          <w:rPrChange w:id="446" w:author="TGJ2" w:date="2023-07-05T14:15:00Z">
            <w:rPr>
              <w:b/>
            </w:rPr>
          </w:rPrChange>
        </w:rPr>
        <w:t>OLAF</w:t>
      </w:r>
      <w:r w:rsidRPr="00E044DC">
        <w:rPr>
          <w:rFonts w:asciiTheme="minorHAnsi" w:hAnsiTheme="minorHAnsi"/>
          <w:sz w:val="22"/>
          <w:szCs w:val="22"/>
          <w:rPrChange w:id="447" w:author="TGJ2" w:date="2023-07-05T14:15:00Z">
            <w:rPr/>
          </w:rPrChange>
        </w:rPr>
        <w:t xml:space="preserve"> - Oficiul European de Luptă Antifraudă (CE)</w:t>
      </w:r>
      <w:r w:rsidR="00123F22" w:rsidRPr="00E044DC">
        <w:rPr>
          <w:rFonts w:asciiTheme="minorHAnsi" w:hAnsiTheme="minorHAnsi"/>
          <w:sz w:val="22"/>
          <w:szCs w:val="22"/>
          <w:rPrChange w:id="448" w:author="TGJ2" w:date="2023-07-05T14:15:00Z">
            <w:rPr/>
          </w:rPrChange>
        </w:rPr>
        <w:t>;</w:t>
      </w:r>
    </w:p>
    <w:p w14:paraId="5D17B22D" w14:textId="77777777" w:rsidR="004361CB" w:rsidRPr="00E044DC" w:rsidRDefault="004361CB" w:rsidP="004A2BAF">
      <w:pPr>
        <w:spacing w:after="0" w:line="276" w:lineRule="auto"/>
        <w:jc w:val="both"/>
        <w:rPr>
          <w:rFonts w:asciiTheme="minorHAnsi" w:hAnsiTheme="minorHAnsi"/>
          <w:sz w:val="22"/>
          <w:szCs w:val="22"/>
          <w:rPrChange w:id="449" w:author="TGJ2" w:date="2023-07-05T14:15:00Z">
            <w:rPr/>
          </w:rPrChange>
        </w:rPr>
      </w:pPr>
      <w:r w:rsidRPr="00E044DC">
        <w:rPr>
          <w:rFonts w:asciiTheme="minorHAnsi" w:hAnsiTheme="minorHAnsi"/>
          <w:b/>
          <w:sz w:val="22"/>
          <w:szCs w:val="22"/>
          <w:rPrChange w:id="450" w:author="TGJ2" w:date="2023-07-05T14:15:00Z">
            <w:rPr>
              <w:b/>
            </w:rPr>
          </w:rPrChange>
        </w:rPr>
        <w:t>OP</w:t>
      </w:r>
      <w:r w:rsidRPr="00E044DC">
        <w:rPr>
          <w:rFonts w:asciiTheme="minorHAnsi" w:hAnsiTheme="minorHAnsi"/>
          <w:sz w:val="22"/>
          <w:szCs w:val="22"/>
          <w:rPrChange w:id="451" w:author="TGJ2" w:date="2023-07-05T14:15:00Z">
            <w:rPr/>
          </w:rPrChange>
        </w:rPr>
        <w:t xml:space="preserve"> - obiectiv de politică;</w:t>
      </w:r>
    </w:p>
    <w:p w14:paraId="711B5C8F" w14:textId="77777777" w:rsidR="004361CB" w:rsidRPr="00E044DC" w:rsidRDefault="004361CB" w:rsidP="004A2BAF">
      <w:pPr>
        <w:spacing w:after="0" w:line="276" w:lineRule="auto"/>
        <w:jc w:val="both"/>
        <w:rPr>
          <w:rFonts w:asciiTheme="minorHAnsi" w:hAnsiTheme="minorHAnsi"/>
          <w:sz w:val="22"/>
          <w:szCs w:val="22"/>
          <w:rPrChange w:id="452" w:author="TGJ2" w:date="2023-07-05T14:15:00Z">
            <w:rPr/>
          </w:rPrChange>
        </w:rPr>
      </w:pPr>
      <w:r w:rsidRPr="00E044DC">
        <w:rPr>
          <w:rFonts w:asciiTheme="minorHAnsi" w:hAnsiTheme="minorHAnsi"/>
          <w:b/>
          <w:sz w:val="22"/>
          <w:szCs w:val="22"/>
          <w:rPrChange w:id="453" w:author="TGJ2" w:date="2023-07-05T14:15:00Z">
            <w:rPr>
              <w:b/>
            </w:rPr>
          </w:rPrChange>
        </w:rPr>
        <w:t xml:space="preserve">OS </w:t>
      </w:r>
      <w:r w:rsidRPr="00E044DC">
        <w:rPr>
          <w:rFonts w:asciiTheme="minorHAnsi" w:hAnsiTheme="minorHAnsi"/>
          <w:sz w:val="22"/>
          <w:szCs w:val="22"/>
          <w:rPrChange w:id="454" w:author="TGJ2" w:date="2023-07-05T14:15:00Z">
            <w:rPr/>
          </w:rPrChange>
        </w:rPr>
        <w:t>- obiectiv specific;</w:t>
      </w:r>
    </w:p>
    <w:p w14:paraId="41BACF96" w14:textId="77777777" w:rsidR="004361CB" w:rsidRPr="00E044DC" w:rsidRDefault="004361CB" w:rsidP="004A2BAF">
      <w:pPr>
        <w:jc w:val="both"/>
        <w:rPr>
          <w:rFonts w:asciiTheme="minorHAnsi" w:eastAsia="SimSun" w:hAnsiTheme="minorHAnsi"/>
          <w:bCs/>
          <w:sz w:val="22"/>
          <w:szCs w:val="22"/>
          <w:rPrChange w:id="455" w:author="TGJ2" w:date="2023-07-05T14:15:00Z">
            <w:rPr>
              <w:rFonts w:eastAsia="SimSun"/>
              <w:bCs/>
            </w:rPr>
          </w:rPrChange>
        </w:rPr>
      </w:pPr>
      <w:r w:rsidRPr="00E044DC">
        <w:rPr>
          <w:rFonts w:asciiTheme="minorHAnsi" w:eastAsia="SimSun" w:hAnsiTheme="minorHAnsi"/>
          <w:b/>
          <w:bCs/>
          <w:sz w:val="22"/>
          <w:szCs w:val="22"/>
          <w:rPrChange w:id="456" w:author="TGJ2" w:date="2023-07-05T14:15:00Z">
            <w:rPr>
              <w:rFonts w:eastAsia="SimSun"/>
              <w:b/>
              <w:bCs/>
            </w:rPr>
          </w:rPrChange>
        </w:rPr>
        <w:t xml:space="preserve">ONG </w:t>
      </w:r>
      <w:r w:rsidRPr="00E044DC">
        <w:rPr>
          <w:rFonts w:asciiTheme="minorHAnsi" w:eastAsia="SimSun" w:hAnsiTheme="minorHAnsi"/>
          <w:bCs/>
          <w:sz w:val="22"/>
          <w:szCs w:val="22"/>
          <w:rPrChange w:id="457" w:author="TGJ2" w:date="2023-07-05T14:15:00Z">
            <w:rPr>
              <w:rFonts w:eastAsia="SimSun"/>
              <w:bCs/>
            </w:rPr>
          </w:rPrChange>
        </w:rPr>
        <w:t>- Organizaţii Non-guvernamentale</w:t>
      </w:r>
      <w:r w:rsidR="00123F22" w:rsidRPr="00E044DC">
        <w:rPr>
          <w:rFonts w:asciiTheme="minorHAnsi" w:eastAsia="SimSun" w:hAnsiTheme="minorHAnsi"/>
          <w:bCs/>
          <w:sz w:val="22"/>
          <w:szCs w:val="22"/>
          <w:rPrChange w:id="458" w:author="TGJ2" w:date="2023-07-05T14:15:00Z">
            <w:rPr>
              <w:rFonts w:eastAsia="SimSun"/>
              <w:bCs/>
            </w:rPr>
          </w:rPrChange>
        </w:rPr>
        <w:t>;</w:t>
      </w:r>
    </w:p>
    <w:p w14:paraId="36BA8E3A" w14:textId="77777777" w:rsidR="00AC3EFD" w:rsidRPr="00E044DC" w:rsidRDefault="00AC3EFD" w:rsidP="004A2BAF">
      <w:pPr>
        <w:jc w:val="both"/>
        <w:rPr>
          <w:rFonts w:asciiTheme="minorHAnsi" w:hAnsiTheme="minorHAnsi"/>
          <w:sz w:val="22"/>
          <w:szCs w:val="22"/>
          <w:rPrChange w:id="459" w:author="TGJ2" w:date="2023-07-05T14:15:00Z">
            <w:rPr/>
          </w:rPrChange>
        </w:rPr>
      </w:pPr>
      <w:r w:rsidRPr="00E044DC">
        <w:rPr>
          <w:rFonts w:asciiTheme="minorHAnsi" w:hAnsiTheme="minorHAnsi"/>
          <w:b/>
          <w:sz w:val="22"/>
          <w:szCs w:val="22"/>
          <w:rPrChange w:id="460" w:author="TGJ2" w:date="2023-07-05T14:15:00Z">
            <w:rPr>
              <w:b/>
            </w:rPr>
          </w:rPrChange>
        </w:rPr>
        <w:t>OG</w:t>
      </w:r>
      <w:r w:rsidRPr="00E044DC">
        <w:rPr>
          <w:rFonts w:asciiTheme="minorHAnsi" w:hAnsiTheme="minorHAnsi"/>
          <w:sz w:val="22"/>
          <w:szCs w:val="22"/>
          <w:rPrChange w:id="461" w:author="TGJ2" w:date="2023-07-05T14:15:00Z">
            <w:rPr/>
          </w:rPrChange>
        </w:rPr>
        <w:t xml:space="preserve"> - Ordonanță a Guvernului;</w:t>
      </w:r>
    </w:p>
    <w:p w14:paraId="2DEF0DA7" w14:textId="77777777" w:rsidR="00AC3EFD" w:rsidRPr="00E044DC" w:rsidRDefault="00AC3EFD" w:rsidP="004A2BAF">
      <w:pPr>
        <w:jc w:val="both"/>
        <w:rPr>
          <w:rFonts w:asciiTheme="minorHAnsi" w:hAnsiTheme="minorHAnsi"/>
          <w:sz w:val="22"/>
          <w:szCs w:val="22"/>
          <w:rPrChange w:id="462" w:author="TGJ2" w:date="2023-07-05T14:15:00Z">
            <w:rPr/>
          </w:rPrChange>
        </w:rPr>
      </w:pPr>
      <w:r w:rsidRPr="00E044DC">
        <w:rPr>
          <w:rFonts w:asciiTheme="minorHAnsi" w:hAnsiTheme="minorHAnsi"/>
          <w:b/>
          <w:sz w:val="22"/>
          <w:szCs w:val="22"/>
          <w:rPrChange w:id="463" w:author="TGJ2" w:date="2023-07-05T14:15:00Z">
            <w:rPr>
              <w:b/>
            </w:rPr>
          </w:rPrChange>
        </w:rPr>
        <w:t>OUG</w:t>
      </w:r>
      <w:r w:rsidRPr="00E044DC">
        <w:rPr>
          <w:rFonts w:asciiTheme="minorHAnsi" w:hAnsiTheme="minorHAnsi"/>
          <w:sz w:val="22"/>
          <w:szCs w:val="22"/>
          <w:rPrChange w:id="464" w:author="TGJ2" w:date="2023-07-05T14:15:00Z">
            <w:rPr/>
          </w:rPrChange>
        </w:rPr>
        <w:t xml:space="preserve"> - Ordonanță de urgență a Guvernului;</w:t>
      </w:r>
    </w:p>
    <w:p w14:paraId="46EB9D8E" w14:textId="77777777" w:rsidR="004361CB" w:rsidRPr="00E044DC" w:rsidRDefault="004361CB" w:rsidP="004A2BAF">
      <w:pPr>
        <w:spacing w:line="276" w:lineRule="auto"/>
        <w:jc w:val="both"/>
        <w:rPr>
          <w:rFonts w:asciiTheme="minorHAnsi" w:hAnsiTheme="minorHAnsi"/>
          <w:sz w:val="22"/>
          <w:szCs w:val="22"/>
          <w:rPrChange w:id="465" w:author="TGJ2" w:date="2023-07-05T14:15:00Z">
            <w:rPr/>
          </w:rPrChange>
        </w:rPr>
      </w:pPr>
    </w:p>
    <w:p w14:paraId="58081AEA" w14:textId="77777777" w:rsidR="0068121C" w:rsidRPr="00E044DC" w:rsidRDefault="0068121C" w:rsidP="0068121C">
      <w:pPr>
        <w:jc w:val="both"/>
        <w:rPr>
          <w:rFonts w:asciiTheme="minorHAnsi" w:eastAsia="SimSun" w:hAnsiTheme="minorHAnsi"/>
          <w:bCs/>
          <w:sz w:val="22"/>
          <w:szCs w:val="22"/>
          <w:rPrChange w:id="466" w:author="TGJ2" w:date="2023-07-05T14:15:00Z">
            <w:rPr>
              <w:rFonts w:eastAsia="SimSun"/>
              <w:bCs/>
            </w:rPr>
          </w:rPrChange>
        </w:rPr>
      </w:pPr>
      <w:r w:rsidRPr="00E044DC">
        <w:rPr>
          <w:rFonts w:asciiTheme="minorHAnsi" w:eastAsia="SimSun" w:hAnsiTheme="minorHAnsi"/>
          <w:b/>
          <w:bCs/>
          <w:sz w:val="22"/>
          <w:szCs w:val="22"/>
          <w:rPrChange w:id="467" w:author="TGJ2" w:date="2023-07-05T14:15:00Z">
            <w:rPr>
              <w:rFonts w:eastAsia="SimSun"/>
              <w:b/>
              <w:bCs/>
            </w:rPr>
          </w:rPrChange>
        </w:rPr>
        <w:t>P</w:t>
      </w:r>
      <w:r w:rsidRPr="00E044DC">
        <w:rPr>
          <w:rFonts w:asciiTheme="minorHAnsi" w:eastAsia="SimSun" w:hAnsiTheme="minorHAnsi"/>
          <w:bCs/>
          <w:sz w:val="22"/>
          <w:szCs w:val="22"/>
          <w:rPrChange w:id="468" w:author="TGJ2" w:date="2023-07-05T14:15:00Z">
            <w:rPr>
              <w:rFonts w:eastAsia="SimSun"/>
              <w:bCs/>
            </w:rPr>
          </w:rPrChange>
        </w:rPr>
        <w:t xml:space="preserve"> – Prioritatea;</w:t>
      </w:r>
    </w:p>
    <w:p w14:paraId="49FD640A" w14:textId="53653EC2" w:rsidR="004361CB" w:rsidRPr="00E044DC" w:rsidRDefault="004361CB" w:rsidP="004A2BAF">
      <w:pPr>
        <w:spacing w:after="0" w:line="276" w:lineRule="auto"/>
        <w:jc w:val="both"/>
        <w:rPr>
          <w:rFonts w:asciiTheme="minorHAnsi" w:hAnsiTheme="minorHAnsi"/>
          <w:sz w:val="22"/>
          <w:szCs w:val="22"/>
          <w:rPrChange w:id="469" w:author="TGJ2" w:date="2023-07-05T14:15:00Z">
            <w:rPr/>
          </w:rPrChange>
        </w:rPr>
      </w:pPr>
      <w:r w:rsidRPr="00E044DC">
        <w:rPr>
          <w:rFonts w:asciiTheme="minorHAnsi" w:hAnsiTheme="minorHAnsi"/>
          <w:b/>
          <w:sz w:val="22"/>
          <w:szCs w:val="22"/>
          <w:rPrChange w:id="470" w:author="TGJ2" w:date="2023-07-05T14:15:00Z">
            <w:rPr>
              <w:b/>
            </w:rPr>
          </w:rPrChange>
        </w:rPr>
        <w:t>PR Sud-Vest Oltenia</w:t>
      </w:r>
      <w:r w:rsidRPr="00E044DC">
        <w:rPr>
          <w:rFonts w:asciiTheme="minorHAnsi" w:hAnsiTheme="minorHAnsi"/>
          <w:sz w:val="22"/>
          <w:szCs w:val="22"/>
          <w:rPrChange w:id="471" w:author="TGJ2" w:date="2023-07-05T14:15:00Z">
            <w:rPr/>
          </w:rPrChange>
        </w:rPr>
        <w:t xml:space="preserve"> - Programul Regional Sud- Vest Oltenia;</w:t>
      </w:r>
    </w:p>
    <w:p w14:paraId="18F3B617" w14:textId="77777777" w:rsidR="004361CB" w:rsidRPr="00E044DC" w:rsidRDefault="004361CB" w:rsidP="004A2BAF">
      <w:pPr>
        <w:spacing w:line="276" w:lineRule="auto"/>
        <w:jc w:val="both"/>
        <w:rPr>
          <w:rFonts w:asciiTheme="minorHAnsi" w:hAnsiTheme="minorHAnsi"/>
          <w:sz w:val="22"/>
          <w:szCs w:val="22"/>
          <w:rPrChange w:id="472" w:author="TGJ2" w:date="2023-07-05T14:15:00Z">
            <w:rPr/>
          </w:rPrChange>
        </w:rPr>
      </w:pPr>
      <w:r w:rsidRPr="00E044DC">
        <w:rPr>
          <w:rFonts w:asciiTheme="minorHAnsi" w:hAnsiTheme="minorHAnsi"/>
          <w:b/>
          <w:sz w:val="22"/>
          <w:szCs w:val="22"/>
          <w:rPrChange w:id="473" w:author="TGJ2" w:date="2023-07-05T14:15:00Z">
            <w:rPr>
              <w:b/>
            </w:rPr>
          </w:rPrChange>
        </w:rPr>
        <w:t>POCIDIF</w:t>
      </w:r>
      <w:r w:rsidRPr="00E044DC">
        <w:rPr>
          <w:rFonts w:asciiTheme="minorHAnsi" w:hAnsiTheme="minorHAnsi"/>
          <w:sz w:val="22"/>
          <w:szCs w:val="22"/>
          <w:rPrChange w:id="474" w:author="TGJ2" w:date="2023-07-05T14:15:00Z">
            <w:rPr/>
          </w:rPrChange>
        </w:rPr>
        <w:t xml:space="preserve"> - Programul Operațional Creștere Inteligentă, Digitalizare și Instrumente Financiare;</w:t>
      </w:r>
    </w:p>
    <w:p w14:paraId="589D5DC1" w14:textId="77777777" w:rsidR="004361CB" w:rsidRPr="00E044DC" w:rsidRDefault="004361CB" w:rsidP="004A2BAF">
      <w:pPr>
        <w:spacing w:line="276" w:lineRule="auto"/>
        <w:jc w:val="both"/>
        <w:rPr>
          <w:rFonts w:asciiTheme="minorHAnsi" w:hAnsiTheme="minorHAnsi"/>
          <w:sz w:val="22"/>
          <w:szCs w:val="22"/>
          <w:rPrChange w:id="475" w:author="TGJ2" w:date="2023-07-05T14:15:00Z">
            <w:rPr/>
          </w:rPrChange>
        </w:rPr>
      </w:pPr>
      <w:r w:rsidRPr="00E044DC">
        <w:rPr>
          <w:rFonts w:asciiTheme="minorHAnsi" w:hAnsiTheme="minorHAnsi"/>
          <w:b/>
          <w:sz w:val="22"/>
          <w:szCs w:val="22"/>
          <w:rPrChange w:id="476" w:author="TGJ2" w:date="2023-07-05T14:15:00Z">
            <w:rPr>
              <w:b/>
            </w:rPr>
          </w:rPrChange>
        </w:rPr>
        <w:t>PODD</w:t>
      </w:r>
      <w:r w:rsidRPr="00E044DC">
        <w:rPr>
          <w:rFonts w:asciiTheme="minorHAnsi" w:hAnsiTheme="minorHAnsi"/>
          <w:sz w:val="22"/>
          <w:szCs w:val="22"/>
          <w:rPrChange w:id="477" w:author="TGJ2" w:date="2023-07-05T14:15:00Z">
            <w:rPr/>
          </w:rPrChange>
        </w:rPr>
        <w:t xml:space="preserve"> - Programul Operațional Dezvoltare Durabilă </w:t>
      </w:r>
      <w:r w:rsidR="00123F22" w:rsidRPr="00E044DC">
        <w:rPr>
          <w:rFonts w:asciiTheme="minorHAnsi" w:hAnsiTheme="minorHAnsi"/>
          <w:sz w:val="22"/>
          <w:szCs w:val="22"/>
          <w:rPrChange w:id="478" w:author="TGJ2" w:date="2023-07-05T14:15:00Z">
            <w:rPr/>
          </w:rPrChange>
        </w:rPr>
        <w:t>;</w:t>
      </w:r>
    </w:p>
    <w:p w14:paraId="2822A74E" w14:textId="77777777" w:rsidR="004361CB" w:rsidRPr="00E044DC" w:rsidRDefault="004361CB" w:rsidP="004A2BAF">
      <w:pPr>
        <w:spacing w:line="276" w:lineRule="auto"/>
        <w:jc w:val="both"/>
        <w:rPr>
          <w:rFonts w:asciiTheme="minorHAnsi" w:hAnsiTheme="minorHAnsi"/>
          <w:sz w:val="22"/>
          <w:szCs w:val="22"/>
          <w:rPrChange w:id="479" w:author="TGJ2" w:date="2023-07-05T14:15:00Z">
            <w:rPr/>
          </w:rPrChange>
        </w:rPr>
      </w:pPr>
      <w:r w:rsidRPr="00E044DC">
        <w:rPr>
          <w:rFonts w:asciiTheme="minorHAnsi" w:hAnsiTheme="minorHAnsi"/>
          <w:b/>
          <w:sz w:val="22"/>
          <w:szCs w:val="22"/>
          <w:rPrChange w:id="480" w:author="TGJ2" w:date="2023-07-05T14:15:00Z">
            <w:rPr>
              <w:b/>
            </w:rPr>
          </w:rPrChange>
        </w:rPr>
        <w:t xml:space="preserve">POT </w:t>
      </w:r>
      <w:r w:rsidRPr="00E044DC">
        <w:rPr>
          <w:rFonts w:asciiTheme="minorHAnsi" w:hAnsiTheme="minorHAnsi"/>
          <w:sz w:val="22"/>
          <w:szCs w:val="22"/>
          <w:rPrChange w:id="481" w:author="TGJ2" w:date="2023-07-05T14:15:00Z">
            <w:rPr/>
          </w:rPrChange>
        </w:rPr>
        <w:t xml:space="preserve">- </w:t>
      </w:r>
      <w:r w:rsidR="00123F22" w:rsidRPr="00E044DC">
        <w:rPr>
          <w:rFonts w:asciiTheme="minorHAnsi" w:hAnsiTheme="minorHAnsi"/>
          <w:sz w:val="22"/>
          <w:szCs w:val="22"/>
          <w:rPrChange w:id="482" w:author="TGJ2" w:date="2023-07-05T14:15:00Z">
            <w:rPr/>
          </w:rPrChange>
        </w:rPr>
        <w:t>Programul Operațional Transport;</w:t>
      </w:r>
    </w:p>
    <w:p w14:paraId="54792E48" w14:textId="77777777" w:rsidR="004361CB" w:rsidRPr="00E044DC" w:rsidRDefault="004361CB" w:rsidP="004A2BAF">
      <w:pPr>
        <w:spacing w:line="276" w:lineRule="auto"/>
        <w:jc w:val="both"/>
        <w:rPr>
          <w:rFonts w:asciiTheme="minorHAnsi" w:hAnsiTheme="minorHAnsi"/>
          <w:sz w:val="22"/>
          <w:szCs w:val="22"/>
          <w:rPrChange w:id="483" w:author="TGJ2" w:date="2023-07-05T14:15:00Z">
            <w:rPr/>
          </w:rPrChange>
        </w:rPr>
      </w:pPr>
      <w:r w:rsidRPr="00E044DC">
        <w:rPr>
          <w:rFonts w:asciiTheme="minorHAnsi" w:hAnsiTheme="minorHAnsi"/>
          <w:b/>
          <w:sz w:val="22"/>
          <w:szCs w:val="22"/>
          <w:rPrChange w:id="484" w:author="TGJ2" w:date="2023-07-05T14:15:00Z">
            <w:rPr>
              <w:b/>
            </w:rPr>
          </w:rPrChange>
        </w:rPr>
        <w:t>POS</w:t>
      </w:r>
      <w:r w:rsidRPr="00E044DC">
        <w:rPr>
          <w:rFonts w:asciiTheme="minorHAnsi" w:hAnsiTheme="minorHAnsi"/>
          <w:sz w:val="22"/>
          <w:szCs w:val="22"/>
          <w:rPrChange w:id="485" w:author="TGJ2" w:date="2023-07-05T14:15:00Z">
            <w:rPr/>
          </w:rPrChange>
        </w:rPr>
        <w:t xml:space="preserve"> - Programul Operațional Sănătate</w:t>
      </w:r>
      <w:r w:rsidR="00123F22" w:rsidRPr="00E044DC">
        <w:rPr>
          <w:rFonts w:asciiTheme="minorHAnsi" w:hAnsiTheme="minorHAnsi"/>
          <w:sz w:val="22"/>
          <w:szCs w:val="22"/>
          <w:rPrChange w:id="486" w:author="TGJ2" w:date="2023-07-05T14:15:00Z">
            <w:rPr/>
          </w:rPrChange>
        </w:rPr>
        <w:t>;</w:t>
      </w:r>
      <w:r w:rsidRPr="00E044DC">
        <w:rPr>
          <w:rFonts w:asciiTheme="minorHAnsi" w:hAnsiTheme="minorHAnsi"/>
          <w:sz w:val="22"/>
          <w:szCs w:val="22"/>
          <w:rPrChange w:id="487" w:author="TGJ2" w:date="2023-07-05T14:15:00Z">
            <w:rPr/>
          </w:rPrChange>
        </w:rPr>
        <w:t xml:space="preserve"> </w:t>
      </w:r>
    </w:p>
    <w:p w14:paraId="47F15CEB" w14:textId="77777777" w:rsidR="004361CB" w:rsidRPr="00E044DC" w:rsidRDefault="004361CB" w:rsidP="004A2BAF">
      <w:pPr>
        <w:spacing w:line="276" w:lineRule="auto"/>
        <w:jc w:val="both"/>
        <w:rPr>
          <w:rFonts w:asciiTheme="minorHAnsi" w:hAnsiTheme="minorHAnsi"/>
          <w:sz w:val="22"/>
          <w:szCs w:val="22"/>
          <w:rPrChange w:id="488" w:author="TGJ2" w:date="2023-07-05T14:15:00Z">
            <w:rPr/>
          </w:rPrChange>
        </w:rPr>
      </w:pPr>
      <w:r w:rsidRPr="00E044DC">
        <w:rPr>
          <w:rFonts w:asciiTheme="minorHAnsi" w:hAnsiTheme="minorHAnsi"/>
          <w:b/>
          <w:sz w:val="22"/>
          <w:szCs w:val="22"/>
          <w:rPrChange w:id="489" w:author="TGJ2" w:date="2023-07-05T14:15:00Z">
            <w:rPr>
              <w:b/>
            </w:rPr>
          </w:rPrChange>
        </w:rPr>
        <w:t>POEO</w:t>
      </w:r>
      <w:r w:rsidRPr="00E044DC">
        <w:rPr>
          <w:rFonts w:asciiTheme="minorHAnsi" w:hAnsiTheme="minorHAnsi"/>
          <w:sz w:val="22"/>
          <w:szCs w:val="22"/>
          <w:rPrChange w:id="490" w:author="TGJ2" w:date="2023-07-05T14:15:00Z">
            <w:rPr/>
          </w:rPrChange>
        </w:rPr>
        <w:t xml:space="preserve"> - Programul Operațional Educație și Ocupare</w:t>
      </w:r>
      <w:r w:rsidR="00123F22" w:rsidRPr="00E044DC">
        <w:rPr>
          <w:rFonts w:asciiTheme="minorHAnsi" w:hAnsiTheme="minorHAnsi"/>
          <w:sz w:val="22"/>
          <w:szCs w:val="22"/>
          <w:rPrChange w:id="491" w:author="TGJ2" w:date="2023-07-05T14:15:00Z">
            <w:rPr/>
          </w:rPrChange>
        </w:rPr>
        <w:t>;</w:t>
      </w:r>
    </w:p>
    <w:p w14:paraId="11867845" w14:textId="77777777" w:rsidR="004361CB" w:rsidRPr="00E044DC" w:rsidRDefault="004361CB" w:rsidP="004A2BAF">
      <w:pPr>
        <w:spacing w:line="276" w:lineRule="auto"/>
        <w:jc w:val="both"/>
        <w:rPr>
          <w:rFonts w:asciiTheme="minorHAnsi" w:hAnsiTheme="minorHAnsi"/>
          <w:sz w:val="22"/>
          <w:szCs w:val="22"/>
          <w:rPrChange w:id="492" w:author="TGJ2" w:date="2023-07-05T14:15:00Z">
            <w:rPr/>
          </w:rPrChange>
        </w:rPr>
      </w:pPr>
      <w:r w:rsidRPr="00E044DC">
        <w:rPr>
          <w:rFonts w:asciiTheme="minorHAnsi" w:hAnsiTheme="minorHAnsi"/>
          <w:b/>
          <w:sz w:val="22"/>
          <w:szCs w:val="22"/>
          <w:rPrChange w:id="493" w:author="TGJ2" w:date="2023-07-05T14:15:00Z">
            <w:rPr>
              <w:b/>
            </w:rPr>
          </w:rPrChange>
        </w:rPr>
        <w:t>POIDS</w:t>
      </w:r>
      <w:r w:rsidRPr="00E044DC">
        <w:rPr>
          <w:rFonts w:asciiTheme="minorHAnsi" w:hAnsiTheme="minorHAnsi"/>
          <w:sz w:val="22"/>
          <w:szCs w:val="22"/>
          <w:rPrChange w:id="494" w:author="TGJ2" w:date="2023-07-05T14:15:00Z">
            <w:rPr/>
          </w:rPrChange>
        </w:rPr>
        <w:t xml:space="preserve"> - Programul Operațional </w:t>
      </w:r>
      <w:r w:rsidR="00123F22" w:rsidRPr="00E044DC">
        <w:rPr>
          <w:rFonts w:asciiTheme="minorHAnsi" w:hAnsiTheme="minorHAnsi"/>
          <w:sz w:val="22"/>
          <w:szCs w:val="22"/>
          <w:rPrChange w:id="495" w:author="TGJ2" w:date="2023-07-05T14:15:00Z">
            <w:rPr/>
          </w:rPrChange>
        </w:rPr>
        <w:t>Incluziune și Demnitate Socială;</w:t>
      </w:r>
    </w:p>
    <w:p w14:paraId="6EC09AD2" w14:textId="77777777" w:rsidR="004361CB" w:rsidRPr="00E044DC" w:rsidRDefault="004361CB" w:rsidP="004A2BAF">
      <w:pPr>
        <w:spacing w:line="276" w:lineRule="auto"/>
        <w:jc w:val="both"/>
        <w:rPr>
          <w:rFonts w:asciiTheme="minorHAnsi" w:hAnsiTheme="minorHAnsi"/>
          <w:sz w:val="22"/>
          <w:szCs w:val="22"/>
          <w:rPrChange w:id="496" w:author="TGJ2" w:date="2023-07-05T14:15:00Z">
            <w:rPr/>
          </w:rPrChange>
        </w:rPr>
      </w:pPr>
      <w:r w:rsidRPr="00E044DC">
        <w:rPr>
          <w:rFonts w:asciiTheme="minorHAnsi" w:hAnsiTheme="minorHAnsi"/>
          <w:b/>
          <w:sz w:val="22"/>
          <w:szCs w:val="22"/>
          <w:rPrChange w:id="497" w:author="TGJ2" w:date="2023-07-05T14:15:00Z">
            <w:rPr>
              <w:b/>
            </w:rPr>
          </w:rPrChange>
        </w:rPr>
        <w:t>POAT</w:t>
      </w:r>
      <w:r w:rsidRPr="00E044DC">
        <w:rPr>
          <w:rFonts w:asciiTheme="minorHAnsi" w:hAnsiTheme="minorHAnsi"/>
          <w:sz w:val="22"/>
          <w:szCs w:val="22"/>
          <w:rPrChange w:id="498" w:author="TGJ2" w:date="2023-07-05T14:15:00Z">
            <w:rPr/>
          </w:rPrChange>
        </w:rPr>
        <w:t xml:space="preserve"> - Programul Operațional Asistență Tehnică;</w:t>
      </w:r>
    </w:p>
    <w:p w14:paraId="6E006D7C" w14:textId="77777777" w:rsidR="004361CB" w:rsidRPr="00E044DC" w:rsidRDefault="004361CB" w:rsidP="004A2BAF">
      <w:pPr>
        <w:spacing w:line="276" w:lineRule="auto"/>
        <w:jc w:val="both"/>
        <w:rPr>
          <w:rFonts w:asciiTheme="minorHAnsi" w:hAnsiTheme="minorHAnsi"/>
          <w:sz w:val="22"/>
          <w:szCs w:val="22"/>
          <w:rPrChange w:id="499" w:author="TGJ2" w:date="2023-07-05T14:15:00Z">
            <w:rPr/>
          </w:rPrChange>
        </w:rPr>
      </w:pPr>
      <w:r w:rsidRPr="00E044DC">
        <w:rPr>
          <w:rFonts w:asciiTheme="minorHAnsi" w:hAnsiTheme="minorHAnsi"/>
          <w:b/>
          <w:sz w:val="22"/>
          <w:szCs w:val="22"/>
          <w:rPrChange w:id="500" w:author="TGJ2" w:date="2023-07-05T14:15:00Z">
            <w:rPr>
              <w:b/>
            </w:rPr>
          </w:rPrChange>
        </w:rPr>
        <w:t>POTJ</w:t>
      </w:r>
      <w:r w:rsidRPr="00E044DC">
        <w:rPr>
          <w:rFonts w:asciiTheme="minorHAnsi" w:hAnsiTheme="minorHAnsi"/>
          <w:sz w:val="22"/>
          <w:szCs w:val="22"/>
          <w:rPrChange w:id="501" w:author="TGJ2" w:date="2023-07-05T14:15:00Z">
            <w:rPr/>
          </w:rPrChange>
        </w:rPr>
        <w:t xml:space="preserve"> - Programul Operațional Tranziție Justă</w:t>
      </w:r>
      <w:r w:rsidR="00123F22" w:rsidRPr="00E044DC">
        <w:rPr>
          <w:rFonts w:asciiTheme="minorHAnsi" w:hAnsiTheme="minorHAnsi"/>
          <w:sz w:val="22"/>
          <w:szCs w:val="22"/>
          <w:rPrChange w:id="502" w:author="TGJ2" w:date="2023-07-05T14:15:00Z">
            <w:rPr/>
          </w:rPrChange>
        </w:rPr>
        <w:t>;</w:t>
      </w:r>
    </w:p>
    <w:p w14:paraId="21753059" w14:textId="77777777" w:rsidR="004361CB" w:rsidRPr="00E044DC" w:rsidRDefault="004361CB" w:rsidP="004A2BAF">
      <w:pPr>
        <w:spacing w:line="276" w:lineRule="auto"/>
        <w:jc w:val="both"/>
        <w:rPr>
          <w:rFonts w:asciiTheme="minorHAnsi" w:hAnsiTheme="minorHAnsi"/>
          <w:sz w:val="22"/>
          <w:szCs w:val="22"/>
          <w:rPrChange w:id="503" w:author="TGJ2" w:date="2023-07-05T14:15:00Z">
            <w:rPr/>
          </w:rPrChange>
        </w:rPr>
      </w:pPr>
      <w:r w:rsidRPr="00E044DC">
        <w:rPr>
          <w:rFonts w:asciiTheme="minorHAnsi" w:hAnsiTheme="minorHAnsi"/>
          <w:b/>
          <w:sz w:val="22"/>
          <w:szCs w:val="22"/>
          <w:rPrChange w:id="504" w:author="TGJ2" w:date="2023-07-05T14:15:00Z">
            <w:rPr>
              <w:b/>
            </w:rPr>
          </w:rPrChange>
        </w:rPr>
        <w:t>PNDL</w:t>
      </w:r>
      <w:r w:rsidRPr="00E044DC">
        <w:rPr>
          <w:rFonts w:asciiTheme="minorHAnsi" w:hAnsiTheme="minorHAnsi"/>
          <w:sz w:val="22"/>
          <w:szCs w:val="22"/>
          <w:rPrChange w:id="505" w:author="TGJ2" w:date="2023-07-05T14:15:00Z">
            <w:rPr/>
          </w:rPrChange>
        </w:rPr>
        <w:t xml:space="preserve"> - Programul Național Dezvoltare Locală</w:t>
      </w:r>
      <w:r w:rsidR="00123F22" w:rsidRPr="00E044DC">
        <w:rPr>
          <w:rFonts w:asciiTheme="minorHAnsi" w:hAnsiTheme="minorHAnsi"/>
          <w:sz w:val="22"/>
          <w:szCs w:val="22"/>
          <w:rPrChange w:id="506" w:author="TGJ2" w:date="2023-07-05T14:15:00Z">
            <w:rPr/>
          </w:rPrChange>
        </w:rPr>
        <w:t>;</w:t>
      </w:r>
    </w:p>
    <w:p w14:paraId="27CC9B61" w14:textId="77777777" w:rsidR="004361CB" w:rsidRPr="00E044DC" w:rsidRDefault="004361CB" w:rsidP="004A2BAF">
      <w:pPr>
        <w:spacing w:line="276" w:lineRule="auto"/>
        <w:jc w:val="both"/>
        <w:rPr>
          <w:rFonts w:asciiTheme="minorHAnsi" w:hAnsiTheme="minorHAnsi"/>
          <w:sz w:val="22"/>
          <w:szCs w:val="22"/>
          <w:rPrChange w:id="507" w:author="TGJ2" w:date="2023-07-05T14:15:00Z">
            <w:rPr/>
          </w:rPrChange>
        </w:rPr>
      </w:pPr>
      <w:r w:rsidRPr="00E044DC">
        <w:rPr>
          <w:rFonts w:asciiTheme="minorHAnsi" w:hAnsiTheme="minorHAnsi"/>
          <w:b/>
          <w:sz w:val="22"/>
          <w:szCs w:val="22"/>
          <w:rPrChange w:id="508" w:author="TGJ2" w:date="2023-07-05T14:15:00Z">
            <w:rPr>
              <w:b/>
            </w:rPr>
          </w:rPrChange>
        </w:rPr>
        <w:lastRenderedPageBreak/>
        <w:t xml:space="preserve">PNS </w:t>
      </w:r>
      <w:r w:rsidRPr="00E044DC">
        <w:rPr>
          <w:rFonts w:asciiTheme="minorHAnsi" w:hAnsiTheme="minorHAnsi"/>
          <w:sz w:val="22"/>
          <w:szCs w:val="22"/>
          <w:rPrChange w:id="509" w:author="TGJ2" w:date="2023-07-05T14:15:00Z">
            <w:rPr/>
          </w:rPrChange>
        </w:rPr>
        <w:t>- Programul Național Strategic</w:t>
      </w:r>
      <w:r w:rsidR="00123F22" w:rsidRPr="00E044DC">
        <w:rPr>
          <w:rFonts w:asciiTheme="minorHAnsi" w:hAnsiTheme="minorHAnsi"/>
          <w:sz w:val="22"/>
          <w:szCs w:val="22"/>
          <w:rPrChange w:id="510" w:author="TGJ2" w:date="2023-07-05T14:15:00Z">
            <w:rPr/>
          </w:rPrChange>
        </w:rPr>
        <w:t>;</w:t>
      </w:r>
    </w:p>
    <w:p w14:paraId="6F7191EE" w14:textId="1FADC31F" w:rsidR="004361CB" w:rsidRPr="00E044DC" w:rsidRDefault="004361CB" w:rsidP="004A2BAF">
      <w:pPr>
        <w:spacing w:line="276" w:lineRule="auto"/>
        <w:jc w:val="both"/>
        <w:rPr>
          <w:rFonts w:asciiTheme="minorHAnsi" w:hAnsiTheme="minorHAnsi"/>
          <w:sz w:val="22"/>
          <w:szCs w:val="22"/>
          <w:rPrChange w:id="511" w:author="TGJ2" w:date="2023-07-05T14:15:00Z">
            <w:rPr/>
          </w:rPrChange>
        </w:rPr>
      </w:pPr>
      <w:r w:rsidRPr="00E044DC">
        <w:rPr>
          <w:rFonts w:asciiTheme="minorHAnsi" w:hAnsiTheme="minorHAnsi"/>
          <w:b/>
          <w:sz w:val="22"/>
          <w:szCs w:val="22"/>
          <w:rPrChange w:id="512" w:author="TGJ2" w:date="2023-07-05T14:15:00Z">
            <w:rPr>
              <w:b/>
            </w:rPr>
          </w:rPrChange>
        </w:rPr>
        <w:t xml:space="preserve">PNRR </w:t>
      </w:r>
      <w:r w:rsidRPr="00E044DC">
        <w:rPr>
          <w:rFonts w:asciiTheme="minorHAnsi" w:hAnsiTheme="minorHAnsi"/>
          <w:sz w:val="22"/>
          <w:szCs w:val="22"/>
          <w:rPrChange w:id="513" w:author="TGJ2" w:date="2023-07-05T14:15:00Z">
            <w:rPr/>
          </w:rPrChange>
        </w:rPr>
        <w:t>- P</w:t>
      </w:r>
      <w:r w:rsidR="00BE094C" w:rsidRPr="00E044DC">
        <w:rPr>
          <w:rFonts w:asciiTheme="minorHAnsi" w:hAnsiTheme="minorHAnsi"/>
          <w:sz w:val="22"/>
          <w:szCs w:val="22"/>
          <w:rPrChange w:id="514" w:author="TGJ2" w:date="2023-07-05T14:15:00Z">
            <w:rPr/>
          </w:rPrChange>
        </w:rPr>
        <w:t>lan</w:t>
      </w:r>
      <w:r w:rsidR="00355EA8" w:rsidRPr="00E044DC">
        <w:rPr>
          <w:rFonts w:asciiTheme="minorHAnsi" w:hAnsiTheme="minorHAnsi"/>
          <w:sz w:val="22"/>
          <w:szCs w:val="22"/>
          <w:rPrChange w:id="515" w:author="TGJ2" w:date="2023-07-05T14:15:00Z">
            <w:rPr/>
          </w:rPrChange>
        </w:rPr>
        <w:t>ul</w:t>
      </w:r>
      <w:r w:rsidRPr="00E044DC">
        <w:rPr>
          <w:rFonts w:asciiTheme="minorHAnsi" w:hAnsiTheme="minorHAnsi"/>
          <w:sz w:val="22"/>
          <w:szCs w:val="22"/>
          <w:rPrChange w:id="516" w:author="TGJ2" w:date="2023-07-05T14:15:00Z">
            <w:rPr/>
          </w:rPrChange>
        </w:rPr>
        <w:t xml:space="preserve"> Național de Redresare și Reziliență</w:t>
      </w:r>
      <w:r w:rsidR="00123F22" w:rsidRPr="00E044DC">
        <w:rPr>
          <w:rFonts w:asciiTheme="minorHAnsi" w:hAnsiTheme="minorHAnsi"/>
          <w:sz w:val="22"/>
          <w:szCs w:val="22"/>
          <w:rPrChange w:id="517" w:author="TGJ2" w:date="2023-07-05T14:15:00Z">
            <w:rPr/>
          </w:rPrChange>
        </w:rPr>
        <w:t>;</w:t>
      </w:r>
    </w:p>
    <w:p w14:paraId="72F8526A" w14:textId="77777777" w:rsidR="004361CB" w:rsidRPr="00E044DC" w:rsidRDefault="004361CB" w:rsidP="004A2BAF">
      <w:pPr>
        <w:jc w:val="both"/>
        <w:rPr>
          <w:rFonts w:asciiTheme="minorHAnsi" w:eastAsia="SimSun" w:hAnsiTheme="minorHAnsi"/>
          <w:bCs/>
          <w:sz w:val="22"/>
          <w:szCs w:val="22"/>
          <w:rPrChange w:id="518" w:author="TGJ2" w:date="2023-07-05T14:15:00Z">
            <w:rPr>
              <w:rFonts w:eastAsia="SimSun"/>
              <w:bCs/>
            </w:rPr>
          </w:rPrChange>
        </w:rPr>
      </w:pPr>
      <w:r w:rsidRPr="00E044DC">
        <w:rPr>
          <w:rFonts w:asciiTheme="minorHAnsi" w:eastAsia="SimSun" w:hAnsiTheme="minorHAnsi"/>
          <w:b/>
          <w:bCs/>
          <w:sz w:val="22"/>
          <w:szCs w:val="22"/>
          <w:rPrChange w:id="519" w:author="TGJ2" w:date="2023-07-05T14:15:00Z">
            <w:rPr>
              <w:rFonts w:eastAsia="SimSun"/>
              <w:b/>
              <w:bCs/>
            </w:rPr>
          </w:rPrChange>
        </w:rPr>
        <w:t>PAED</w:t>
      </w:r>
      <w:r w:rsidRPr="00E044DC">
        <w:rPr>
          <w:rFonts w:asciiTheme="minorHAnsi" w:eastAsia="SimSun" w:hAnsiTheme="minorHAnsi"/>
          <w:bCs/>
          <w:sz w:val="22"/>
          <w:szCs w:val="22"/>
          <w:rPrChange w:id="520" w:author="TGJ2" w:date="2023-07-05T14:15:00Z">
            <w:rPr>
              <w:rFonts w:eastAsia="SimSun"/>
              <w:bCs/>
            </w:rPr>
          </w:rPrChange>
        </w:rPr>
        <w:t xml:space="preserve"> - Planuri de A</w:t>
      </w:r>
      <w:r w:rsidR="00123F22" w:rsidRPr="00E044DC">
        <w:rPr>
          <w:rFonts w:asciiTheme="minorHAnsi" w:eastAsia="SimSun" w:hAnsiTheme="minorHAnsi"/>
          <w:bCs/>
          <w:sz w:val="22"/>
          <w:szCs w:val="22"/>
          <w:rPrChange w:id="521" w:author="TGJ2" w:date="2023-07-05T14:15:00Z">
            <w:rPr>
              <w:rFonts w:eastAsia="SimSun"/>
              <w:bCs/>
            </w:rPr>
          </w:rPrChange>
        </w:rPr>
        <w:t>cțiune privind Energia Durabilă;</w:t>
      </w:r>
    </w:p>
    <w:p w14:paraId="0621CEF4" w14:textId="77777777" w:rsidR="004361CB" w:rsidRPr="00E044DC" w:rsidRDefault="004361CB" w:rsidP="004A2BAF">
      <w:pPr>
        <w:jc w:val="both"/>
        <w:rPr>
          <w:rFonts w:asciiTheme="minorHAnsi" w:hAnsiTheme="minorHAnsi"/>
          <w:sz w:val="22"/>
          <w:szCs w:val="22"/>
          <w:rPrChange w:id="522" w:author="TGJ2" w:date="2023-07-05T14:15:00Z">
            <w:rPr/>
          </w:rPrChange>
        </w:rPr>
      </w:pPr>
      <w:r w:rsidRPr="00E044DC">
        <w:rPr>
          <w:rFonts w:asciiTheme="minorHAnsi" w:hAnsiTheme="minorHAnsi"/>
          <w:b/>
          <w:sz w:val="22"/>
          <w:szCs w:val="22"/>
          <w:rPrChange w:id="523" w:author="TGJ2" w:date="2023-07-05T14:15:00Z">
            <w:rPr>
              <w:b/>
            </w:rPr>
          </w:rPrChange>
        </w:rPr>
        <w:t xml:space="preserve">PIB </w:t>
      </w:r>
      <w:r w:rsidRPr="00E044DC">
        <w:rPr>
          <w:rFonts w:asciiTheme="minorHAnsi" w:hAnsiTheme="minorHAnsi"/>
          <w:sz w:val="22"/>
          <w:szCs w:val="22"/>
          <w:rPrChange w:id="524" w:author="TGJ2" w:date="2023-07-05T14:15:00Z">
            <w:rPr/>
          </w:rPrChange>
        </w:rPr>
        <w:t>- Produs Intern Brut</w:t>
      </w:r>
      <w:r w:rsidR="00123F22" w:rsidRPr="00E044DC">
        <w:rPr>
          <w:rFonts w:asciiTheme="minorHAnsi" w:hAnsiTheme="minorHAnsi"/>
          <w:sz w:val="22"/>
          <w:szCs w:val="22"/>
          <w:rPrChange w:id="525" w:author="TGJ2" w:date="2023-07-05T14:15:00Z">
            <w:rPr/>
          </w:rPrChange>
        </w:rPr>
        <w:t>;</w:t>
      </w:r>
    </w:p>
    <w:p w14:paraId="5A0D1D7D" w14:textId="77777777" w:rsidR="004361CB" w:rsidRPr="00E044DC" w:rsidRDefault="004361CB" w:rsidP="004A2BAF">
      <w:pPr>
        <w:jc w:val="both"/>
        <w:rPr>
          <w:rFonts w:asciiTheme="minorHAnsi" w:hAnsiTheme="minorHAnsi"/>
          <w:sz w:val="22"/>
          <w:szCs w:val="22"/>
          <w:rPrChange w:id="526" w:author="TGJ2" w:date="2023-07-05T14:15:00Z">
            <w:rPr/>
          </w:rPrChange>
        </w:rPr>
      </w:pPr>
      <w:r w:rsidRPr="00E044DC">
        <w:rPr>
          <w:rFonts w:asciiTheme="minorHAnsi" w:hAnsiTheme="minorHAnsi"/>
          <w:b/>
          <w:sz w:val="22"/>
          <w:szCs w:val="22"/>
          <w:rPrChange w:id="527" w:author="TGJ2" w:date="2023-07-05T14:15:00Z">
            <w:rPr>
              <w:b/>
            </w:rPr>
          </w:rPrChange>
        </w:rPr>
        <w:t xml:space="preserve">PDR </w:t>
      </w:r>
      <w:r w:rsidRPr="00E044DC">
        <w:rPr>
          <w:rFonts w:asciiTheme="minorHAnsi" w:hAnsiTheme="minorHAnsi"/>
          <w:sz w:val="22"/>
          <w:szCs w:val="22"/>
          <w:rPrChange w:id="528" w:author="TGJ2" w:date="2023-07-05T14:15:00Z">
            <w:rPr/>
          </w:rPrChange>
        </w:rPr>
        <w:t>- Planul de Dezvoltare Regională</w:t>
      </w:r>
      <w:r w:rsidR="002A15A4" w:rsidRPr="00E044DC">
        <w:rPr>
          <w:rFonts w:asciiTheme="minorHAnsi" w:hAnsiTheme="minorHAnsi"/>
          <w:sz w:val="22"/>
          <w:szCs w:val="22"/>
          <w:rPrChange w:id="529" w:author="TGJ2" w:date="2023-07-05T14:15:00Z">
            <w:rPr/>
          </w:rPrChange>
        </w:rPr>
        <w:t xml:space="preserve"> SV Oltenia</w:t>
      </w:r>
      <w:r w:rsidR="00123F22" w:rsidRPr="00E044DC">
        <w:rPr>
          <w:rFonts w:asciiTheme="minorHAnsi" w:hAnsiTheme="minorHAnsi"/>
          <w:sz w:val="22"/>
          <w:szCs w:val="22"/>
          <w:rPrChange w:id="530" w:author="TGJ2" w:date="2023-07-05T14:15:00Z">
            <w:rPr/>
          </w:rPrChange>
        </w:rPr>
        <w:t>;</w:t>
      </w:r>
    </w:p>
    <w:p w14:paraId="44311CC0" w14:textId="25D9B131" w:rsidR="004361CB" w:rsidRPr="00E044DC" w:rsidRDefault="004361CB" w:rsidP="004A2BAF">
      <w:pPr>
        <w:jc w:val="both"/>
        <w:rPr>
          <w:rFonts w:asciiTheme="minorHAnsi" w:hAnsiTheme="minorHAnsi"/>
          <w:sz w:val="22"/>
          <w:szCs w:val="22"/>
          <w:rPrChange w:id="531" w:author="TGJ2" w:date="2023-07-05T14:15:00Z">
            <w:rPr/>
          </w:rPrChange>
        </w:rPr>
      </w:pPr>
      <w:r w:rsidRPr="00E044DC">
        <w:rPr>
          <w:rFonts w:asciiTheme="minorHAnsi" w:hAnsiTheme="minorHAnsi"/>
          <w:b/>
          <w:sz w:val="22"/>
          <w:szCs w:val="22"/>
          <w:rPrChange w:id="532" w:author="TGJ2" w:date="2023-07-05T14:15:00Z">
            <w:rPr>
              <w:b/>
            </w:rPr>
          </w:rPrChange>
        </w:rPr>
        <w:t>PIB</w:t>
      </w:r>
      <w:r w:rsidRPr="00E044DC">
        <w:rPr>
          <w:rFonts w:asciiTheme="minorHAnsi" w:hAnsiTheme="minorHAnsi"/>
          <w:sz w:val="22"/>
          <w:szCs w:val="22"/>
          <w:rPrChange w:id="533" w:author="TGJ2" w:date="2023-07-05T14:15:00Z">
            <w:rPr/>
          </w:rPrChange>
        </w:rPr>
        <w:t xml:space="preserve"> - Produs Intern Brut</w:t>
      </w:r>
      <w:r w:rsidR="00BE094C" w:rsidRPr="00E044DC">
        <w:rPr>
          <w:rFonts w:asciiTheme="minorHAnsi" w:hAnsiTheme="minorHAnsi"/>
          <w:sz w:val="22"/>
          <w:szCs w:val="22"/>
          <w:rPrChange w:id="534" w:author="TGJ2" w:date="2023-07-05T14:15:00Z">
            <w:rPr/>
          </w:rPrChange>
        </w:rPr>
        <w:t xml:space="preserve"> </w:t>
      </w:r>
      <w:r w:rsidRPr="00E044DC">
        <w:rPr>
          <w:rFonts w:asciiTheme="minorHAnsi" w:hAnsiTheme="minorHAnsi"/>
          <w:sz w:val="22"/>
          <w:szCs w:val="22"/>
          <w:rPrChange w:id="535" w:author="TGJ2" w:date="2023-07-05T14:15:00Z">
            <w:rPr/>
          </w:rPrChange>
        </w:rPr>
        <w:t>(GDP)</w:t>
      </w:r>
      <w:r w:rsidR="00123F22" w:rsidRPr="00E044DC">
        <w:rPr>
          <w:rFonts w:asciiTheme="minorHAnsi" w:hAnsiTheme="minorHAnsi"/>
          <w:sz w:val="22"/>
          <w:szCs w:val="22"/>
          <w:rPrChange w:id="536" w:author="TGJ2" w:date="2023-07-05T14:15:00Z">
            <w:rPr/>
          </w:rPrChange>
        </w:rPr>
        <w:t>;</w:t>
      </w:r>
    </w:p>
    <w:p w14:paraId="2B28D183" w14:textId="77777777" w:rsidR="004361CB" w:rsidRPr="00E044DC" w:rsidRDefault="004361CB" w:rsidP="004A2BAF">
      <w:pPr>
        <w:jc w:val="both"/>
        <w:rPr>
          <w:rFonts w:asciiTheme="minorHAnsi" w:hAnsiTheme="minorHAnsi"/>
          <w:sz w:val="22"/>
          <w:szCs w:val="22"/>
          <w:rPrChange w:id="537" w:author="TGJ2" w:date="2023-07-05T14:15:00Z">
            <w:rPr/>
          </w:rPrChange>
        </w:rPr>
      </w:pPr>
      <w:r w:rsidRPr="00E044DC">
        <w:rPr>
          <w:rFonts w:asciiTheme="minorHAnsi" w:hAnsiTheme="minorHAnsi"/>
          <w:b/>
          <w:sz w:val="22"/>
          <w:szCs w:val="22"/>
          <w:rPrChange w:id="538" w:author="TGJ2" w:date="2023-07-05T14:15:00Z">
            <w:rPr>
              <w:b/>
            </w:rPr>
          </w:rPrChange>
        </w:rPr>
        <w:t>PIEE</w:t>
      </w:r>
      <w:r w:rsidRPr="00E044DC">
        <w:rPr>
          <w:rFonts w:asciiTheme="minorHAnsi" w:hAnsiTheme="minorHAnsi"/>
          <w:sz w:val="22"/>
          <w:szCs w:val="22"/>
          <w:rPrChange w:id="539" w:author="TGJ2" w:date="2023-07-05T14:15:00Z">
            <w:rPr/>
          </w:rPrChange>
        </w:rPr>
        <w:t xml:space="preserve"> - Programul de Îmbunătățire a Eficienței Energetice</w:t>
      </w:r>
      <w:r w:rsidR="00123F22" w:rsidRPr="00E044DC">
        <w:rPr>
          <w:rFonts w:asciiTheme="minorHAnsi" w:hAnsiTheme="minorHAnsi"/>
          <w:sz w:val="22"/>
          <w:szCs w:val="22"/>
          <w:rPrChange w:id="540" w:author="TGJ2" w:date="2023-07-05T14:15:00Z">
            <w:rPr/>
          </w:rPrChange>
        </w:rPr>
        <w:t>;</w:t>
      </w:r>
      <w:r w:rsidRPr="00E044DC">
        <w:rPr>
          <w:rFonts w:asciiTheme="minorHAnsi" w:hAnsiTheme="minorHAnsi"/>
          <w:sz w:val="22"/>
          <w:szCs w:val="22"/>
          <w:rPrChange w:id="541" w:author="TGJ2" w:date="2023-07-05T14:15:00Z">
            <w:rPr/>
          </w:rPrChange>
        </w:rPr>
        <w:t xml:space="preserve"> </w:t>
      </w:r>
    </w:p>
    <w:p w14:paraId="57FA474F" w14:textId="77777777" w:rsidR="004361CB" w:rsidRPr="00E044DC" w:rsidRDefault="004361CB" w:rsidP="004A2BAF">
      <w:pPr>
        <w:jc w:val="both"/>
        <w:rPr>
          <w:rFonts w:asciiTheme="minorHAnsi" w:hAnsiTheme="minorHAnsi"/>
          <w:sz w:val="22"/>
          <w:szCs w:val="22"/>
          <w:rPrChange w:id="542" w:author="TGJ2" w:date="2023-07-05T14:15:00Z">
            <w:rPr/>
          </w:rPrChange>
        </w:rPr>
      </w:pPr>
      <w:r w:rsidRPr="00E044DC">
        <w:rPr>
          <w:rFonts w:asciiTheme="minorHAnsi" w:hAnsiTheme="minorHAnsi"/>
          <w:b/>
          <w:sz w:val="22"/>
          <w:szCs w:val="22"/>
          <w:rPrChange w:id="543" w:author="TGJ2" w:date="2023-07-05T14:15:00Z">
            <w:rPr>
              <w:b/>
            </w:rPr>
          </w:rPrChange>
        </w:rPr>
        <w:t>PMUD</w:t>
      </w:r>
      <w:r w:rsidRPr="00E044DC">
        <w:rPr>
          <w:rFonts w:asciiTheme="minorHAnsi" w:hAnsiTheme="minorHAnsi"/>
          <w:sz w:val="22"/>
          <w:szCs w:val="22"/>
          <w:rPrChange w:id="544" w:author="TGJ2" w:date="2023-07-05T14:15:00Z">
            <w:rPr/>
          </w:rPrChange>
        </w:rPr>
        <w:t xml:space="preserve"> - Plan de mobilitate urbană durabilă</w:t>
      </w:r>
      <w:r w:rsidR="00123F22" w:rsidRPr="00E044DC">
        <w:rPr>
          <w:rFonts w:asciiTheme="minorHAnsi" w:hAnsiTheme="minorHAnsi"/>
          <w:sz w:val="22"/>
          <w:szCs w:val="22"/>
          <w:rPrChange w:id="545" w:author="TGJ2" w:date="2023-07-05T14:15:00Z">
            <w:rPr/>
          </w:rPrChange>
        </w:rPr>
        <w:t>;</w:t>
      </w:r>
    </w:p>
    <w:p w14:paraId="378E8ECC" w14:textId="77777777" w:rsidR="004361CB" w:rsidRPr="00E044DC" w:rsidRDefault="004361CB" w:rsidP="004A2BAF">
      <w:pPr>
        <w:jc w:val="both"/>
        <w:rPr>
          <w:rFonts w:asciiTheme="minorHAnsi" w:hAnsiTheme="minorHAnsi"/>
          <w:sz w:val="22"/>
          <w:szCs w:val="22"/>
          <w:rPrChange w:id="546" w:author="TGJ2" w:date="2023-07-05T14:15:00Z">
            <w:rPr/>
          </w:rPrChange>
        </w:rPr>
      </w:pPr>
      <w:r w:rsidRPr="00E044DC">
        <w:rPr>
          <w:rFonts w:asciiTheme="minorHAnsi" w:hAnsiTheme="minorHAnsi"/>
          <w:b/>
          <w:sz w:val="22"/>
          <w:szCs w:val="22"/>
          <w:rPrChange w:id="547" w:author="TGJ2" w:date="2023-07-05T14:15:00Z">
            <w:rPr>
              <w:b/>
            </w:rPr>
          </w:rPrChange>
        </w:rPr>
        <w:t xml:space="preserve">PNIESC </w:t>
      </w:r>
      <w:r w:rsidRPr="00E044DC">
        <w:rPr>
          <w:rFonts w:asciiTheme="minorHAnsi" w:hAnsiTheme="minorHAnsi"/>
          <w:sz w:val="22"/>
          <w:szCs w:val="22"/>
          <w:rPrChange w:id="548" w:author="TGJ2" w:date="2023-07-05T14:15:00Z">
            <w:rPr/>
          </w:rPrChange>
        </w:rPr>
        <w:t>- Planul Național Integrat în domeniul Energiei și Schimbărilor Climatice 2021-2030</w:t>
      </w:r>
      <w:r w:rsidR="00123F22" w:rsidRPr="00E044DC">
        <w:rPr>
          <w:rFonts w:asciiTheme="minorHAnsi" w:hAnsiTheme="minorHAnsi"/>
          <w:sz w:val="22"/>
          <w:szCs w:val="22"/>
          <w:rPrChange w:id="549" w:author="TGJ2" w:date="2023-07-05T14:15:00Z">
            <w:rPr/>
          </w:rPrChange>
        </w:rPr>
        <w:t>;</w:t>
      </w:r>
    </w:p>
    <w:p w14:paraId="7308ED91" w14:textId="77777777" w:rsidR="004361CB" w:rsidRPr="00E044DC" w:rsidRDefault="004361CB" w:rsidP="004A2BAF">
      <w:pPr>
        <w:jc w:val="both"/>
        <w:rPr>
          <w:rFonts w:asciiTheme="minorHAnsi" w:hAnsiTheme="minorHAnsi"/>
          <w:sz w:val="22"/>
          <w:szCs w:val="22"/>
          <w:rPrChange w:id="550" w:author="TGJ2" w:date="2023-07-05T14:15:00Z">
            <w:rPr/>
          </w:rPrChange>
        </w:rPr>
      </w:pPr>
      <w:r w:rsidRPr="00E044DC">
        <w:rPr>
          <w:rFonts w:asciiTheme="minorHAnsi" w:hAnsiTheme="minorHAnsi"/>
          <w:b/>
          <w:sz w:val="22"/>
          <w:szCs w:val="22"/>
          <w:rPrChange w:id="551" w:author="TGJ2" w:date="2023-07-05T14:15:00Z">
            <w:rPr>
              <w:b/>
            </w:rPr>
          </w:rPrChange>
        </w:rPr>
        <w:t xml:space="preserve">PT </w:t>
      </w:r>
      <w:r w:rsidRPr="00E044DC">
        <w:rPr>
          <w:rFonts w:asciiTheme="minorHAnsi" w:hAnsiTheme="minorHAnsi"/>
          <w:sz w:val="22"/>
          <w:szCs w:val="22"/>
          <w:rPrChange w:id="552" w:author="TGJ2" w:date="2023-07-05T14:15:00Z">
            <w:rPr/>
          </w:rPrChange>
        </w:rPr>
        <w:t>- Proiect tehnic</w:t>
      </w:r>
      <w:r w:rsidR="00123F22" w:rsidRPr="00E044DC">
        <w:rPr>
          <w:rFonts w:asciiTheme="minorHAnsi" w:hAnsiTheme="minorHAnsi"/>
          <w:sz w:val="22"/>
          <w:szCs w:val="22"/>
          <w:rPrChange w:id="553" w:author="TGJ2" w:date="2023-07-05T14:15:00Z">
            <w:rPr/>
          </w:rPrChange>
        </w:rPr>
        <w:t>;</w:t>
      </w:r>
    </w:p>
    <w:p w14:paraId="388EBC20" w14:textId="77777777" w:rsidR="004361CB" w:rsidRPr="00E044DC" w:rsidRDefault="004361CB" w:rsidP="004A2BAF">
      <w:pPr>
        <w:jc w:val="both"/>
        <w:rPr>
          <w:rFonts w:asciiTheme="minorHAnsi" w:hAnsiTheme="minorHAnsi"/>
          <w:sz w:val="22"/>
          <w:szCs w:val="22"/>
          <w:rPrChange w:id="554" w:author="TGJ2" w:date="2023-07-05T14:15:00Z">
            <w:rPr/>
          </w:rPrChange>
        </w:rPr>
      </w:pPr>
      <w:r w:rsidRPr="00E044DC">
        <w:rPr>
          <w:rFonts w:asciiTheme="minorHAnsi" w:hAnsiTheme="minorHAnsi"/>
          <w:b/>
          <w:sz w:val="22"/>
          <w:szCs w:val="22"/>
          <w:rPrChange w:id="555" w:author="TGJ2" w:date="2023-07-05T14:15:00Z">
            <w:rPr>
              <w:b/>
            </w:rPr>
          </w:rPrChange>
        </w:rPr>
        <w:t>PUG</w:t>
      </w:r>
      <w:r w:rsidRPr="00E044DC">
        <w:rPr>
          <w:rFonts w:asciiTheme="minorHAnsi" w:hAnsiTheme="minorHAnsi"/>
          <w:sz w:val="22"/>
          <w:szCs w:val="22"/>
          <w:rPrChange w:id="556" w:author="TGJ2" w:date="2023-07-05T14:15:00Z">
            <w:rPr/>
          </w:rPrChange>
        </w:rPr>
        <w:t xml:space="preserve"> - Planul urbanistic general</w:t>
      </w:r>
      <w:r w:rsidR="00123F22" w:rsidRPr="00E044DC">
        <w:rPr>
          <w:rFonts w:asciiTheme="minorHAnsi" w:hAnsiTheme="minorHAnsi"/>
          <w:sz w:val="22"/>
          <w:szCs w:val="22"/>
          <w:rPrChange w:id="557" w:author="TGJ2" w:date="2023-07-05T14:15:00Z">
            <w:rPr/>
          </w:rPrChange>
        </w:rPr>
        <w:t>;</w:t>
      </w:r>
    </w:p>
    <w:p w14:paraId="56D3F98E" w14:textId="77777777" w:rsidR="004361CB" w:rsidRPr="00E044DC" w:rsidRDefault="004361CB" w:rsidP="004A2BAF">
      <w:pPr>
        <w:jc w:val="both"/>
        <w:rPr>
          <w:rFonts w:asciiTheme="minorHAnsi" w:hAnsiTheme="minorHAnsi"/>
          <w:sz w:val="22"/>
          <w:szCs w:val="22"/>
          <w:rPrChange w:id="558" w:author="TGJ2" w:date="2023-07-05T14:15:00Z">
            <w:rPr/>
          </w:rPrChange>
        </w:rPr>
      </w:pPr>
      <w:r w:rsidRPr="00E044DC">
        <w:rPr>
          <w:rFonts w:asciiTheme="minorHAnsi" w:hAnsiTheme="minorHAnsi"/>
          <w:b/>
          <w:sz w:val="22"/>
          <w:szCs w:val="22"/>
          <w:rPrChange w:id="559" w:author="TGJ2" w:date="2023-07-05T14:15:00Z">
            <w:rPr>
              <w:b/>
            </w:rPr>
          </w:rPrChange>
        </w:rPr>
        <w:t xml:space="preserve">PUZ </w:t>
      </w:r>
      <w:r w:rsidRPr="00E044DC">
        <w:rPr>
          <w:rFonts w:asciiTheme="minorHAnsi" w:hAnsiTheme="minorHAnsi"/>
          <w:sz w:val="22"/>
          <w:szCs w:val="22"/>
          <w:rPrChange w:id="560" w:author="TGJ2" w:date="2023-07-05T14:15:00Z">
            <w:rPr/>
          </w:rPrChange>
        </w:rPr>
        <w:t>- Planul urbanistic zona</w:t>
      </w:r>
      <w:r w:rsidR="00123F22" w:rsidRPr="00E044DC">
        <w:rPr>
          <w:rFonts w:asciiTheme="minorHAnsi" w:hAnsiTheme="minorHAnsi"/>
          <w:sz w:val="22"/>
          <w:szCs w:val="22"/>
          <w:rPrChange w:id="561" w:author="TGJ2" w:date="2023-07-05T14:15:00Z">
            <w:rPr/>
          </w:rPrChange>
        </w:rPr>
        <w:t>;</w:t>
      </w:r>
      <w:r w:rsidRPr="00E044DC">
        <w:rPr>
          <w:rFonts w:asciiTheme="minorHAnsi" w:hAnsiTheme="minorHAnsi"/>
          <w:sz w:val="22"/>
          <w:szCs w:val="22"/>
          <w:rPrChange w:id="562" w:author="TGJ2" w:date="2023-07-05T14:15:00Z">
            <w:rPr/>
          </w:rPrChange>
        </w:rPr>
        <w:t>l</w:t>
      </w:r>
    </w:p>
    <w:p w14:paraId="1D19A5F0" w14:textId="77777777" w:rsidR="002A15A4" w:rsidRPr="00E044DC" w:rsidRDefault="002A15A4" w:rsidP="004A2BAF">
      <w:pPr>
        <w:jc w:val="both"/>
        <w:rPr>
          <w:rFonts w:asciiTheme="minorHAnsi" w:hAnsiTheme="minorHAnsi"/>
          <w:sz w:val="22"/>
          <w:szCs w:val="22"/>
          <w:rPrChange w:id="563" w:author="TGJ2" w:date="2023-07-05T14:15:00Z">
            <w:rPr/>
          </w:rPrChange>
        </w:rPr>
      </w:pPr>
    </w:p>
    <w:p w14:paraId="7BFFAA7F" w14:textId="77777777" w:rsidR="002A15A4" w:rsidRPr="00E044DC" w:rsidRDefault="002A15A4" w:rsidP="004A2BAF">
      <w:pPr>
        <w:jc w:val="both"/>
        <w:rPr>
          <w:rFonts w:asciiTheme="minorHAnsi" w:hAnsiTheme="minorHAnsi"/>
          <w:sz w:val="22"/>
          <w:szCs w:val="22"/>
          <w:rPrChange w:id="564" w:author="TGJ2" w:date="2023-07-05T14:15:00Z">
            <w:rPr/>
          </w:rPrChange>
        </w:rPr>
      </w:pPr>
      <w:r w:rsidRPr="00E044DC">
        <w:rPr>
          <w:rFonts w:asciiTheme="minorHAnsi" w:hAnsiTheme="minorHAnsi"/>
          <w:b/>
          <w:sz w:val="22"/>
          <w:szCs w:val="22"/>
          <w:rPrChange w:id="565" w:author="TGJ2" w:date="2023-07-05T14:15:00Z">
            <w:rPr>
              <w:b/>
            </w:rPr>
          </w:rPrChange>
        </w:rPr>
        <w:t>RegAS</w:t>
      </w:r>
      <w:r w:rsidRPr="00E044DC">
        <w:rPr>
          <w:rFonts w:asciiTheme="minorHAnsi" w:hAnsiTheme="minorHAnsi"/>
          <w:sz w:val="22"/>
          <w:szCs w:val="22"/>
          <w:rPrChange w:id="566" w:author="TGJ2" w:date="2023-07-05T14:15:00Z">
            <w:rPr/>
          </w:rPrChange>
        </w:rPr>
        <w:t xml:space="preserve"> - Registrul Ajutoarelor de Stat</w:t>
      </w:r>
      <w:r w:rsidR="00123F22" w:rsidRPr="00E044DC">
        <w:rPr>
          <w:rFonts w:asciiTheme="minorHAnsi" w:hAnsiTheme="minorHAnsi"/>
          <w:sz w:val="22"/>
          <w:szCs w:val="22"/>
          <w:rPrChange w:id="567" w:author="TGJ2" w:date="2023-07-05T14:15:00Z">
            <w:rPr/>
          </w:rPrChange>
        </w:rPr>
        <w:t>;</w:t>
      </w:r>
    </w:p>
    <w:p w14:paraId="1A3CC0D3" w14:textId="77777777" w:rsidR="002A15A4" w:rsidRPr="00E044DC" w:rsidRDefault="002A15A4" w:rsidP="004A2BAF">
      <w:pPr>
        <w:jc w:val="both"/>
        <w:rPr>
          <w:rFonts w:asciiTheme="minorHAnsi" w:hAnsiTheme="minorHAnsi"/>
          <w:sz w:val="22"/>
          <w:szCs w:val="22"/>
          <w:rPrChange w:id="568" w:author="TGJ2" w:date="2023-07-05T14:15:00Z">
            <w:rPr/>
          </w:rPrChange>
        </w:rPr>
      </w:pPr>
      <w:r w:rsidRPr="00E044DC">
        <w:rPr>
          <w:rFonts w:asciiTheme="minorHAnsi" w:hAnsiTheme="minorHAnsi"/>
          <w:b/>
          <w:sz w:val="22"/>
          <w:szCs w:val="22"/>
          <w:rPrChange w:id="569" w:author="TGJ2" w:date="2023-07-05T14:15:00Z">
            <w:rPr>
              <w:b/>
            </w:rPr>
          </w:rPrChange>
        </w:rPr>
        <w:t>RȚ</w:t>
      </w:r>
      <w:r w:rsidRPr="00E044DC">
        <w:rPr>
          <w:rFonts w:asciiTheme="minorHAnsi" w:hAnsiTheme="minorHAnsi"/>
          <w:sz w:val="22"/>
          <w:szCs w:val="22"/>
          <w:rPrChange w:id="570" w:author="TGJ2" w:date="2023-07-05T14:15:00Z">
            <w:rPr/>
          </w:rPrChange>
        </w:rPr>
        <w:t xml:space="preserve"> -</w:t>
      </w:r>
      <w:r w:rsidR="00123F22" w:rsidRPr="00E044DC">
        <w:rPr>
          <w:rFonts w:asciiTheme="minorHAnsi" w:hAnsiTheme="minorHAnsi"/>
          <w:sz w:val="22"/>
          <w:szCs w:val="22"/>
          <w:rPrChange w:id="571" w:author="TGJ2" w:date="2023-07-05T14:15:00Z">
            <w:rPr/>
          </w:rPrChange>
        </w:rPr>
        <w:t xml:space="preserve"> Raportul de Țară;</w:t>
      </w:r>
    </w:p>
    <w:p w14:paraId="27BE2DB4" w14:textId="77777777" w:rsidR="002A15A4" w:rsidRPr="00E044DC" w:rsidRDefault="002A15A4" w:rsidP="004A2BAF">
      <w:pPr>
        <w:jc w:val="both"/>
        <w:rPr>
          <w:rFonts w:asciiTheme="minorHAnsi" w:hAnsiTheme="minorHAnsi"/>
          <w:sz w:val="22"/>
          <w:szCs w:val="22"/>
          <w:rPrChange w:id="572" w:author="TGJ2" w:date="2023-07-05T14:15:00Z">
            <w:rPr>
              <w:szCs w:val="20"/>
            </w:rPr>
          </w:rPrChange>
        </w:rPr>
      </w:pPr>
      <w:r w:rsidRPr="00E044DC">
        <w:rPr>
          <w:rFonts w:asciiTheme="minorHAnsi" w:hAnsiTheme="minorHAnsi"/>
          <w:b/>
          <w:sz w:val="22"/>
          <w:szCs w:val="22"/>
          <w:rPrChange w:id="573" w:author="TGJ2" w:date="2023-07-05T14:15:00Z">
            <w:rPr>
              <w:b/>
              <w:szCs w:val="20"/>
            </w:rPr>
          </w:rPrChange>
        </w:rPr>
        <w:t>RIS3</w:t>
      </w:r>
      <w:r w:rsidRPr="00E044DC">
        <w:rPr>
          <w:rFonts w:asciiTheme="minorHAnsi" w:hAnsiTheme="minorHAnsi"/>
          <w:sz w:val="22"/>
          <w:szCs w:val="22"/>
          <w:rPrChange w:id="574" w:author="TGJ2" w:date="2023-07-05T14:15:00Z">
            <w:rPr>
              <w:szCs w:val="20"/>
            </w:rPr>
          </w:rPrChange>
        </w:rPr>
        <w:t xml:space="preserve"> - Strategia regională de inovare pentru specializare inteligentă; </w:t>
      </w:r>
    </w:p>
    <w:p w14:paraId="45EC1E11" w14:textId="77777777" w:rsidR="00422194" w:rsidRPr="00E044DC" w:rsidRDefault="00422194" w:rsidP="004A2BAF">
      <w:pPr>
        <w:jc w:val="both"/>
        <w:rPr>
          <w:rFonts w:asciiTheme="minorHAnsi" w:hAnsiTheme="minorHAnsi"/>
          <w:sz w:val="22"/>
          <w:szCs w:val="22"/>
          <w:rPrChange w:id="575" w:author="TGJ2" w:date="2023-07-05T14:15:00Z">
            <w:rPr>
              <w:szCs w:val="20"/>
            </w:rPr>
          </w:rPrChange>
        </w:rPr>
      </w:pPr>
      <w:r w:rsidRPr="00E044DC">
        <w:rPr>
          <w:rFonts w:asciiTheme="minorHAnsi" w:hAnsiTheme="minorHAnsi"/>
          <w:b/>
          <w:sz w:val="22"/>
          <w:szCs w:val="22"/>
          <w:rPrChange w:id="576" w:author="TGJ2" w:date="2023-07-05T14:15:00Z">
            <w:rPr>
              <w:b/>
              <w:szCs w:val="20"/>
            </w:rPr>
          </w:rPrChange>
        </w:rPr>
        <w:t>RF</w:t>
      </w:r>
      <w:r w:rsidRPr="00E044DC">
        <w:rPr>
          <w:rFonts w:asciiTheme="minorHAnsi" w:hAnsiTheme="minorHAnsi"/>
          <w:sz w:val="22"/>
          <w:szCs w:val="22"/>
          <w:rPrChange w:id="577" w:author="TGJ2" w:date="2023-07-05T14:15:00Z">
            <w:rPr>
              <w:szCs w:val="20"/>
            </w:rPr>
          </w:rPrChange>
        </w:rPr>
        <w:t xml:space="preserve"> - Regulamentul financiar</w:t>
      </w:r>
      <w:r w:rsidR="00123F22" w:rsidRPr="00E044DC">
        <w:rPr>
          <w:rFonts w:asciiTheme="minorHAnsi" w:hAnsiTheme="minorHAnsi"/>
          <w:sz w:val="22"/>
          <w:szCs w:val="22"/>
          <w:rPrChange w:id="578" w:author="TGJ2" w:date="2023-07-05T14:15:00Z">
            <w:rPr>
              <w:szCs w:val="20"/>
            </w:rPr>
          </w:rPrChange>
        </w:rPr>
        <w:t>;</w:t>
      </w:r>
      <w:r w:rsidRPr="00E044DC">
        <w:rPr>
          <w:rFonts w:asciiTheme="minorHAnsi" w:hAnsiTheme="minorHAnsi"/>
          <w:sz w:val="22"/>
          <w:szCs w:val="22"/>
          <w:rPrChange w:id="579" w:author="TGJ2" w:date="2023-07-05T14:15:00Z">
            <w:rPr>
              <w:szCs w:val="20"/>
            </w:rPr>
          </w:rPrChange>
        </w:rPr>
        <w:t xml:space="preserve"> </w:t>
      </w:r>
    </w:p>
    <w:p w14:paraId="0E4A5D8D" w14:textId="77777777" w:rsidR="00422194" w:rsidRPr="00E044DC" w:rsidRDefault="00422194" w:rsidP="004A2BAF">
      <w:pPr>
        <w:jc w:val="both"/>
        <w:rPr>
          <w:rFonts w:asciiTheme="minorHAnsi" w:hAnsiTheme="minorHAnsi"/>
          <w:sz w:val="22"/>
          <w:szCs w:val="22"/>
          <w:rPrChange w:id="580" w:author="TGJ2" w:date="2023-07-05T14:15:00Z">
            <w:rPr>
              <w:szCs w:val="20"/>
            </w:rPr>
          </w:rPrChange>
        </w:rPr>
      </w:pPr>
      <w:r w:rsidRPr="00E044DC">
        <w:rPr>
          <w:rFonts w:asciiTheme="minorHAnsi" w:hAnsiTheme="minorHAnsi"/>
          <w:b/>
          <w:sz w:val="22"/>
          <w:szCs w:val="22"/>
          <w:rPrChange w:id="581" w:author="TGJ2" w:date="2023-07-05T14:15:00Z">
            <w:rPr>
              <w:b/>
              <w:szCs w:val="20"/>
            </w:rPr>
          </w:rPrChange>
        </w:rPr>
        <w:t>REG</w:t>
      </w:r>
      <w:r w:rsidRPr="00E044DC">
        <w:rPr>
          <w:rFonts w:asciiTheme="minorHAnsi" w:hAnsiTheme="minorHAnsi"/>
          <w:sz w:val="22"/>
          <w:szCs w:val="22"/>
          <w:rPrChange w:id="582" w:author="TGJ2" w:date="2023-07-05T14:15:00Z">
            <w:rPr>
              <w:szCs w:val="20"/>
            </w:rPr>
          </w:rPrChange>
        </w:rPr>
        <w:t xml:space="preserve"> - Regulament;</w:t>
      </w:r>
    </w:p>
    <w:p w14:paraId="39067750" w14:textId="77777777" w:rsidR="00355EA8" w:rsidRPr="00E044DC" w:rsidRDefault="00422194" w:rsidP="00355EA8">
      <w:pPr>
        <w:jc w:val="both"/>
        <w:rPr>
          <w:rFonts w:asciiTheme="minorHAnsi" w:hAnsiTheme="minorHAnsi"/>
          <w:sz w:val="22"/>
          <w:szCs w:val="22"/>
          <w:rPrChange w:id="583" w:author="TGJ2" w:date="2023-07-05T14:15:00Z">
            <w:rPr/>
          </w:rPrChange>
        </w:rPr>
      </w:pPr>
      <w:r w:rsidRPr="00E044DC">
        <w:rPr>
          <w:rFonts w:asciiTheme="minorHAnsi" w:hAnsiTheme="minorHAnsi"/>
          <w:b/>
          <w:sz w:val="22"/>
          <w:szCs w:val="22"/>
          <w:rPrChange w:id="584" w:author="TGJ2" w:date="2023-07-05T14:15:00Z">
            <w:rPr>
              <w:b/>
              <w:szCs w:val="20"/>
            </w:rPr>
          </w:rPrChange>
        </w:rPr>
        <w:t>RDC</w:t>
      </w:r>
      <w:r w:rsidRPr="00E044DC">
        <w:rPr>
          <w:rFonts w:asciiTheme="minorHAnsi" w:hAnsiTheme="minorHAnsi"/>
          <w:sz w:val="22"/>
          <w:szCs w:val="22"/>
          <w:rPrChange w:id="585" w:author="TGJ2" w:date="2023-07-05T14:15:00Z">
            <w:rPr>
              <w:szCs w:val="20"/>
            </w:rPr>
          </w:rPrChange>
        </w:rPr>
        <w:t xml:space="preserve"> -  </w:t>
      </w:r>
      <w:r w:rsidR="00355EA8" w:rsidRPr="00E044DC">
        <w:rPr>
          <w:rFonts w:asciiTheme="minorHAnsi" w:hAnsiTheme="minorHAnsi"/>
          <w:sz w:val="22"/>
          <w:szCs w:val="22"/>
          <w:rPrChange w:id="586" w:author="TGJ2" w:date="2023-07-05T14:15:00Z">
            <w:rPr/>
          </w:rPrChange>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E044DC" w:rsidRDefault="002A15A4" w:rsidP="004A2BAF">
      <w:pPr>
        <w:jc w:val="both"/>
        <w:rPr>
          <w:rFonts w:asciiTheme="minorHAnsi" w:eastAsia="SimSun" w:hAnsiTheme="minorHAnsi"/>
          <w:bCs/>
          <w:sz w:val="22"/>
          <w:szCs w:val="22"/>
          <w:rPrChange w:id="587" w:author="TGJ2" w:date="2023-07-05T14:15:00Z">
            <w:rPr>
              <w:rFonts w:eastAsia="SimSun"/>
              <w:bCs/>
            </w:rPr>
          </w:rPrChange>
        </w:rPr>
      </w:pPr>
      <w:r w:rsidRPr="00E044DC">
        <w:rPr>
          <w:rFonts w:asciiTheme="minorHAnsi" w:eastAsia="SimSun" w:hAnsiTheme="minorHAnsi"/>
          <w:b/>
          <w:bCs/>
          <w:sz w:val="22"/>
          <w:szCs w:val="22"/>
          <w:rPrChange w:id="588" w:author="TGJ2" w:date="2023-07-05T14:15:00Z">
            <w:rPr>
              <w:rFonts w:eastAsia="SimSun"/>
              <w:b/>
              <w:bCs/>
            </w:rPr>
          </w:rPrChange>
        </w:rPr>
        <w:t>SEAP</w:t>
      </w:r>
      <w:r w:rsidRPr="00E044DC">
        <w:rPr>
          <w:rFonts w:asciiTheme="minorHAnsi" w:eastAsia="SimSun" w:hAnsiTheme="minorHAnsi"/>
          <w:bCs/>
          <w:sz w:val="22"/>
          <w:szCs w:val="22"/>
          <w:rPrChange w:id="589" w:author="TGJ2" w:date="2023-07-05T14:15:00Z">
            <w:rPr>
              <w:rFonts w:eastAsia="SimSun"/>
              <w:bCs/>
            </w:rPr>
          </w:rPrChange>
        </w:rPr>
        <w:t xml:space="preserve"> – Sistemul electronic al achizițiilor publice</w:t>
      </w:r>
      <w:r w:rsidR="00123F22" w:rsidRPr="00E044DC">
        <w:rPr>
          <w:rFonts w:asciiTheme="minorHAnsi" w:eastAsia="SimSun" w:hAnsiTheme="minorHAnsi"/>
          <w:bCs/>
          <w:sz w:val="22"/>
          <w:szCs w:val="22"/>
          <w:rPrChange w:id="590" w:author="TGJ2" w:date="2023-07-05T14:15:00Z">
            <w:rPr>
              <w:rFonts w:eastAsia="SimSun"/>
              <w:bCs/>
            </w:rPr>
          </w:rPrChange>
        </w:rPr>
        <w:t>;</w:t>
      </w:r>
    </w:p>
    <w:p w14:paraId="3C6A5625" w14:textId="77777777" w:rsidR="002A15A4" w:rsidRPr="00E044DC" w:rsidRDefault="002A15A4" w:rsidP="004A2BAF">
      <w:pPr>
        <w:jc w:val="both"/>
        <w:rPr>
          <w:rFonts w:asciiTheme="minorHAnsi" w:hAnsiTheme="minorHAnsi"/>
          <w:sz w:val="22"/>
          <w:szCs w:val="22"/>
          <w:rPrChange w:id="591" w:author="TGJ2" w:date="2023-07-05T14:15:00Z">
            <w:rPr/>
          </w:rPrChange>
        </w:rPr>
      </w:pPr>
      <w:r w:rsidRPr="00E044DC">
        <w:rPr>
          <w:rFonts w:asciiTheme="minorHAnsi" w:hAnsiTheme="minorHAnsi"/>
          <w:b/>
          <w:sz w:val="22"/>
          <w:szCs w:val="22"/>
          <w:rPrChange w:id="592" w:author="TGJ2" w:date="2023-07-05T14:15:00Z">
            <w:rPr>
              <w:b/>
            </w:rPr>
          </w:rPrChange>
        </w:rPr>
        <w:t>SDER</w:t>
      </w:r>
      <w:r w:rsidRPr="00E044DC">
        <w:rPr>
          <w:rFonts w:asciiTheme="minorHAnsi" w:hAnsiTheme="minorHAnsi"/>
          <w:sz w:val="22"/>
          <w:szCs w:val="22"/>
          <w:rPrChange w:id="593" w:author="TGJ2" w:date="2023-07-05T14:15:00Z">
            <w:rPr/>
          </w:rPrChange>
        </w:rPr>
        <w:t xml:space="preserve"> - Strategia privind digitalizarea educației în România</w:t>
      </w:r>
      <w:r w:rsidR="00123F22" w:rsidRPr="00E044DC">
        <w:rPr>
          <w:rFonts w:asciiTheme="minorHAnsi" w:hAnsiTheme="minorHAnsi"/>
          <w:sz w:val="22"/>
          <w:szCs w:val="22"/>
          <w:rPrChange w:id="594" w:author="TGJ2" w:date="2023-07-05T14:15:00Z">
            <w:rPr/>
          </w:rPrChange>
        </w:rPr>
        <w:t>;</w:t>
      </w:r>
    </w:p>
    <w:p w14:paraId="5677AE5E" w14:textId="77777777" w:rsidR="002A15A4" w:rsidRPr="00E044DC" w:rsidRDefault="002A15A4" w:rsidP="004A2BAF">
      <w:pPr>
        <w:jc w:val="both"/>
        <w:rPr>
          <w:rFonts w:asciiTheme="minorHAnsi" w:hAnsiTheme="minorHAnsi"/>
          <w:sz w:val="22"/>
          <w:szCs w:val="22"/>
          <w:rPrChange w:id="595" w:author="TGJ2" w:date="2023-07-05T14:15:00Z">
            <w:rPr/>
          </w:rPrChange>
        </w:rPr>
      </w:pPr>
      <w:r w:rsidRPr="00E044DC">
        <w:rPr>
          <w:rFonts w:asciiTheme="minorHAnsi" w:hAnsiTheme="minorHAnsi"/>
          <w:b/>
          <w:sz w:val="22"/>
          <w:szCs w:val="22"/>
          <w:rPrChange w:id="596" w:author="TGJ2" w:date="2023-07-05T14:15:00Z">
            <w:rPr>
              <w:b/>
            </w:rPr>
          </w:rPrChange>
        </w:rPr>
        <w:t>SDD</w:t>
      </w:r>
      <w:r w:rsidRPr="00E044DC">
        <w:rPr>
          <w:rFonts w:asciiTheme="minorHAnsi" w:hAnsiTheme="minorHAnsi"/>
          <w:sz w:val="22"/>
          <w:szCs w:val="22"/>
          <w:rPrChange w:id="597" w:author="TGJ2" w:date="2023-07-05T14:15:00Z">
            <w:rPr/>
          </w:rPrChange>
        </w:rPr>
        <w:t xml:space="preserve"> - Strategia de Dezvoltare Durabilă</w:t>
      </w:r>
      <w:r w:rsidR="00123F22" w:rsidRPr="00E044DC">
        <w:rPr>
          <w:rFonts w:asciiTheme="minorHAnsi" w:hAnsiTheme="minorHAnsi"/>
          <w:sz w:val="22"/>
          <w:szCs w:val="22"/>
          <w:rPrChange w:id="598" w:author="TGJ2" w:date="2023-07-05T14:15:00Z">
            <w:rPr/>
          </w:rPrChange>
        </w:rPr>
        <w:t>;</w:t>
      </w:r>
    </w:p>
    <w:p w14:paraId="48693FB0" w14:textId="77777777" w:rsidR="002A15A4" w:rsidRPr="00E044DC" w:rsidRDefault="002A15A4" w:rsidP="004A2BAF">
      <w:pPr>
        <w:jc w:val="both"/>
        <w:rPr>
          <w:rFonts w:asciiTheme="minorHAnsi" w:hAnsiTheme="minorHAnsi"/>
          <w:sz w:val="22"/>
          <w:szCs w:val="22"/>
          <w:rPrChange w:id="599" w:author="TGJ2" w:date="2023-07-05T14:15:00Z">
            <w:rPr/>
          </w:rPrChange>
        </w:rPr>
      </w:pPr>
      <w:r w:rsidRPr="00E044DC">
        <w:rPr>
          <w:rFonts w:asciiTheme="minorHAnsi" w:hAnsiTheme="minorHAnsi"/>
          <w:b/>
          <w:sz w:val="22"/>
          <w:szCs w:val="22"/>
          <w:rPrChange w:id="600" w:author="TGJ2" w:date="2023-07-05T14:15:00Z">
            <w:rPr>
              <w:b/>
            </w:rPr>
          </w:rPrChange>
        </w:rPr>
        <w:t>SDJ</w:t>
      </w:r>
      <w:r w:rsidRPr="00E044DC">
        <w:rPr>
          <w:rFonts w:asciiTheme="minorHAnsi" w:hAnsiTheme="minorHAnsi"/>
          <w:sz w:val="22"/>
          <w:szCs w:val="22"/>
          <w:rPrChange w:id="601" w:author="TGJ2" w:date="2023-07-05T14:15:00Z">
            <w:rPr/>
          </w:rPrChange>
        </w:rPr>
        <w:t xml:space="preserve"> - Strategia de Dezvoltare Județeană</w:t>
      </w:r>
      <w:r w:rsidR="00123F22" w:rsidRPr="00E044DC">
        <w:rPr>
          <w:rFonts w:asciiTheme="minorHAnsi" w:hAnsiTheme="minorHAnsi"/>
          <w:sz w:val="22"/>
          <w:szCs w:val="22"/>
          <w:rPrChange w:id="602" w:author="TGJ2" w:date="2023-07-05T14:15:00Z">
            <w:rPr/>
          </w:rPrChange>
        </w:rPr>
        <w:t>;</w:t>
      </w:r>
    </w:p>
    <w:p w14:paraId="08BD203A" w14:textId="77777777" w:rsidR="002A15A4" w:rsidRPr="00E044DC" w:rsidRDefault="002A15A4" w:rsidP="004A2BAF">
      <w:pPr>
        <w:jc w:val="both"/>
        <w:rPr>
          <w:rFonts w:asciiTheme="minorHAnsi" w:hAnsiTheme="minorHAnsi"/>
          <w:sz w:val="22"/>
          <w:szCs w:val="22"/>
          <w:rPrChange w:id="603" w:author="TGJ2" w:date="2023-07-05T14:15:00Z">
            <w:rPr/>
          </w:rPrChange>
        </w:rPr>
      </w:pPr>
      <w:r w:rsidRPr="00E044DC">
        <w:rPr>
          <w:rFonts w:asciiTheme="minorHAnsi" w:hAnsiTheme="minorHAnsi"/>
          <w:b/>
          <w:sz w:val="22"/>
          <w:szCs w:val="22"/>
          <w:rPrChange w:id="604" w:author="TGJ2" w:date="2023-07-05T14:15:00Z">
            <w:rPr>
              <w:b/>
            </w:rPr>
          </w:rPrChange>
        </w:rPr>
        <w:t>SDL</w:t>
      </w:r>
      <w:r w:rsidRPr="00E044DC">
        <w:rPr>
          <w:rFonts w:asciiTheme="minorHAnsi" w:hAnsiTheme="minorHAnsi"/>
          <w:sz w:val="22"/>
          <w:szCs w:val="22"/>
          <w:rPrChange w:id="605" w:author="TGJ2" w:date="2023-07-05T14:15:00Z">
            <w:rPr/>
          </w:rPrChange>
        </w:rPr>
        <w:t xml:space="preserve"> - Strategie de Dezvoltare Locală</w:t>
      </w:r>
      <w:r w:rsidR="00123F22" w:rsidRPr="00E044DC">
        <w:rPr>
          <w:rFonts w:asciiTheme="minorHAnsi" w:hAnsiTheme="minorHAnsi"/>
          <w:sz w:val="22"/>
          <w:szCs w:val="22"/>
          <w:rPrChange w:id="606" w:author="TGJ2" w:date="2023-07-05T14:15:00Z">
            <w:rPr/>
          </w:rPrChange>
        </w:rPr>
        <w:t>;</w:t>
      </w:r>
    </w:p>
    <w:p w14:paraId="5A8A0A04" w14:textId="77777777" w:rsidR="002A15A4" w:rsidRPr="00E044DC" w:rsidRDefault="002A15A4" w:rsidP="004A2BAF">
      <w:pPr>
        <w:jc w:val="both"/>
        <w:rPr>
          <w:rFonts w:asciiTheme="minorHAnsi" w:hAnsiTheme="minorHAnsi"/>
          <w:sz w:val="22"/>
          <w:szCs w:val="22"/>
          <w:rPrChange w:id="607" w:author="TGJ2" w:date="2023-07-05T14:15:00Z">
            <w:rPr/>
          </w:rPrChange>
        </w:rPr>
      </w:pPr>
      <w:r w:rsidRPr="00E044DC">
        <w:rPr>
          <w:rFonts w:asciiTheme="minorHAnsi" w:hAnsiTheme="minorHAnsi"/>
          <w:b/>
          <w:sz w:val="22"/>
          <w:szCs w:val="22"/>
          <w:rPrChange w:id="608" w:author="TGJ2" w:date="2023-07-05T14:15:00Z">
            <w:rPr>
              <w:b/>
            </w:rPr>
          </w:rPrChange>
        </w:rPr>
        <w:t>SDTR -</w:t>
      </w:r>
      <w:r w:rsidRPr="00E044DC">
        <w:rPr>
          <w:rFonts w:asciiTheme="minorHAnsi" w:hAnsiTheme="minorHAnsi"/>
          <w:sz w:val="22"/>
          <w:szCs w:val="22"/>
          <w:rPrChange w:id="609" w:author="TGJ2" w:date="2023-07-05T14:15:00Z">
            <w:rPr/>
          </w:rPrChange>
        </w:rPr>
        <w:t xml:space="preserve"> Strategia de Dezvoltare Teritorială a României 2035</w:t>
      </w:r>
      <w:r w:rsidR="00123F22" w:rsidRPr="00E044DC">
        <w:rPr>
          <w:rFonts w:asciiTheme="minorHAnsi" w:hAnsiTheme="minorHAnsi"/>
          <w:sz w:val="22"/>
          <w:szCs w:val="22"/>
          <w:rPrChange w:id="610" w:author="TGJ2" w:date="2023-07-05T14:15:00Z">
            <w:rPr/>
          </w:rPrChange>
        </w:rPr>
        <w:t>;</w:t>
      </w:r>
    </w:p>
    <w:p w14:paraId="7CAF1716" w14:textId="77777777" w:rsidR="002A15A4" w:rsidRPr="00E044DC" w:rsidRDefault="002A15A4" w:rsidP="004A2BAF">
      <w:pPr>
        <w:jc w:val="both"/>
        <w:rPr>
          <w:rFonts w:asciiTheme="minorHAnsi" w:hAnsiTheme="minorHAnsi"/>
          <w:sz w:val="22"/>
          <w:szCs w:val="22"/>
          <w:rPrChange w:id="611" w:author="TGJ2" w:date="2023-07-05T14:15:00Z">
            <w:rPr/>
          </w:rPrChange>
        </w:rPr>
      </w:pPr>
      <w:r w:rsidRPr="00E044DC">
        <w:rPr>
          <w:rFonts w:asciiTheme="minorHAnsi" w:hAnsiTheme="minorHAnsi"/>
          <w:b/>
          <w:sz w:val="22"/>
          <w:szCs w:val="22"/>
          <w:rPrChange w:id="612" w:author="TGJ2" w:date="2023-07-05T14:15:00Z">
            <w:rPr>
              <w:b/>
            </w:rPr>
          </w:rPrChange>
        </w:rPr>
        <w:t>SDS -</w:t>
      </w:r>
      <w:r w:rsidRPr="00E044DC">
        <w:rPr>
          <w:rFonts w:asciiTheme="minorHAnsi" w:hAnsiTheme="minorHAnsi"/>
          <w:sz w:val="22"/>
          <w:szCs w:val="22"/>
          <w:rPrChange w:id="613" w:author="TGJ2" w:date="2023-07-05T14:15:00Z">
            <w:rPr/>
          </w:rPrChange>
        </w:rPr>
        <w:t xml:space="preserve"> Programul Școală după Școală</w:t>
      </w:r>
      <w:r w:rsidR="00123F22" w:rsidRPr="00E044DC">
        <w:rPr>
          <w:rFonts w:asciiTheme="minorHAnsi" w:hAnsiTheme="minorHAnsi"/>
          <w:sz w:val="22"/>
          <w:szCs w:val="22"/>
          <w:rPrChange w:id="614" w:author="TGJ2" w:date="2023-07-05T14:15:00Z">
            <w:rPr/>
          </w:rPrChange>
        </w:rPr>
        <w:t>;</w:t>
      </w:r>
    </w:p>
    <w:p w14:paraId="6415ACD0" w14:textId="77777777" w:rsidR="002A15A4" w:rsidRPr="00E044DC" w:rsidRDefault="002A15A4" w:rsidP="004A2BAF">
      <w:pPr>
        <w:jc w:val="both"/>
        <w:rPr>
          <w:rFonts w:asciiTheme="minorHAnsi" w:hAnsiTheme="minorHAnsi"/>
          <w:sz w:val="22"/>
          <w:szCs w:val="22"/>
          <w:rPrChange w:id="615" w:author="TGJ2" w:date="2023-07-05T14:15:00Z">
            <w:rPr/>
          </w:rPrChange>
        </w:rPr>
      </w:pPr>
      <w:r w:rsidRPr="00E044DC">
        <w:rPr>
          <w:rFonts w:asciiTheme="minorHAnsi" w:hAnsiTheme="minorHAnsi"/>
          <w:b/>
          <w:sz w:val="22"/>
          <w:szCs w:val="22"/>
          <w:rPrChange w:id="616" w:author="TGJ2" w:date="2023-07-05T14:15:00Z">
            <w:rPr>
              <w:b/>
            </w:rPr>
          </w:rPrChange>
        </w:rPr>
        <w:t>SEFP</w:t>
      </w:r>
      <w:r w:rsidRPr="00E044DC">
        <w:rPr>
          <w:rFonts w:asciiTheme="minorHAnsi" w:hAnsiTheme="minorHAnsi"/>
          <w:sz w:val="22"/>
          <w:szCs w:val="22"/>
          <w:rPrChange w:id="617" w:author="TGJ2" w:date="2023-07-05T14:15:00Z">
            <w:rPr/>
          </w:rPrChange>
        </w:rPr>
        <w:t xml:space="preserve"> - Strategia Educației și Formării profesionale din România</w:t>
      </w:r>
      <w:r w:rsidR="00123F22" w:rsidRPr="00E044DC">
        <w:rPr>
          <w:rFonts w:asciiTheme="minorHAnsi" w:hAnsiTheme="minorHAnsi"/>
          <w:sz w:val="22"/>
          <w:szCs w:val="22"/>
          <w:rPrChange w:id="618" w:author="TGJ2" w:date="2023-07-05T14:15:00Z">
            <w:rPr/>
          </w:rPrChange>
        </w:rPr>
        <w:t>;</w:t>
      </w:r>
    </w:p>
    <w:p w14:paraId="2E93914A" w14:textId="77777777" w:rsidR="002A15A4" w:rsidRPr="00E044DC" w:rsidRDefault="002A15A4" w:rsidP="004A2BAF">
      <w:pPr>
        <w:jc w:val="both"/>
        <w:rPr>
          <w:rFonts w:asciiTheme="minorHAnsi" w:hAnsiTheme="minorHAnsi"/>
          <w:sz w:val="22"/>
          <w:szCs w:val="22"/>
          <w:rPrChange w:id="619" w:author="TGJ2" w:date="2023-07-05T14:15:00Z">
            <w:rPr/>
          </w:rPrChange>
        </w:rPr>
      </w:pPr>
      <w:r w:rsidRPr="00E044DC">
        <w:rPr>
          <w:rFonts w:asciiTheme="minorHAnsi" w:hAnsiTheme="minorHAnsi"/>
          <w:b/>
          <w:sz w:val="22"/>
          <w:szCs w:val="22"/>
          <w:rPrChange w:id="620" w:author="TGJ2" w:date="2023-07-05T14:15:00Z">
            <w:rPr>
              <w:b/>
            </w:rPr>
          </w:rPrChange>
        </w:rPr>
        <w:t>SF</w:t>
      </w:r>
      <w:r w:rsidRPr="00E044DC">
        <w:rPr>
          <w:rFonts w:asciiTheme="minorHAnsi" w:hAnsiTheme="minorHAnsi"/>
          <w:sz w:val="22"/>
          <w:szCs w:val="22"/>
          <w:rPrChange w:id="621" w:author="TGJ2" w:date="2023-07-05T14:15:00Z">
            <w:rPr/>
          </w:rPrChange>
        </w:rPr>
        <w:t xml:space="preserve"> - Studiu de fezabilitate</w:t>
      </w:r>
      <w:r w:rsidR="00123F22" w:rsidRPr="00E044DC">
        <w:rPr>
          <w:rFonts w:asciiTheme="minorHAnsi" w:hAnsiTheme="minorHAnsi"/>
          <w:sz w:val="22"/>
          <w:szCs w:val="22"/>
          <w:rPrChange w:id="622" w:author="TGJ2" w:date="2023-07-05T14:15:00Z">
            <w:rPr/>
          </w:rPrChange>
        </w:rPr>
        <w:t>;</w:t>
      </w:r>
    </w:p>
    <w:p w14:paraId="6E3982AC" w14:textId="77777777" w:rsidR="00123F22" w:rsidRPr="00E044DC" w:rsidRDefault="002A15A4" w:rsidP="004A2BAF">
      <w:pPr>
        <w:ind w:left="1410" w:hanging="1410"/>
        <w:jc w:val="both"/>
        <w:rPr>
          <w:rFonts w:asciiTheme="minorHAnsi" w:hAnsiTheme="minorHAnsi"/>
          <w:sz w:val="22"/>
          <w:szCs w:val="22"/>
          <w:rPrChange w:id="623" w:author="TGJ2" w:date="2023-07-05T14:15:00Z">
            <w:rPr/>
          </w:rPrChange>
        </w:rPr>
      </w:pPr>
      <w:r w:rsidRPr="00E044DC">
        <w:rPr>
          <w:rFonts w:asciiTheme="minorHAnsi" w:hAnsiTheme="minorHAnsi"/>
          <w:b/>
          <w:sz w:val="22"/>
          <w:szCs w:val="22"/>
          <w:rPrChange w:id="624" w:author="TGJ2" w:date="2023-07-05T14:15:00Z">
            <w:rPr>
              <w:b/>
            </w:rPr>
          </w:rPrChange>
        </w:rPr>
        <w:t xml:space="preserve">SICAP - </w:t>
      </w:r>
      <w:r w:rsidRPr="00E044DC">
        <w:rPr>
          <w:rFonts w:asciiTheme="minorHAnsi" w:hAnsiTheme="minorHAnsi"/>
          <w:sz w:val="22"/>
          <w:szCs w:val="22"/>
          <w:rPrChange w:id="625" w:author="TGJ2" w:date="2023-07-05T14:15:00Z">
            <w:rPr/>
          </w:rPrChange>
        </w:rPr>
        <w:t xml:space="preserve">Sistem informatic colaborativ pentru mediu performant de desfășurare al achizițiilor </w:t>
      </w:r>
    </w:p>
    <w:p w14:paraId="2F56E291" w14:textId="77777777" w:rsidR="002A15A4" w:rsidRPr="00E044DC" w:rsidRDefault="002A15A4" w:rsidP="004A2BAF">
      <w:pPr>
        <w:ind w:left="1410" w:hanging="1410"/>
        <w:jc w:val="both"/>
        <w:rPr>
          <w:rFonts w:asciiTheme="minorHAnsi" w:hAnsiTheme="minorHAnsi"/>
          <w:sz w:val="22"/>
          <w:szCs w:val="22"/>
          <w:rPrChange w:id="626" w:author="TGJ2" w:date="2023-07-05T14:15:00Z">
            <w:rPr/>
          </w:rPrChange>
        </w:rPr>
      </w:pPr>
      <w:r w:rsidRPr="00E044DC">
        <w:rPr>
          <w:rFonts w:asciiTheme="minorHAnsi" w:hAnsiTheme="minorHAnsi"/>
          <w:sz w:val="22"/>
          <w:szCs w:val="22"/>
          <w:rPrChange w:id="627" w:author="TGJ2" w:date="2023-07-05T14:15:00Z">
            <w:rPr/>
          </w:rPrChange>
        </w:rPr>
        <w:lastRenderedPageBreak/>
        <w:t>publice</w:t>
      </w:r>
      <w:r w:rsidR="00123F22" w:rsidRPr="00E044DC">
        <w:rPr>
          <w:rFonts w:asciiTheme="minorHAnsi" w:hAnsiTheme="minorHAnsi"/>
          <w:sz w:val="22"/>
          <w:szCs w:val="22"/>
          <w:rPrChange w:id="628" w:author="TGJ2" w:date="2023-07-05T14:15:00Z">
            <w:rPr/>
          </w:rPrChange>
        </w:rPr>
        <w:t>;</w:t>
      </w:r>
      <w:r w:rsidRPr="00E044DC">
        <w:rPr>
          <w:rFonts w:asciiTheme="minorHAnsi" w:hAnsiTheme="minorHAnsi"/>
          <w:sz w:val="22"/>
          <w:szCs w:val="22"/>
          <w:rPrChange w:id="629" w:author="TGJ2" w:date="2023-07-05T14:15:00Z">
            <w:rPr/>
          </w:rPrChange>
        </w:rPr>
        <w:t xml:space="preserve"> </w:t>
      </w:r>
    </w:p>
    <w:p w14:paraId="333EA5AD" w14:textId="77777777" w:rsidR="002A15A4" w:rsidRPr="00E044DC" w:rsidRDefault="002A15A4" w:rsidP="004A2BAF">
      <w:pPr>
        <w:jc w:val="both"/>
        <w:rPr>
          <w:rFonts w:asciiTheme="minorHAnsi" w:eastAsia="SimSun" w:hAnsiTheme="minorHAnsi"/>
          <w:bCs/>
          <w:sz w:val="22"/>
          <w:szCs w:val="22"/>
          <w:rPrChange w:id="630" w:author="TGJ2" w:date="2023-07-05T14:15:00Z">
            <w:rPr>
              <w:rFonts w:eastAsia="SimSun"/>
              <w:bCs/>
            </w:rPr>
          </w:rPrChange>
        </w:rPr>
      </w:pPr>
      <w:r w:rsidRPr="00E044DC">
        <w:rPr>
          <w:rFonts w:asciiTheme="minorHAnsi" w:eastAsia="SimSun" w:hAnsiTheme="minorHAnsi"/>
          <w:b/>
          <w:bCs/>
          <w:sz w:val="22"/>
          <w:szCs w:val="22"/>
          <w:rPrChange w:id="631" w:author="TGJ2" w:date="2023-07-05T14:15:00Z">
            <w:rPr>
              <w:rFonts w:eastAsia="SimSun"/>
              <w:b/>
              <w:bCs/>
            </w:rPr>
          </w:rPrChange>
        </w:rPr>
        <w:t>SICCF</w:t>
      </w:r>
      <w:r w:rsidRPr="00E044DC">
        <w:rPr>
          <w:rFonts w:asciiTheme="minorHAnsi" w:eastAsia="SimSun" w:hAnsiTheme="minorHAnsi"/>
          <w:bCs/>
          <w:sz w:val="22"/>
          <w:szCs w:val="22"/>
          <w:rPrChange w:id="632" w:author="TGJ2" w:date="2023-07-05T14:15:00Z">
            <w:rPr>
              <w:rFonts w:eastAsia="SimSun"/>
              <w:bCs/>
            </w:rPr>
          </w:rPrChange>
        </w:rPr>
        <w:t xml:space="preserve"> - Sistemul integrat de Cadastru și Carte Funciară</w:t>
      </w:r>
      <w:r w:rsidR="00123F22" w:rsidRPr="00E044DC">
        <w:rPr>
          <w:rFonts w:asciiTheme="minorHAnsi" w:eastAsia="SimSun" w:hAnsiTheme="minorHAnsi"/>
          <w:bCs/>
          <w:sz w:val="22"/>
          <w:szCs w:val="22"/>
          <w:rPrChange w:id="633" w:author="TGJ2" w:date="2023-07-05T14:15:00Z">
            <w:rPr>
              <w:rFonts w:eastAsia="SimSun"/>
              <w:bCs/>
            </w:rPr>
          </w:rPrChange>
        </w:rPr>
        <w:t>;</w:t>
      </w:r>
    </w:p>
    <w:p w14:paraId="05669EE4" w14:textId="77777777" w:rsidR="002A15A4" w:rsidRPr="00E044DC" w:rsidRDefault="002A15A4" w:rsidP="004A2BAF">
      <w:pPr>
        <w:jc w:val="both"/>
        <w:rPr>
          <w:rFonts w:asciiTheme="minorHAnsi" w:eastAsia="SimSun" w:hAnsiTheme="minorHAnsi"/>
          <w:bCs/>
          <w:sz w:val="22"/>
          <w:szCs w:val="22"/>
          <w:rPrChange w:id="634" w:author="TGJ2" w:date="2023-07-05T14:15:00Z">
            <w:rPr>
              <w:rFonts w:eastAsia="SimSun"/>
              <w:bCs/>
            </w:rPr>
          </w:rPrChange>
        </w:rPr>
      </w:pPr>
      <w:r w:rsidRPr="00E044DC">
        <w:rPr>
          <w:rFonts w:asciiTheme="minorHAnsi" w:eastAsia="SimSun" w:hAnsiTheme="minorHAnsi"/>
          <w:b/>
          <w:bCs/>
          <w:sz w:val="22"/>
          <w:szCs w:val="22"/>
          <w:rPrChange w:id="635" w:author="TGJ2" w:date="2023-07-05T14:15:00Z">
            <w:rPr>
              <w:rFonts w:eastAsia="SimSun"/>
              <w:b/>
              <w:bCs/>
            </w:rPr>
          </w:rPrChange>
        </w:rPr>
        <w:t>SM</w:t>
      </w:r>
      <w:r w:rsidRPr="00E044DC">
        <w:rPr>
          <w:rFonts w:asciiTheme="minorHAnsi" w:eastAsia="SimSun" w:hAnsiTheme="minorHAnsi"/>
          <w:bCs/>
          <w:sz w:val="22"/>
          <w:szCs w:val="22"/>
          <w:rPrChange w:id="636" w:author="TGJ2" w:date="2023-07-05T14:15:00Z">
            <w:rPr>
              <w:rFonts w:eastAsia="SimSun"/>
              <w:bCs/>
            </w:rPr>
          </w:rPrChange>
        </w:rPr>
        <w:t xml:space="preserve"> - State Membre</w:t>
      </w:r>
      <w:r w:rsidR="00123F22" w:rsidRPr="00E044DC">
        <w:rPr>
          <w:rFonts w:asciiTheme="minorHAnsi" w:eastAsia="SimSun" w:hAnsiTheme="minorHAnsi"/>
          <w:bCs/>
          <w:sz w:val="22"/>
          <w:szCs w:val="22"/>
          <w:rPrChange w:id="637" w:author="TGJ2" w:date="2023-07-05T14:15:00Z">
            <w:rPr>
              <w:rFonts w:eastAsia="SimSun"/>
              <w:bCs/>
            </w:rPr>
          </w:rPrChange>
        </w:rPr>
        <w:t>;</w:t>
      </w:r>
    </w:p>
    <w:p w14:paraId="4CEA376A" w14:textId="77777777" w:rsidR="002A15A4" w:rsidRPr="00E044DC" w:rsidRDefault="002A15A4" w:rsidP="004A2BAF">
      <w:pPr>
        <w:jc w:val="both"/>
        <w:rPr>
          <w:rFonts w:asciiTheme="minorHAnsi" w:eastAsia="SimSun" w:hAnsiTheme="minorHAnsi"/>
          <w:bCs/>
          <w:sz w:val="22"/>
          <w:szCs w:val="22"/>
          <w:rPrChange w:id="638" w:author="TGJ2" w:date="2023-07-05T14:15:00Z">
            <w:rPr>
              <w:rFonts w:eastAsia="SimSun"/>
              <w:bCs/>
            </w:rPr>
          </w:rPrChange>
        </w:rPr>
      </w:pPr>
      <w:r w:rsidRPr="00E044DC">
        <w:rPr>
          <w:rFonts w:asciiTheme="minorHAnsi" w:eastAsia="SimSun" w:hAnsiTheme="minorHAnsi"/>
          <w:b/>
          <w:bCs/>
          <w:sz w:val="22"/>
          <w:szCs w:val="22"/>
          <w:rPrChange w:id="639" w:author="TGJ2" w:date="2023-07-05T14:15:00Z">
            <w:rPr>
              <w:rFonts w:eastAsia="SimSun"/>
              <w:b/>
              <w:bCs/>
            </w:rPr>
          </w:rPrChange>
        </w:rPr>
        <w:t>SNC</w:t>
      </w:r>
      <w:r w:rsidRPr="00E044DC">
        <w:rPr>
          <w:rFonts w:asciiTheme="minorHAnsi" w:eastAsia="SimSun" w:hAnsiTheme="minorHAnsi"/>
          <w:bCs/>
          <w:sz w:val="22"/>
          <w:szCs w:val="22"/>
          <w:rPrChange w:id="640" w:author="TGJ2" w:date="2023-07-05T14:15:00Z">
            <w:rPr>
              <w:rFonts w:eastAsia="SimSun"/>
              <w:bCs/>
            </w:rPr>
          </w:rPrChange>
        </w:rPr>
        <w:t xml:space="preserve"> - Strategia Națională de Cercetare</w:t>
      </w:r>
      <w:r w:rsidR="00123F22" w:rsidRPr="00E044DC">
        <w:rPr>
          <w:rFonts w:asciiTheme="minorHAnsi" w:eastAsia="SimSun" w:hAnsiTheme="minorHAnsi"/>
          <w:bCs/>
          <w:sz w:val="22"/>
          <w:szCs w:val="22"/>
          <w:rPrChange w:id="641" w:author="TGJ2" w:date="2023-07-05T14:15:00Z">
            <w:rPr>
              <w:rFonts w:eastAsia="SimSun"/>
              <w:bCs/>
            </w:rPr>
          </w:rPrChange>
        </w:rPr>
        <w:t>;</w:t>
      </w:r>
    </w:p>
    <w:p w14:paraId="505CCC40" w14:textId="77777777" w:rsidR="002A15A4" w:rsidRPr="00E044DC" w:rsidRDefault="002A15A4" w:rsidP="004A2BAF">
      <w:pPr>
        <w:jc w:val="both"/>
        <w:rPr>
          <w:rFonts w:asciiTheme="minorHAnsi" w:eastAsia="SimSun" w:hAnsiTheme="minorHAnsi"/>
          <w:bCs/>
          <w:sz w:val="22"/>
          <w:szCs w:val="22"/>
          <w:rPrChange w:id="642" w:author="TGJ2" w:date="2023-07-05T14:15:00Z">
            <w:rPr>
              <w:rFonts w:eastAsia="SimSun"/>
              <w:bCs/>
            </w:rPr>
          </w:rPrChange>
        </w:rPr>
      </w:pPr>
      <w:r w:rsidRPr="00E044DC">
        <w:rPr>
          <w:rFonts w:asciiTheme="minorHAnsi" w:eastAsia="SimSun" w:hAnsiTheme="minorHAnsi"/>
          <w:b/>
          <w:bCs/>
          <w:sz w:val="22"/>
          <w:szCs w:val="22"/>
          <w:rPrChange w:id="643" w:author="TGJ2" w:date="2023-07-05T14:15:00Z">
            <w:rPr>
              <w:rFonts w:eastAsia="SimSun"/>
              <w:b/>
              <w:bCs/>
            </w:rPr>
          </w:rPrChange>
        </w:rPr>
        <w:t xml:space="preserve">SNCDI </w:t>
      </w:r>
      <w:r w:rsidRPr="00E044DC">
        <w:rPr>
          <w:rFonts w:asciiTheme="minorHAnsi" w:eastAsia="SimSun" w:hAnsiTheme="minorHAnsi"/>
          <w:bCs/>
          <w:sz w:val="22"/>
          <w:szCs w:val="22"/>
          <w:rPrChange w:id="644" w:author="TGJ2" w:date="2023-07-05T14:15:00Z">
            <w:rPr>
              <w:rFonts w:eastAsia="SimSun"/>
              <w:bCs/>
            </w:rPr>
          </w:rPrChange>
        </w:rPr>
        <w:t>- Strategia Naţională de Cercetare, Dezvoltare şi Inovare</w:t>
      </w:r>
      <w:r w:rsidR="00123F22" w:rsidRPr="00E044DC">
        <w:rPr>
          <w:rFonts w:asciiTheme="minorHAnsi" w:eastAsia="SimSun" w:hAnsiTheme="minorHAnsi"/>
          <w:bCs/>
          <w:sz w:val="22"/>
          <w:szCs w:val="22"/>
          <w:rPrChange w:id="645" w:author="TGJ2" w:date="2023-07-05T14:15:00Z">
            <w:rPr>
              <w:rFonts w:eastAsia="SimSun"/>
              <w:bCs/>
            </w:rPr>
          </w:rPrChange>
        </w:rPr>
        <w:t>;</w:t>
      </w:r>
    </w:p>
    <w:p w14:paraId="13149EED" w14:textId="77777777" w:rsidR="002A15A4" w:rsidRPr="00E044DC" w:rsidRDefault="002A15A4" w:rsidP="004A2BAF">
      <w:pPr>
        <w:jc w:val="both"/>
        <w:rPr>
          <w:rFonts w:asciiTheme="minorHAnsi" w:eastAsia="SimSun" w:hAnsiTheme="minorHAnsi"/>
          <w:bCs/>
          <w:sz w:val="22"/>
          <w:szCs w:val="22"/>
          <w:rPrChange w:id="646" w:author="TGJ2" w:date="2023-07-05T14:15:00Z">
            <w:rPr>
              <w:rFonts w:eastAsia="SimSun"/>
              <w:bCs/>
            </w:rPr>
          </w:rPrChange>
        </w:rPr>
      </w:pPr>
      <w:r w:rsidRPr="00E044DC">
        <w:rPr>
          <w:rFonts w:asciiTheme="minorHAnsi" w:eastAsia="SimSun" w:hAnsiTheme="minorHAnsi"/>
          <w:b/>
          <w:bCs/>
          <w:sz w:val="22"/>
          <w:szCs w:val="22"/>
          <w:rPrChange w:id="647" w:author="TGJ2" w:date="2023-07-05T14:15:00Z">
            <w:rPr>
              <w:rFonts w:eastAsia="SimSun"/>
              <w:b/>
              <w:bCs/>
            </w:rPr>
          </w:rPrChange>
        </w:rPr>
        <w:t>SNDD</w:t>
      </w:r>
      <w:r w:rsidRPr="00E044DC">
        <w:rPr>
          <w:rFonts w:asciiTheme="minorHAnsi" w:eastAsia="SimSun" w:hAnsiTheme="minorHAnsi"/>
          <w:bCs/>
          <w:sz w:val="22"/>
          <w:szCs w:val="22"/>
          <w:rPrChange w:id="648" w:author="TGJ2" w:date="2023-07-05T14:15:00Z">
            <w:rPr>
              <w:rFonts w:eastAsia="SimSun"/>
              <w:bCs/>
            </w:rPr>
          </w:rPrChange>
        </w:rPr>
        <w:t xml:space="preserve"> – Strategia Națională pentru Dezvoltare Durabilă</w:t>
      </w:r>
      <w:r w:rsidR="00123F22" w:rsidRPr="00E044DC">
        <w:rPr>
          <w:rFonts w:asciiTheme="minorHAnsi" w:eastAsia="SimSun" w:hAnsiTheme="minorHAnsi"/>
          <w:bCs/>
          <w:sz w:val="22"/>
          <w:szCs w:val="22"/>
          <w:rPrChange w:id="649" w:author="TGJ2" w:date="2023-07-05T14:15:00Z">
            <w:rPr>
              <w:rFonts w:eastAsia="SimSun"/>
              <w:bCs/>
            </w:rPr>
          </w:rPrChange>
        </w:rPr>
        <w:t>;</w:t>
      </w:r>
    </w:p>
    <w:p w14:paraId="39C0C0E9" w14:textId="0EF0DE15" w:rsidR="002A15A4" w:rsidRPr="00E044DC" w:rsidRDefault="002A15A4" w:rsidP="004A2BAF">
      <w:pPr>
        <w:jc w:val="both"/>
        <w:rPr>
          <w:rFonts w:asciiTheme="minorHAnsi" w:eastAsia="SimSun" w:hAnsiTheme="minorHAnsi"/>
          <w:bCs/>
          <w:sz w:val="22"/>
          <w:szCs w:val="22"/>
          <w:rPrChange w:id="650" w:author="TGJ2" w:date="2023-07-05T14:15:00Z">
            <w:rPr>
              <w:rFonts w:eastAsia="SimSun"/>
              <w:bCs/>
            </w:rPr>
          </w:rPrChange>
        </w:rPr>
      </w:pPr>
      <w:r w:rsidRPr="00E044DC">
        <w:rPr>
          <w:rFonts w:asciiTheme="minorHAnsi" w:eastAsia="SimSun" w:hAnsiTheme="minorHAnsi"/>
          <w:b/>
          <w:bCs/>
          <w:sz w:val="22"/>
          <w:szCs w:val="22"/>
          <w:rPrChange w:id="651" w:author="TGJ2" w:date="2023-07-05T14:15:00Z">
            <w:rPr>
              <w:rFonts w:eastAsia="SimSun"/>
              <w:b/>
              <w:bCs/>
            </w:rPr>
          </w:rPrChange>
        </w:rPr>
        <w:t xml:space="preserve">SNDR </w:t>
      </w:r>
      <w:r w:rsidRPr="00E044DC">
        <w:rPr>
          <w:rFonts w:asciiTheme="minorHAnsi" w:eastAsia="SimSun" w:hAnsiTheme="minorHAnsi"/>
          <w:bCs/>
          <w:sz w:val="22"/>
          <w:szCs w:val="22"/>
          <w:rPrChange w:id="652" w:author="TGJ2" w:date="2023-07-05T14:15:00Z">
            <w:rPr>
              <w:rFonts w:eastAsia="SimSun"/>
              <w:bCs/>
            </w:rPr>
          </w:rPrChange>
        </w:rPr>
        <w:t>- Strategia Națională de Dezvoltare Regională</w:t>
      </w:r>
      <w:r w:rsidR="00260983" w:rsidRPr="00E044DC">
        <w:rPr>
          <w:rFonts w:asciiTheme="minorHAnsi" w:eastAsia="SimSun" w:hAnsiTheme="minorHAnsi"/>
          <w:bCs/>
          <w:sz w:val="22"/>
          <w:szCs w:val="22"/>
          <w:rPrChange w:id="653" w:author="TGJ2" w:date="2023-07-05T14:15:00Z">
            <w:rPr>
              <w:rFonts w:eastAsia="SimSun"/>
              <w:bCs/>
            </w:rPr>
          </w:rPrChange>
        </w:rPr>
        <w:t>;</w:t>
      </w:r>
      <w:r w:rsidRPr="00E044DC">
        <w:rPr>
          <w:rFonts w:asciiTheme="minorHAnsi" w:eastAsia="SimSun" w:hAnsiTheme="minorHAnsi"/>
          <w:b/>
          <w:bCs/>
          <w:sz w:val="22"/>
          <w:szCs w:val="22"/>
          <w:rPrChange w:id="654" w:author="TGJ2" w:date="2023-07-05T14:15:00Z">
            <w:rPr>
              <w:rFonts w:eastAsia="SimSun"/>
              <w:b/>
              <w:bCs/>
            </w:rPr>
          </w:rPrChange>
        </w:rPr>
        <w:t xml:space="preserve">SNIMM </w:t>
      </w:r>
      <w:r w:rsidRPr="00E044DC">
        <w:rPr>
          <w:rFonts w:asciiTheme="minorHAnsi" w:eastAsia="SimSun" w:hAnsiTheme="minorHAnsi"/>
          <w:bCs/>
          <w:sz w:val="22"/>
          <w:szCs w:val="22"/>
          <w:rPrChange w:id="655" w:author="TGJ2" w:date="2023-07-05T14:15:00Z">
            <w:rPr>
              <w:rFonts w:eastAsia="SimSun"/>
              <w:bCs/>
            </w:rPr>
          </w:rPrChange>
        </w:rPr>
        <w:t>- Strategia Națională pentru Întreprinderile Mici și Mijlocii</w:t>
      </w:r>
      <w:r w:rsidR="00123F22" w:rsidRPr="00E044DC">
        <w:rPr>
          <w:rFonts w:asciiTheme="minorHAnsi" w:eastAsia="SimSun" w:hAnsiTheme="minorHAnsi"/>
          <w:bCs/>
          <w:sz w:val="22"/>
          <w:szCs w:val="22"/>
          <w:rPrChange w:id="656" w:author="TGJ2" w:date="2023-07-05T14:15:00Z">
            <w:rPr>
              <w:rFonts w:eastAsia="SimSun"/>
              <w:bCs/>
            </w:rPr>
          </w:rPrChange>
        </w:rPr>
        <w:t>;</w:t>
      </w:r>
    </w:p>
    <w:p w14:paraId="32B5854F" w14:textId="7C318710" w:rsidR="002A15A4" w:rsidRPr="00E044DC" w:rsidRDefault="002A15A4" w:rsidP="004A2BAF">
      <w:pPr>
        <w:jc w:val="both"/>
        <w:rPr>
          <w:rFonts w:asciiTheme="minorHAnsi" w:eastAsia="SimSun" w:hAnsiTheme="minorHAnsi"/>
          <w:bCs/>
          <w:sz w:val="22"/>
          <w:szCs w:val="22"/>
          <w:rPrChange w:id="657" w:author="TGJ2" w:date="2023-07-05T14:15:00Z">
            <w:rPr>
              <w:rFonts w:eastAsia="SimSun"/>
              <w:bCs/>
            </w:rPr>
          </w:rPrChange>
        </w:rPr>
      </w:pPr>
      <w:r w:rsidRPr="00E044DC">
        <w:rPr>
          <w:rFonts w:asciiTheme="minorHAnsi" w:eastAsia="SimSun" w:hAnsiTheme="minorHAnsi"/>
          <w:b/>
          <w:bCs/>
          <w:sz w:val="22"/>
          <w:szCs w:val="22"/>
          <w:rPrChange w:id="658" w:author="TGJ2" w:date="2023-07-05T14:15:00Z">
            <w:rPr>
              <w:rFonts w:eastAsia="SimSun"/>
              <w:b/>
              <w:bCs/>
            </w:rPr>
          </w:rPrChange>
        </w:rPr>
        <w:t xml:space="preserve">SNS </w:t>
      </w:r>
      <w:r w:rsidRPr="00E044DC">
        <w:rPr>
          <w:rFonts w:asciiTheme="minorHAnsi" w:eastAsia="SimSun" w:hAnsiTheme="minorHAnsi"/>
          <w:bCs/>
          <w:sz w:val="22"/>
          <w:szCs w:val="22"/>
          <w:rPrChange w:id="659" w:author="TGJ2" w:date="2023-07-05T14:15:00Z">
            <w:rPr>
              <w:rFonts w:eastAsia="SimSun"/>
              <w:bCs/>
            </w:rPr>
          </w:rPrChange>
        </w:rPr>
        <w:t>- Strategia Naţională de Sănătate 2014-2020</w:t>
      </w:r>
      <w:r w:rsidR="00123F22" w:rsidRPr="00E044DC">
        <w:rPr>
          <w:rFonts w:asciiTheme="minorHAnsi" w:eastAsia="SimSun" w:hAnsiTheme="minorHAnsi"/>
          <w:bCs/>
          <w:sz w:val="22"/>
          <w:szCs w:val="22"/>
          <w:rPrChange w:id="660" w:author="TGJ2" w:date="2023-07-05T14:15:00Z">
            <w:rPr>
              <w:rFonts w:eastAsia="SimSun"/>
              <w:bCs/>
            </w:rPr>
          </w:rPrChange>
        </w:rPr>
        <w:t>;</w:t>
      </w:r>
    </w:p>
    <w:p w14:paraId="13177E0E" w14:textId="500EF987" w:rsidR="00260983" w:rsidRPr="00E044DC" w:rsidRDefault="00260983" w:rsidP="004A2BAF">
      <w:pPr>
        <w:jc w:val="both"/>
        <w:rPr>
          <w:rFonts w:asciiTheme="minorHAnsi" w:eastAsia="SimSun" w:hAnsiTheme="minorHAnsi"/>
          <w:bCs/>
          <w:sz w:val="22"/>
          <w:szCs w:val="22"/>
          <w:rPrChange w:id="661" w:author="TGJ2" w:date="2023-07-05T14:15:00Z">
            <w:rPr>
              <w:rFonts w:eastAsia="SimSun"/>
              <w:bCs/>
            </w:rPr>
          </w:rPrChange>
        </w:rPr>
      </w:pPr>
      <w:r w:rsidRPr="00A037CC">
        <w:rPr>
          <w:rFonts w:asciiTheme="minorHAnsi" w:eastAsia="SimSun" w:hAnsiTheme="minorHAnsi"/>
          <w:b/>
          <w:bCs/>
          <w:sz w:val="22"/>
          <w:szCs w:val="22"/>
          <w:rPrChange w:id="662" w:author="TGJ2" w:date="2023-07-05T14:37:00Z">
            <w:rPr>
              <w:rFonts w:eastAsia="SimSun"/>
              <w:bCs/>
            </w:rPr>
          </w:rPrChange>
        </w:rPr>
        <w:t>SNSR</w:t>
      </w:r>
      <w:r w:rsidRPr="00E044DC">
        <w:rPr>
          <w:rFonts w:asciiTheme="minorHAnsi" w:eastAsia="SimSun" w:hAnsiTheme="minorHAnsi"/>
          <w:bCs/>
          <w:sz w:val="22"/>
          <w:szCs w:val="22"/>
          <w:rPrChange w:id="663" w:author="TGJ2" w:date="2023-07-05T14:15:00Z">
            <w:rPr>
              <w:rFonts w:eastAsia="SimSun"/>
              <w:bCs/>
            </w:rPr>
          </w:rPrChange>
        </w:rPr>
        <w:t xml:space="preserve"> - Strategia Națională de Siguranță Rutieră 2022-2030;</w:t>
      </w:r>
    </w:p>
    <w:p w14:paraId="78C7F94B" w14:textId="77777777" w:rsidR="002A15A4" w:rsidRPr="00E044DC" w:rsidRDefault="002A15A4" w:rsidP="004A2BAF">
      <w:pPr>
        <w:spacing w:before="0" w:after="0"/>
        <w:ind w:left="1410" w:hanging="1410"/>
        <w:jc w:val="both"/>
        <w:rPr>
          <w:rFonts w:asciiTheme="minorHAnsi" w:hAnsiTheme="minorHAnsi"/>
          <w:sz w:val="22"/>
          <w:szCs w:val="22"/>
          <w:rPrChange w:id="664" w:author="TGJ2" w:date="2023-07-05T14:15:00Z">
            <w:rPr/>
          </w:rPrChange>
        </w:rPr>
      </w:pPr>
      <w:r w:rsidRPr="00E044DC">
        <w:rPr>
          <w:rFonts w:asciiTheme="minorHAnsi" w:hAnsiTheme="minorHAnsi"/>
          <w:b/>
          <w:sz w:val="22"/>
          <w:szCs w:val="22"/>
          <w:rPrChange w:id="665" w:author="TGJ2" w:date="2023-07-05T14:15:00Z">
            <w:rPr>
              <w:b/>
            </w:rPr>
          </w:rPrChange>
        </w:rPr>
        <w:t>SMIS</w:t>
      </w:r>
      <w:r w:rsidRPr="00E044DC">
        <w:rPr>
          <w:rFonts w:asciiTheme="minorHAnsi" w:hAnsiTheme="minorHAnsi"/>
          <w:sz w:val="22"/>
          <w:szCs w:val="22"/>
          <w:rPrChange w:id="666" w:author="TGJ2" w:date="2023-07-05T14:15:00Z">
            <w:rPr/>
          </w:rPrChange>
        </w:rPr>
        <w:t xml:space="preserve"> - Sistemul Unic de Management al Informaţiilor (Single Management Information System)  </w:t>
      </w:r>
    </w:p>
    <w:p w14:paraId="2AB3AB08" w14:textId="77777777" w:rsidR="002A15A4" w:rsidRPr="00E044DC" w:rsidRDefault="002A15A4" w:rsidP="004A2BAF">
      <w:pPr>
        <w:spacing w:before="0" w:after="0"/>
        <w:ind w:left="1410" w:hanging="1410"/>
        <w:jc w:val="both"/>
        <w:rPr>
          <w:rFonts w:asciiTheme="minorHAnsi" w:hAnsiTheme="minorHAnsi"/>
          <w:sz w:val="22"/>
          <w:szCs w:val="22"/>
          <w:rPrChange w:id="667" w:author="TGJ2" w:date="2023-07-05T14:15:00Z">
            <w:rPr/>
          </w:rPrChange>
        </w:rPr>
      </w:pPr>
      <w:r w:rsidRPr="00E044DC">
        <w:rPr>
          <w:rFonts w:asciiTheme="minorHAnsi" w:hAnsiTheme="minorHAnsi"/>
          <w:sz w:val="22"/>
          <w:szCs w:val="22"/>
          <w:rPrChange w:id="668" w:author="TGJ2" w:date="2023-07-05T14:15:00Z">
            <w:rPr/>
          </w:rPrChange>
        </w:rPr>
        <w:t xml:space="preserve">gestionat de MIPE pentru interoperabilitatea cu alte sisteme informatice și interacțiunea cu SFC </w:t>
      </w:r>
    </w:p>
    <w:p w14:paraId="49B52441" w14:textId="77777777" w:rsidR="002A15A4" w:rsidRPr="00E044DC" w:rsidRDefault="002A15A4" w:rsidP="004A2BAF">
      <w:pPr>
        <w:spacing w:before="0" w:after="0"/>
        <w:ind w:left="1410" w:hanging="1410"/>
        <w:jc w:val="both"/>
        <w:rPr>
          <w:rFonts w:asciiTheme="minorHAnsi" w:hAnsiTheme="minorHAnsi"/>
          <w:sz w:val="22"/>
          <w:szCs w:val="22"/>
          <w:rPrChange w:id="669" w:author="TGJ2" w:date="2023-07-05T14:15:00Z">
            <w:rPr/>
          </w:rPrChange>
        </w:rPr>
      </w:pPr>
      <w:r w:rsidRPr="00E044DC">
        <w:rPr>
          <w:rFonts w:asciiTheme="minorHAnsi" w:hAnsiTheme="minorHAnsi"/>
          <w:sz w:val="22"/>
          <w:szCs w:val="22"/>
          <w:rPrChange w:id="670" w:author="TGJ2" w:date="2023-07-05T14:15:00Z">
            <w:rPr/>
          </w:rPrChange>
        </w:rPr>
        <w:t>pentru perioada de programare 2021-2027;</w:t>
      </w:r>
    </w:p>
    <w:p w14:paraId="453C9CFE" w14:textId="49848D0B" w:rsidR="002A15A4" w:rsidRPr="00E044DC" w:rsidRDefault="002A15A4" w:rsidP="004A2BAF">
      <w:pPr>
        <w:jc w:val="both"/>
        <w:rPr>
          <w:rFonts w:asciiTheme="minorHAnsi" w:hAnsiTheme="minorHAnsi"/>
          <w:sz w:val="22"/>
          <w:szCs w:val="22"/>
          <w:rPrChange w:id="671" w:author="TGJ2" w:date="2023-07-05T14:15:00Z">
            <w:rPr/>
          </w:rPrChange>
        </w:rPr>
      </w:pPr>
      <w:r w:rsidRPr="00E044DC">
        <w:rPr>
          <w:rFonts w:asciiTheme="minorHAnsi" w:hAnsiTheme="minorHAnsi"/>
          <w:b/>
          <w:sz w:val="22"/>
          <w:szCs w:val="22"/>
          <w:rPrChange w:id="672" w:author="TGJ2" w:date="2023-07-05T14:15:00Z">
            <w:rPr>
              <w:b/>
            </w:rPr>
          </w:rPrChange>
        </w:rPr>
        <w:t>SIDU</w:t>
      </w:r>
      <w:r w:rsidRPr="00E044DC">
        <w:rPr>
          <w:rFonts w:asciiTheme="minorHAnsi" w:hAnsiTheme="minorHAnsi"/>
          <w:sz w:val="22"/>
          <w:szCs w:val="22"/>
          <w:rPrChange w:id="673" w:author="TGJ2" w:date="2023-07-05T14:15:00Z">
            <w:rPr/>
          </w:rPrChange>
        </w:rPr>
        <w:t xml:space="preserve"> - Strategia Integrat</w:t>
      </w:r>
      <w:r w:rsidR="00BE094C" w:rsidRPr="00E044DC">
        <w:rPr>
          <w:rFonts w:asciiTheme="minorHAnsi" w:hAnsiTheme="minorHAnsi"/>
          <w:sz w:val="22"/>
          <w:szCs w:val="22"/>
          <w:rPrChange w:id="674" w:author="TGJ2" w:date="2023-07-05T14:15:00Z">
            <w:rPr/>
          </w:rPrChange>
        </w:rPr>
        <w:t>ă</w:t>
      </w:r>
      <w:r w:rsidRPr="00E044DC">
        <w:rPr>
          <w:rFonts w:asciiTheme="minorHAnsi" w:hAnsiTheme="minorHAnsi"/>
          <w:sz w:val="22"/>
          <w:szCs w:val="22"/>
          <w:rPrChange w:id="675" w:author="TGJ2" w:date="2023-07-05T14:15:00Z">
            <w:rPr/>
          </w:rPrChange>
        </w:rPr>
        <w:t xml:space="preserve"> de Dezvoltare Urbană; </w:t>
      </w:r>
    </w:p>
    <w:p w14:paraId="415F8BC6" w14:textId="77777777" w:rsidR="002A15A4" w:rsidRPr="00E044DC" w:rsidRDefault="002A15A4" w:rsidP="004A2BAF">
      <w:pPr>
        <w:jc w:val="both"/>
        <w:rPr>
          <w:rFonts w:asciiTheme="minorHAnsi" w:hAnsiTheme="minorHAnsi"/>
          <w:sz w:val="22"/>
          <w:szCs w:val="22"/>
          <w:rPrChange w:id="676" w:author="TGJ2" w:date="2023-07-05T14:15:00Z">
            <w:rPr/>
          </w:rPrChange>
        </w:rPr>
      </w:pPr>
      <w:r w:rsidRPr="00E044DC">
        <w:rPr>
          <w:rFonts w:asciiTheme="minorHAnsi" w:hAnsiTheme="minorHAnsi"/>
          <w:b/>
          <w:sz w:val="22"/>
          <w:szCs w:val="22"/>
          <w:rPrChange w:id="677" w:author="TGJ2" w:date="2023-07-05T14:15:00Z">
            <w:rPr>
              <w:b/>
            </w:rPr>
          </w:rPrChange>
        </w:rPr>
        <w:t>SNCISI -</w:t>
      </w:r>
      <w:r w:rsidRPr="00E044DC">
        <w:rPr>
          <w:rFonts w:asciiTheme="minorHAnsi" w:hAnsiTheme="minorHAnsi"/>
          <w:sz w:val="22"/>
          <w:szCs w:val="22"/>
          <w:rPrChange w:id="678" w:author="TGJ2" w:date="2023-07-05T14:15:00Z">
            <w:rPr/>
          </w:rPrChange>
        </w:rPr>
        <w:t xml:space="preserve"> Strategia Națională de Cercetare, Inovare și Specializare Inteligentă 2021 - 2027; </w:t>
      </w:r>
    </w:p>
    <w:p w14:paraId="0981FA0F" w14:textId="7D23A86C" w:rsidR="00422194" w:rsidRPr="00E044DC" w:rsidRDefault="00422194" w:rsidP="004A2BAF">
      <w:pPr>
        <w:jc w:val="both"/>
        <w:rPr>
          <w:rFonts w:asciiTheme="minorHAnsi" w:hAnsiTheme="minorHAnsi"/>
          <w:sz w:val="22"/>
          <w:szCs w:val="22"/>
          <w:rPrChange w:id="679" w:author="TGJ2" w:date="2023-07-05T14:15:00Z">
            <w:rPr/>
          </w:rPrChange>
        </w:rPr>
      </w:pPr>
      <w:r w:rsidRPr="00E044DC">
        <w:rPr>
          <w:rFonts w:asciiTheme="minorHAnsi" w:hAnsiTheme="minorHAnsi"/>
          <w:b/>
          <w:sz w:val="22"/>
          <w:szCs w:val="22"/>
          <w:rPrChange w:id="680" w:author="TGJ2" w:date="2023-07-05T14:15:00Z">
            <w:rPr>
              <w:b/>
            </w:rPr>
          </w:rPrChange>
        </w:rPr>
        <w:t>SMIE</w:t>
      </w:r>
      <w:r w:rsidRPr="00E044DC">
        <w:rPr>
          <w:rFonts w:asciiTheme="minorHAnsi" w:hAnsiTheme="minorHAnsi"/>
          <w:sz w:val="22"/>
          <w:szCs w:val="22"/>
          <w:rPrChange w:id="681" w:author="TGJ2" w:date="2023-07-05T14:15:00Z">
            <w:rPr/>
          </w:rPrChange>
        </w:rPr>
        <w:t xml:space="preserve"> - Strategia pentru Modernizarea Infrastructurii Educa</w:t>
      </w:r>
      <w:r w:rsidR="00BE094C" w:rsidRPr="00E044DC">
        <w:rPr>
          <w:rFonts w:asciiTheme="minorHAnsi" w:hAnsiTheme="minorHAnsi"/>
          <w:sz w:val="22"/>
          <w:szCs w:val="22"/>
          <w:rPrChange w:id="682" w:author="TGJ2" w:date="2023-07-05T14:15:00Z">
            <w:rPr/>
          </w:rPrChange>
        </w:rPr>
        <w:t>ţ</w:t>
      </w:r>
      <w:r w:rsidRPr="00E044DC">
        <w:rPr>
          <w:rFonts w:asciiTheme="minorHAnsi" w:hAnsiTheme="minorHAnsi"/>
          <w:sz w:val="22"/>
          <w:szCs w:val="22"/>
          <w:rPrChange w:id="683" w:author="TGJ2" w:date="2023-07-05T14:15:00Z">
            <w:rPr/>
          </w:rPrChange>
        </w:rPr>
        <w:t>ionale 2018-2023</w:t>
      </w:r>
      <w:r w:rsidR="00123F22" w:rsidRPr="00E044DC">
        <w:rPr>
          <w:rFonts w:asciiTheme="minorHAnsi" w:hAnsiTheme="minorHAnsi"/>
          <w:sz w:val="22"/>
          <w:szCs w:val="22"/>
          <w:rPrChange w:id="684" w:author="TGJ2" w:date="2023-07-05T14:15:00Z">
            <w:rPr/>
          </w:rPrChange>
        </w:rPr>
        <w:t>;</w:t>
      </w:r>
    </w:p>
    <w:p w14:paraId="5A62BDBB" w14:textId="77777777" w:rsidR="00422194" w:rsidRPr="00E044DC" w:rsidRDefault="00422194" w:rsidP="004A2BAF">
      <w:pPr>
        <w:jc w:val="both"/>
        <w:rPr>
          <w:rFonts w:asciiTheme="minorHAnsi" w:hAnsiTheme="minorHAnsi"/>
          <w:sz w:val="22"/>
          <w:szCs w:val="22"/>
          <w:rPrChange w:id="685" w:author="TGJ2" w:date="2023-07-05T14:15:00Z">
            <w:rPr>
              <w:szCs w:val="20"/>
            </w:rPr>
          </w:rPrChange>
        </w:rPr>
      </w:pPr>
      <w:r w:rsidRPr="00E044DC">
        <w:rPr>
          <w:rFonts w:asciiTheme="minorHAnsi" w:hAnsiTheme="minorHAnsi"/>
          <w:b/>
          <w:sz w:val="22"/>
          <w:szCs w:val="22"/>
          <w:rPrChange w:id="686" w:author="TGJ2" w:date="2023-07-05T14:15:00Z">
            <w:rPr>
              <w:b/>
              <w:szCs w:val="20"/>
            </w:rPr>
          </w:rPrChange>
        </w:rPr>
        <w:t xml:space="preserve">SRPTȘ </w:t>
      </w:r>
      <w:r w:rsidRPr="00E044DC">
        <w:rPr>
          <w:rFonts w:asciiTheme="minorHAnsi" w:hAnsiTheme="minorHAnsi"/>
          <w:sz w:val="22"/>
          <w:szCs w:val="22"/>
          <w:rPrChange w:id="687" w:author="TGJ2" w:date="2023-07-05T14:15:00Z">
            <w:rPr>
              <w:szCs w:val="20"/>
            </w:rPr>
          </w:rPrChange>
        </w:rPr>
        <w:t>- Strategia privind reducerea părăsirii timpurii a școlii</w:t>
      </w:r>
      <w:r w:rsidR="00123F22" w:rsidRPr="00E044DC">
        <w:rPr>
          <w:rFonts w:asciiTheme="minorHAnsi" w:hAnsiTheme="minorHAnsi"/>
          <w:sz w:val="22"/>
          <w:szCs w:val="22"/>
          <w:rPrChange w:id="688" w:author="TGJ2" w:date="2023-07-05T14:15:00Z">
            <w:rPr>
              <w:szCs w:val="20"/>
            </w:rPr>
          </w:rPrChange>
        </w:rPr>
        <w:t>;</w:t>
      </w:r>
    </w:p>
    <w:p w14:paraId="19159630" w14:textId="7C8017C5" w:rsidR="00422194" w:rsidRDefault="00422194" w:rsidP="004A2BAF">
      <w:pPr>
        <w:jc w:val="both"/>
        <w:rPr>
          <w:ins w:id="689" w:author="TGJ2" w:date="2023-07-05T15:38:00Z"/>
          <w:rFonts w:asciiTheme="minorHAnsi" w:hAnsiTheme="minorHAnsi"/>
          <w:sz w:val="22"/>
          <w:szCs w:val="22"/>
        </w:rPr>
      </w:pPr>
      <w:r w:rsidRPr="00E044DC">
        <w:rPr>
          <w:rFonts w:asciiTheme="minorHAnsi" w:hAnsiTheme="minorHAnsi"/>
          <w:b/>
          <w:sz w:val="22"/>
          <w:szCs w:val="22"/>
          <w:rPrChange w:id="690" w:author="TGJ2" w:date="2023-07-05T14:15:00Z">
            <w:rPr>
              <w:b/>
              <w:szCs w:val="20"/>
            </w:rPr>
          </w:rPrChange>
        </w:rPr>
        <w:t xml:space="preserve">SRT </w:t>
      </w:r>
      <w:r w:rsidRPr="00E044DC">
        <w:rPr>
          <w:rFonts w:asciiTheme="minorHAnsi" w:hAnsiTheme="minorHAnsi"/>
          <w:sz w:val="22"/>
          <w:szCs w:val="22"/>
          <w:rPrChange w:id="691" w:author="TGJ2" w:date="2023-07-05T14:15:00Z">
            <w:rPr>
              <w:szCs w:val="20"/>
            </w:rPr>
          </w:rPrChange>
        </w:rPr>
        <w:t>- Strategia Regională Teritorială</w:t>
      </w:r>
      <w:r w:rsidR="00123F22" w:rsidRPr="00E044DC">
        <w:rPr>
          <w:rFonts w:asciiTheme="minorHAnsi" w:hAnsiTheme="minorHAnsi"/>
          <w:sz w:val="22"/>
          <w:szCs w:val="22"/>
          <w:rPrChange w:id="692" w:author="TGJ2" w:date="2023-07-05T14:15:00Z">
            <w:rPr>
              <w:szCs w:val="20"/>
            </w:rPr>
          </w:rPrChange>
        </w:rPr>
        <w:t>;</w:t>
      </w:r>
    </w:p>
    <w:p w14:paraId="687DBB22" w14:textId="0F102AD2" w:rsidR="00450574" w:rsidRPr="00E044DC" w:rsidRDefault="00450574" w:rsidP="004A2BAF">
      <w:pPr>
        <w:jc w:val="both"/>
        <w:rPr>
          <w:rFonts w:asciiTheme="minorHAnsi" w:hAnsiTheme="minorHAnsi"/>
          <w:sz w:val="22"/>
          <w:szCs w:val="22"/>
          <w:rPrChange w:id="693" w:author="TGJ2" w:date="2023-07-05T14:15:00Z">
            <w:rPr>
              <w:szCs w:val="20"/>
            </w:rPr>
          </w:rPrChange>
        </w:rPr>
      </w:pPr>
      <w:ins w:id="694" w:author="TGJ2" w:date="2023-07-05T15:39:00Z">
        <w:r w:rsidRPr="00450574">
          <w:rPr>
            <w:rFonts w:asciiTheme="minorHAnsi" w:hAnsiTheme="minorHAnsi"/>
            <w:b/>
            <w:sz w:val="22"/>
            <w:szCs w:val="22"/>
            <w:rPrChange w:id="695" w:author="TGJ2" w:date="2023-07-05T15:39:00Z">
              <w:rPr>
                <w:rFonts w:asciiTheme="minorHAnsi" w:hAnsiTheme="minorHAnsi"/>
                <w:sz w:val="22"/>
                <w:szCs w:val="22"/>
              </w:rPr>
            </w:rPrChange>
          </w:rPr>
          <w:t>STI</w:t>
        </w:r>
        <w:r w:rsidRPr="00450574">
          <w:rPr>
            <w:rFonts w:asciiTheme="minorHAnsi" w:hAnsiTheme="minorHAnsi"/>
            <w:sz w:val="22"/>
            <w:szCs w:val="22"/>
          </w:rPr>
          <w:t xml:space="preserve"> – Sisteme de transport inteligente</w:t>
        </w:r>
      </w:ins>
    </w:p>
    <w:p w14:paraId="591CCBA3" w14:textId="04890A20" w:rsidR="00066CEF" w:rsidRPr="00E044DC" w:rsidRDefault="00066CEF" w:rsidP="00066CEF">
      <w:pPr>
        <w:jc w:val="both"/>
        <w:rPr>
          <w:rFonts w:asciiTheme="minorHAnsi" w:hAnsiTheme="minorHAnsi"/>
          <w:sz w:val="22"/>
          <w:szCs w:val="22"/>
          <w:rPrChange w:id="696" w:author="TGJ2" w:date="2023-07-05T14:15:00Z">
            <w:rPr>
              <w:szCs w:val="20"/>
            </w:rPr>
          </w:rPrChange>
        </w:rPr>
      </w:pPr>
      <w:r w:rsidRPr="00A037CC">
        <w:rPr>
          <w:rFonts w:asciiTheme="minorHAnsi" w:hAnsiTheme="minorHAnsi"/>
          <w:b/>
          <w:sz w:val="22"/>
          <w:szCs w:val="22"/>
          <w:rPrChange w:id="697" w:author="TGJ2" w:date="2023-07-05T14:37:00Z">
            <w:rPr/>
          </w:rPrChange>
        </w:rPr>
        <w:t>SUERD</w:t>
      </w:r>
      <w:r w:rsidRPr="00E044DC">
        <w:rPr>
          <w:rFonts w:asciiTheme="minorHAnsi" w:hAnsiTheme="minorHAnsi"/>
          <w:sz w:val="22"/>
          <w:szCs w:val="22"/>
          <w:rPrChange w:id="698" w:author="TGJ2" w:date="2023-07-05T14:15:00Z">
            <w:rPr/>
          </w:rPrChange>
        </w:rPr>
        <w:t xml:space="preserve"> - Strategia Uniunii Europene pentru Regiunea Dunării;</w:t>
      </w:r>
    </w:p>
    <w:p w14:paraId="6C2F6E73" w14:textId="77777777" w:rsidR="00755BE2" w:rsidRPr="00E044DC" w:rsidRDefault="00755BE2" w:rsidP="004A2BAF">
      <w:pPr>
        <w:jc w:val="both"/>
        <w:rPr>
          <w:rFonts w:asciiTheme="minorHAnsi" w:hAnsiTheme="minorHAnsi"/>
          <w:b/>
          <w:color w:val="FF0000"/>
          <w:sz w:val="22"/>
          <w:szCs w:val="22"/>
          <w:u w:val="single"/>
          <w:rPrChange w:id="699" w:author="TGJ2" w:date="2023-07-05T14:15:00Z">
            <w:rPr>
              <w:b/>
              <w:color w:val="FF0000"/>
              <w:szCs w:val="20"/>
              <w:u w:val="single"/>
            </w:rPr>
          </w:rPrChange>
        </w:rPr>
      </w:pPr>
    </w:p>
    <w:p w14:paraId="72AD28C3" w14:textId="5C0137BC" w:rsidR="002A15A4" w:rsidRPr="00E044DC" w:rsidRDefault="002A15A4" w:rsidP="00E22C20">
      <w:pPr>
        <w:pStyle w:val="Default"/>
        <w:spacing w:line="276" w:lineRule="auto"/>
        <w:jc w:val="both"/>
        <w:rPr>
          <w:rFonts w:asciiTheme="minorHAnsi" w:hAnsiTheme="minorHAnsi"/>
          <w:sz w:val="22"/>
          <w:szCs w:val="22"/>
          <w:rPrChange w:id="700" w:author="TGJ2" w:date="2023-07-05T14:15:00Z">
            <w:rPr>
              <w:szCs w:val="20"/>
            </w:rPr>
          </w:rPrChange>
        </w:rPr>
      </w:pPr>
      <w:r w:rsidRPr="00E044DC">
        <w:rPr>
          <w:rFonts w:asciiTheme="minorHAnsi" w:eastAsia="SimSun" w:hAnsiTheme="minorHAnsi"/>
          <w:b/>
          <w:bCs/>
          <w:sz w:val="22"/>
          <w:szCs w:val="22"/>
          <w:rPrChange w:id="701" w:author="TGJ2" w:date="2023-07-05T14:15:00Z">
            <w:rPr>
              <w:rFonts w:ascii="Trebuchet MS" w:eastAsia="SimSun" w:hAnsi="Trebuchet MS"/>
              <w:b/>
              <w:bCs/>
              <w:sz w:val="20"/>
              <w:szCs w:val="20"/>
            </w:rPr>
          </w:rPrChange>
        </w:rPr>
        <w:t>TEN-T</w:t>
      </w:r>
      <w:r w:rsidRPr="00E044DC">
        <w:rPr>
          <w:rFonts w:asciiTheme="minorHAnsi" w:eastAsia="SimSun" w:hAnsiTheme="minorHAnsi"/>
          <w:bCs/>
          <w:sz w:val="22"/>
          <w:szCs w:val="22"/>
          <w:rPrChange w:id="702" w:author="TGJ2" w:date="2023-07-05T14:15:00Z">
            <w:rPr>
              <w:rFonts w:ascii="Trebuchet MS" w:eastAsia="SimSun" w:hAnsi="Trebuchet MS"/>
              <w:bCs/>
              <w:sz w:val="20"/>
              <w:szCs w:val="20"/>
            </w:rPr>
          </w:rPrChange>
        </w:rPr>
        <w:t xml:space="preserve"> -</w:t>
      </w:r>
      <w:r w:rsidR="00A20E7D" w:rsidRPr="00E044DC">
        <w:rPr>
          <w:rFonts w:asciiTheme="minorHAnsi" w:hAnsiTheme="minorHAnsi"/>
          <w:b/>
          <w:bCs/>
          <w:color w:val="auto"/>
          <w:sz w:val="22"/>
          <w:szCs w:val="22"/>
          <w:rPrChange w:id="703" w:author="TGJ2" w:date="2023-07-05T14:15:00Z">
            <w:rPr>
              <w:rFonts w:ascii="Trebuchet MS" w:hAnsi="Trebuchet MS"/>
              <w:b/>
              <w:bCs/>
              <w:color w:val="auto"/>
              <w:sz w:val="20"/>
              <w:szCs w:val="20"/>
            </w:rPr>
          </w:rPrChange>
        </w:rPr>
        <w:t xml:space="preserve"> </w:t>
      </w:r>
      <w:r w:rsidR="00A20E7D" w:rsidRPr="00E044DC">
        <w:rPr>
          <w:rFonts w:asciiTheme="minorHAnsi" w:hAnsiTheme="minorHAnsi"/>
          <w:bCs/>
          <w:color w:val="auto"/>
          <w:sz w:val="22"/>
          <w:szCs w:val="22"/>
          <w:rPrChange w:id="704" w:author="TGJ2" w:date="2023-07-05T14:15:00Z">
            <w:rPr>
              <w:rFonts w:ascii="Trebuchet MS" w:hAnsi="Trebuchet MS"/>
              <w:bCs/>
              <w:color w:val="auto"/>
              <w:sz w:val="20"/>
              <w:szCs w:val="20"/>
            </w:rPr>
          </w:rPrChange>
        </w:rPr>
        <w:t>Rețeaua Trans-Europeană de Transport</w:t>
      </w:r>
      <w:r w:rsidR="00A20E7D" w:rsidRPr="00E044DC">
        <w:rPr>
          <w:rFonts w:asciiTheme="minorHAnsi" w:hAnsiTheme="minorHAnsi"/>
          <w:color w:val="auto"/>
          <w:sz w:val="22"/>
          <w:szCs w:val="22"/>
          <w:rPrChange w:id="705" w:author="TGJ2" w:date="2023-07-05T14:15:00Z">
            <w:rPr>
              <w:rFonts w:ascii="Trebuchet MS" w:hAnsi="Trebuchet MS"/>
              <w:color w:val="auto"/>
              <w:sz w:val="20"/>
              <w:szCs w:val="20"/>
            </w:rPr>
          </w:rPrChange>
        </w:rPr>
        <w:t xml:space="preserve"> (</w:t>
      </w:r>
      <w:r w:rsidRPr="00E044DC">
        <w:rPr>
          <w:rFonts w:asciiTheme="minorHAnsi" w:eastAsia="SimSun" w:hAnsiTheme="minorHAnsi"/>
          <w:bCs/>
          <w:sz w:val="22"/>
          <w:szCs w:val="22"/>
          <w:rPrChange w:id="706" w:author="TGJ2" w:date="2023-07-05T14:15:00Z">
            <w:rPr>
              <w:rFonts w:ascii="Trebuchet MS" w:eastAsia="SimSun" w:hAnsi="Trebuchet MS"/>
              <w:bCs/>
              <w:sz w:val="20"/>
              <w:szCs w:val="20"/>
            </w:rPr>
          </w:rPrChange>
        </w:rPr>
        <w:t>Trans-European Transport Networks</w:t>
      </w:r>
      <w:r w:rsidR="00A20E7D" w:rsidRPr="00E044DC">
        <w:rPr>
          <w:rFonts w:asciiTheme="minorHAnsi" w:eastAsia="SimSun" w:hAnsiTheme="minorHAnsi"/>
          <w:bCs/>
          <w:sz w:val="22"/>
          <w:szCs w:val="22"/>
          <w:rPrChange w:id="707" w:author="TGJ2" w:date="2023-07-05T14:15:00Z">
            <w:rPr>
              <w:rFonts w:ascii="Trebuchet MS" w:eastAsia="SimSun" w:hAnsi="Trebuchet MS"/>
              <w:bCs/>
              <w:sz w:val="20"/>
              <w:szCs w:val="20"/>
            </w:rPr>
          </w:rPrChange>
        </w:rPr>
        <w:t>)</w:t>
      </w:r>
      <w:r w:rsidR="00123F22" w:rsidRPr="00E044DC">
        <w:rPr>
          <w:rFonts w:asciiTheme="minorHAnsi" w:eastAsia="SimSun" w:hAnsiTheme="minorHAnsi"/>
          <w:bCs/>
          <w:sz w:val="22"/>
          <w:szCs w:val="22"/>
          <w:rPrChange w:id="708" w:author="TGJ2" w:date="2023-07-05T14:15:00Z">
            <w:rPr>
              <w:rFonts w:ascii="Trebuchet MS" w:eastAsia="SimSun" w:hAnsi="Trebuchet MS"/>
              <w:bCs/>
              <w:sz w:val="20"/>
              <w:szCs w:val="20"/>
            </w:rPr>
          </w:rPrChange>
        </w:rPr>
        <w:t>;</w:t>
      </w:r>
    </w:p>
    <w:p w14:paraId="7801ABC2" w14:textId="6ED4A1CB" w:rsidR="002A15A4" w:rsidRPr="00E044DC" w:rsidDel="00450574" w:rsidRDefault="002A15A4" w:rsidP="004A2BAF">
      <w:pPr>
        <w:jc w:val="both"/>
        <w:rPr>
          <w:del w:id="709" w:author="TGJ2" w:date="2023-07-05T15:39:00Z"/>
          <w:rFonts w:asciiTheme="minorHAnsi" w:eastAsia="SimSun" w:hAnsiTheme="minorHAnsi"/>
          <w:bCs/>
          <w:sz w:val="22"/>
          <w:szCs w:val="22"/>
          <w:rPrChange w:id="710" w:author="TGJ2" w:date="2023-07-05T14:15:00Z">
            <w:rPr>
              <w:del w:id="711" w:author="TGJ2" w:date="2023-07-05T15:39:00Z"/>
              <w:rFonts w:eastAsia="SimSun"/>
              <w:bCs/>
              <w:szCs w:val="20"/>
            </w:rPr>
          </w:rPrChange>
        </w:rPr>
      </w:pPr>
      <w:del w:id="712" w:author="TGJ2" w:date="2023-07-05T15:39:00Z">
        <w:r w:rsidRPr="00E044DC" w:rsidDel="00450574">
          <w:rPr>
            <w:rFonts w:asciiTheme="minorHAnsi" w:eastAsia="SimSun" w:hAnsiTheme="minorHAnsi"/>
            <w:b/>
            <w:bCs/>
            <w:sz w:val="22"/>
            <w:szCs w:val="22"/>
            <w:rPrChange w:id="713" w:author="TGJ2" w:date="2023-07-05T14:15:00Z">
              <w:rPr>
                <w:rFonts w:eastAsia="SimSun"/>
                <w:b/>
                <w:bCs/>
                <w:szCs w:val="20"/>
              </w:rPr>
            </w:rPrChange>
          </w:rPr>
          <w:delText>TFUE</w:delText>
        </w:r>
        <w:r w:rsidRPr="00E044DC" w:rsidDel="00450574">
          <w:rPr>
            <w:rFonts w:asciiTheme="minorHAnsi" w:eastAsia="SimSun" w:hAnsiTheme="minorHAnsi"/>
            <w:bCs/>
            <w:sz w:val="22"/>
            <w:szCs w:val="22"/>
            <w:rPrChange w:id="714" w:author="TGJ2" w:date="2023-07-05T14:15:00Z">
              <w:rPr>
                <w:rFonts w:eastAsia="SimSun"/>
                <w:bCs/>
                <w:szCs w:val="20"/>
              </w:rPr>
            </w:rPrChange>
          </w:rPr>
          <w:delText xml:space="preserve"> – Tratatul de Funcționare al Uniunii Europene</w:delText>
        </w:r>
        <w:r w:rsidR="00123F22" w:rsidRPr="00E044DC" w:rsidDel="00450574">
          <w:rPr>
            <w:rFonts w:asciiTheme="minorHAnsi" w:eastAsia="SimSun" w:hAnsiTheme="minorHAnsi"/>
            <w:bCs/>
            <w:sz w:val="22"/>
            <w:szCs w:val="22"/>
            <w:rPrChange w:id="715" w:author="TGJ2" w:date="2023-07-05T14:15:00Z">
              <w:rPr>
                <w:rFonts w:eastAsia="SimSun"/>
                <w:bCs/>
                <w:szCs w:val="20"/>
              </w:rPr>
            </w:rPrChange>
          </w:rPr>
          <w:delText>;</w:delText>
        </w:r>
      </w:del>
    </w:p>
    <w:p w14:paraId="73273978" w14:textId="77777777" w:rsidR="002A15A4" w:rsidRPr="00E044DC" w:rsidRDefault="002A15A4" w:rsidP="004A2BAF">
      <w:pPr>
        <w:jc w:val="both"/>
        <w:rPr>
          <w:rFonts w:asciiTheme="minorHAnsi" w:eastAsia="SimSun" w:hAnsiTheme="minorHAnsi"/>
          <w:bCs/>
          <w:sz w:val="22"/>
          <w:szCs w:val="22"/>
          <w:rPrChange w:id="716" w:author="TGJ2" w:date="2023-07-05T14:15:00Z">
            <w:rPr>
              <w:rFonts w:eastAsia="SimSun"/>
              <w:bCs/>
              <w:szCs w:val="20"/>
            </w:rPr>
          </w:rPrChange>
        </w:rPr>
      </w:pPr>
      <w:r w:rsidRPr="00E044DC">
        <w:rPr>
          <w:rFonts w:asciiTheme="minorHAnsi" w:eastAsia="SimSun" w:hAnsiTheme="minorHAnsi"/>
          <w:b/>
          <w:bCs/>
          <w:sz w:val="22"/>
          <w:szCs w:val="22"/>
          <w:rPrChange w:id="717" w:author="TGJ2" w:date="2023-07-05T14:15:00Z">
            <w:rPr>
              <w:rFonts w:eastAsia="SimSun"/>
              <w:b/>
              <w:bCs/>
              <w:szCs w:val="20"/>
            </w:rPr>
          </w:rPrChange>
        </w:rPr>
        <w:t>TIC</w:t>
      </w:r>
      <w:r w:rsidRPr="00E044DC">
        <w:rPr>
          <w:rFonts w:asciiTheme="minorHAnsi" w:eastAsia="SimSun" w:hAnsiTheme="minorHAnsi"/>
          <w:bCs/>
          <w:sz w:val="22"/>
          <w:szCs w:val="22"/>
          <w:rPrChange w:id="718" w:author="TGJ2" w:date="2023-07-05T14:15:00Z">
            <w:rPr>
              <w:rFonts w:eastAsia="SimSun"/>
              <w:bCs/>
              <w:szCs w:val="20"/>
            </w:rPr>
          </w:rPrChange>
        </w:rPr>
        <w:t xml:space="preserve"> - Tehnologia Informației și Comunicării</w:t>
      </w:r>
      <w:r w:rsidR="00123F22" w:rsidRPr="00E044DC">
        <w:rPr>
          <w:rFonts w:asciiTheme="minorHAnsi" w:eastAsia="SimSun" w:hAnsiTheme="minorHAnsi"/>
          <w:bCs/>
          <w:sz w:val="22"/>
          <w:szCs w:val="22"/>
          <w:rPrChange w:id="719" w:author="TGJ2" w:date="2023-07-05T14:15:00Z">
            <w:rPr>
              <w:rFonts w:eastAsia="SimSun"/>
              <w:bCs/>
              <w:szCs w:val="20"/>
            </w:rPr>
          </w:rPrChange>
        </w:rPr>
        <w:t>;</w:t>
      </w:r>
    </w:p>
    <w:p w14:paraId="42D4A482" w14:textId="77777777" w:rsidR="002A15A4" w:rsidRPr="00E044DC" w:rsidRDefault="002A15A4" w:rsidP="004A2BAF">
      <w:pPr>
        <w:jc w:val="both"/>
        <w:rPr>
          <w:rFonts w:asciiTheme="minorHAnsi" w:hAnsiTheme="minorHAnsi"/>
          <w:sz w:val="22"/>
          <w:szCs w:val="22"/>
          <w:rPrChange w:id="720" w:author="TGJ2" w:date="2023-07-05T14:15:00Z">
            <w:rPr>
              <w:szCs w:val="20"/>
            </w:rPr>
          </w:rPrChange>
        </w:rPr>
      </w:pPr>
      <w:r w:rsidRPr="00E044DC">
        <w:rPr>
          <w:rFonts w:asciiTheme="minorHAnsi" w:hAnsiTheme="minorHAnsi"/>
          <w:b/>
          <w:sz w:val="22"/>
          <w:szCs w:val="22"/>
          <w:rPrChange w:id="721" w:author="TGJ2" w:date="2023-07-05T14:15:00Z">
            <w:rPr>
              <w:b/>
              <w:szCs w:val="20"/>
            </w:rPr>
          </w:rPrChange>
        </w:rPr>
        <w:t xml:space="preserve">TVA </w:t>
      </w:r>
      <w:r w:rsidRPr="00E044DC">
        <w:rPr>
          <w:rFonts w:asciiTheme="minorHAnsi" w:hAnsiTheme="minorHAnsi"/>
          <w:sz w:val="22"/>
          <w:szCs w:val="22"/>
          <w:rPrChange w:id="722" w:author="TGJ2" w:date="2023-07-05T14:15:00Z">
            <w:rPr>
              <w:szCs w:val="20"/>
            </w:rPr>
          </w:rPrChange>
        </w:rPr>
        <w:t>- Taxa pe valoare Adăugată</w:t>
      </w:r>
      <w:r w:rsidR="00123F22" w:rsidRPr="00E044DC">
        <w:rPr>
          <w:rFonts w:asciiTheme="minorHAnsi" w:hAnsiTheme="minorHAnsi"/>
          <w:sz w:val="22"/>
          <w:szCs w:val="22"/>
          <w:rPrChange w:id="723" w:author="TGJ2" w:date="2023-07-05T14:15:00Z">
            <w:rPr>
              <w:szCs w:val="20"/>
            </w:rPr>
          </w:rPrChange>
        </w:rPr>
        <w:t>;</w:t>
      </w:r>
    </w:p>
    <w:p w14:paraId="72B7E910" w14:textId="77777777" w:rsidR="00422194" w:rsidRPr="00E044DC" w:rsidRDefault="00422194" w:rsidP="004A2BAF">
      <w:pPr>
        <w:spacing w:before="0" w:after="0"/>
        <w:ind w:left="1410" w:hanging="1410"/>
        <w:jc w:val="both"/>
        <w:rPr>
          <w:rFonts w:asciiTheme="minorHAnsi" w:hAnsiTheme="minorHAnsi"/>
          <w:sz w:val="22"/>
          <w:szCs w:val="22"/>
          <w:rPrChange w:id="724" w:author="TGJ2" w:date="2023-07-05T14:15:00Z">
            <w:rPr>
              <w:szCs w:val="20"/>
            </w:rPr>
          </w:rPrChange>
        </w:rPr>
      </w:pPr>
      <w:r w:rsidRPr="00E044DC">
        <w:rPr>
          <w:rFonts w:asciiTheme="minorHAnsi" w:hAnsiTheme="minorHAnsi"/>
          <w:b/>
          <w:sz w:val="22"/>
          <w:szCs w:val="22"/>
          <w:rPrChange w:id="725" w:author="TGJ2" w:date="2023-07-05T14:15:00Z">
            <w:rPr>
              <w:b/>
              <w:szCs w:val="20"/>
            </w:rPr>
          </w:rPrChange>
        </w:rPr>
        <w:t>TFUE</w:t>
      </w:r>
      <w:r w:rsidRPr="00E044DC">
        <w:rPr>
          <w:rFonts w:asciiTheme="minorHAnsi" w:hAnsiTheme="minorHAnsi"/>
          <w:sz w:val="22"/>
          <w:szCs w:val="22"/>
          <w:rPrChange w:id="726" w:author="TGJ2" w:date="2023-07-05T14:15:00Z">
            <w:rPr>
              <w:szCs w:val="20"/>
            </w:rPr>
          </w:rPrChange>
        </w:rPr>
        <w:t xml:space="preserve"> - Tratatul privind funcționarea Uniunii Europene - versiunea consolidată 2012/C326/01 a </w:t>
      </w:r>
    </w:p>
    <w:p w14:paraId="147502DA" w14:textId="77777777" w:rsidR="00422194" w:rsidRPr="00E044DC" w:rsidRDefault="00422194" w:rsidP="004A2BAF">
      <w:pPr>
        <w:spacing w:before="0" w:after="0"/>
        <w:ind w:left="1410" w:hanging="1410"/>
        <w:jc w:val="both"/>
        <w:rPr>
          <w:rFonts w:asciiTheme="minorHAnsi" w:hAnsiTheme="minorHAnsi"/>
          <w:sz w:val="22"/>
          <w:szCs w:val="22"/>
          <w:rPrChange w:id="727" w:author="TGJ2" w:date="2023-07-05T14:15:00Z">
            <w:rPr>
              <w:szCs w:val="20"/>
            </w:rPr>
          </w:rPrChange>
        </w:rPr>
      </w:pPr>
      <w:r w:rsidRPr="00E044DC">
        <w:rPr>
          <w:rFonts w:asciiTheme="minorHAnsi" w:hAnsiTheme="minorHAnsi"/>
          <w:sz w:val="22"/>
          <w:szCs w:val="22"/>
          <w:rPrChange w:id="728" w:author="TGJ2" w:date="2023-07-05T14:15:00Z">
            <w:rPr>
              <w:szCs w:val="20"/>
            </w:rPr>
          </w:rPrChange>
        </w:rPr>
        <w:t>Tratatului privind Uniunea Europeană și a Tratatului privind funcționarea Uniunii Europene;</w:t>
      </w:r>
    </w:p>
    <w:p w14:paraId="67FB185F" w14:textId="77777777" w:rsidR="00AC3EFD" w:rsidRPr="00E044DC" w:rsidRDefault="00AC3EFD" w:rsidP="004A2BAF">
      <w:pPr>
        <w:jc w:val="both"/>
        <w:rPr>
          <w:rFonts w:asciiTheme="minorHAnsi" w:hAnsiTheme="minorHAnsi"/>
          <w:b/>
          <w:sz w:val="22"/>
          <w:szCs w:val="22"/>
          <w:rPrChange w:id="729" w:author="TGJ2" w:date="2023-07-05T14:15:00Z">
            <w:rPr>
              <w:b/>
              <w:szCs w:val="20"/>
            </w:rPr>
          </w:rPrChange>
        </w:rPr>
      </w:pPr>
    </w:p>
    <w:p w14:paraId="26E2D0AD" w14:textId="77777777" w:rsidR="00597D51" w:rsidRPr="00E044DC" w:rsidRDefault="00AC3EFD" w:rsidP="004A2BAF">
      <w:pPr>
        <w:jc w:val="both"/>
        <w:rPr>
          <w:rFonts w:asciiTheme="minorHAnsi" w:hAnsiTheme="minorHAnsi"/>
          <w:sz w:val="22"/>
          <w:szCs w:val="22"/>
          <w:rPrChange w:id="730" w:author="TGJ2" w:date="2023-07-05T14:15:00Z">
            <w:rPr>
              <w:szCs w:val="20"/>
            </w:rPr>
          </w:rPrChange>
        </w:rPr>
      </w:pPr>
      <w:r w:rsidRPr="00E044DC">
        <w:rPr>
          <w:rFonts w:asciiTheme="minorHAnsi" w:hAnsiTheme="minorHAnsi"/>
          <w:b/>
          <w:sz w:val="22"/>
          <w:szCs w:val="22"/>
          <w:rPrChange w:id="731" w:author="TGJ2" w:date="2023-07-05T14:15:00Z">
            <w:rPr>
              <w:b/>
              <w:szCs w:val="20"/>
            </w:rPr>
          </w:rPrChange>
        </w:rPr>
        <w:t>UE</w:t>
      </w:r>
      <w:r w:rsidRPr="00E044DC">
        <w:rPr>
          <w:rFonts w:asciiTheme="minorHAnsi" w:hAnsiTheme="minorHAnsi"/>
          <w:sz w:val="22"/>
          <w:szCs w:val="22"/>
          <w:rPrChange w:id="732" w:author="TGJ2" w:date="2023-07-05T14:15:00Z">
            <w:rPr>
              <w:szCs w:val="20"/>
            </w:rPr>
          </w:rPrChange>
        </w:rPr>
        <w:t xml:space="preserve"> - Uniunea Europeană</w:t>
      </w:r>
      <w:r w:rsidR="00123F22" w:rsidRPr="00E044DC">
        <w:rPr>
          <w:rFonts w:asciiTheme="minorHAnsi" w:hAnsiTheme="minorHAnsi"/>
          <w:sz w:val="22"/>
          <w:szCs w:val="22"/>
          <w:rPrChange w:id="733" w:author="TGJ2" w:date="2023-07-05T14:15:00Z">
            <w:rPr>
              <w:szCs w:val="20"/>
            </w:rPr>
          </w:rPrChange>
        </w:rPr>
        <w:t>;</w:t>
      </w:r>
      <w:r w:rsidRPr="00E044DC">
        <w:rPr>
          <w:rFonts w:asciiTheme="minorHAnsi" w:hAnsiTheme="minorHAnsi"/>
          <w:sz w:val="22"/>
          <w:szCs w:val="22"/>
          <w:rPrChange w:id="734" w:author="TGJ2" w:date="2023-07-05T14:15:00Z">
            <w:rPr>
              <w:szCs w:val="20"/>
            </w:rPr>
          </w:rPrChange>
        </w:rPr>
        <w:tab/>
      </w:r>
    </w:p>
    <w:p w14:paraId="666C405B" w14:textId="77777777" w:rsidR="00A20427" w:rsidRPr="00E044DC" w:rsidRDefault="00A20427" w:rsidP="004A2BAF">
      <w:pPr>
        <w:jc w:val="both"/>
        <w:rPr>
          <w:rFonts w:asciiTheme="minorHAnsi" w:eastAsia="SimSun" w:hAnsiTheme="minorHAnsi"/>
          <w:bCs/>
          <w:sz w:val="22"/>
          <w:szCs w:val="22"/>
          <w:rPrChange w:id="735" w:author="TGJ2" w:date="2023-07-05T14:15:00Z">
            <w:rPr>
              <w:rFonts w:eastAsia="SimSun"/>
              <w:bCs/>
            </w:rPr>
          </w:rPrChange>
        </w:rPr>
      </w:pPr>
      <w:r w:rsidRPr="00E044DC">
        <w:rPr>
          <w:rFonts w:asciiTheme="minorHAnsi" w:eastAsia="SimSun" w:hAnsiTheme="minorHAnsi"/>
          <w:b/>
          <w:bCs/>
          <w:sz w:val="22"/>
          <w:szCs w:val="22"/>
          <w:rPrChange w:id="736" w:author="TGJ2" w:date="2023-07-05T14:15:00Z">
            <w:rPr>
              <w:rFonts w:eastAsia="SimSun"/>
              <w:b/>
              <w:bCs/>
            </w:rPr>
          </w:rPrChange>
        </w:rPr>
        <w:t xml:space="preserve">UAT </w:t>
      </w:r>
      <w:r w:rsidRPr="00E044DC">
        <w:rPr>
          <w:rFonts w:asciiTheme="minorHAnsi" w:eastAsia="SimSun" w:hAnsiTheme="minorHAnsi"/>
          <w:bCs/>
          <w:sz w:val="22"/>
          <w:szCs w:val="22"/>
          <w:rPrChange w:id="737" w:author="TGJ2" w:date="2023-07-05T14:15:00Z">
            <w:rPr>
              <w:rFonts w:eastAsia="SimSun"/>
              <w:bCs/>
            </w:rPr>
          </w:rPrChange>
        </w:rPr>
        <w:t>– Unitate administrativ teritorială</w:t>
      </w:r>
      <w:r w:rsidR="00123F22" w:rsidRPr="00E044DC">
        <w:rPr>
          <w:rFonts w:asciiTheme="minorHAnsi" w:eastAsia="SimSun" w:hAnsiTheme="minorHAnsi"/>
          <w:bCs/>
          <w:sz w:val="22"/>
          <w:szCs w:val="22"/>
          <w:rPrChange w:id="738" w:author="TGJ2" w:date="2023-07-05T14:15:00Z">
            <w:rPr>
              <w:rFonts w:eastAsia="SimSun"/>
              <w:bCs/>
            </w:rPr>
          </w:rPrChange>
        </w:rPr>
        <w:t>;</w:t>
      </w:r>
    </w:p>
    <w:p w14:paraId="61EDD626" w14:textId="70E5CAFA" w:rsidR="00135993" w:rsidRPr="00450574" w:rsidRDefault="00450574" w:rsidP="004A2BAF">
      <w:pPr>
        <w:jc w:val="both"/>
        <w:rPr>
          <w:rFonts w:asciiTheme="minorHAnsi" w:eastAsia="SimSun" w:hAnsiTheme="minorHAnsi"/>
          <w:bCs/>
          <w:sz w:val="22"/>
          <w:szCs w:val="22"/>
          <w:rPrChange w:id="739" w:author="TGJ2" w:date="2023-07-05T15:40:00Z">
            <w:rPr>
              <w:rFonts w:eastAsia="SimSun"/>
              <w:bCs/>
              <w:color w:val="FF0000"/>
            </w:rPr>
          </w:rPrChange>
        </w:rPr>
      </w:pPr>
      <w:ins w:id="740" w:author="TGJ2" w:date="2023-07-05T15:40:00Z">
        <w:r w:rsidRPr="00450574">
          <w:rPr>
            <w:rFonts w:asciiTheme="minorHAnsi" w:eastAsia="SimSun" w:hAnsiTheme="minorHAnsi"/>
            <w:b/>
            <w:bCs/>
            <w:sz w:val="22"/>
            <w:szCs w:val="22"/>
            <w:rPrChange w:id="741" w:author="TGJ2" w:date="2023-07-05T15:40:00Z">
              <w:rPr>
                <w:rFonts w:asciiTheme="minorHAnsi" w:eastAsia="SimSun" w:hAnsiTheme="minorHAnsi"/>
                <w:bCs/>
                <w:color w:val="FF0000"/>
                <w:sz w:val="22"/>
                <w:szCs w:val="22"/>
              </w:rPr>
            </w:rPrChange>
          </w:rPr>
          <w:t>ZM</w:t>
        </w:r>
        <w:r w:rsidRPr="00450574">
          <w:rPr>
            <w:rFonts w:asciiTheme="minorHAnsi" w:eastAsia="SimSun" w:hAnsiTheme="minorHAnsi"/>
            <w:bCs/>
            <w:sz w:val="22"/>
            <w:szCs w:val="22"/>
            <w:rPrChange w:id="742" w:author="TGJ2" w:date="2023-07-05T15:40:00Z">
              <w:rPr>
                <w:rFonts w:asciiTheme="minorHAnsi" w:eastAsia="SimSun" w:hAnsiTheme="minorHAnsi"/>
                <w:bCs/>
                <w:color w:val="FF0000"/>
                <w:sz w:val="22"/>
                <w:szCs w:val="22"/>
              </w:rPr>
            </w:rPrChange>
          </w:rPr>
          <w:t xml:space="preserve"> – Zonă metropolitană</w:t>
        </w:r>
      </w:ins>
    </w:p>
    <w:p w14:paraId="7C3D49A4" w14:textId="77777777" w:rsidR="00026AC2" w:rsidRPr="00E044DC" w:rsidRDefault="002A15A4" w:rsidP="004A2BAF">
      <w:pPr>
        <w:jc w:val="both"/>
        <w:rPr>
          <w:rFonts w:asciiTheme="minorHAnsi" w:hAnsiTheme="minorHAnsi"/>
          <w:sz w:val="22"/>
          <w:szCs w:val="22"/>
          <w:rPrChange w:id="743" w:author="TGJ2" w:date="2023-07-05T14:15:00Z">
            <w:rPr/>
          </w:rPrChange>
        </w:rPr>
      </w:pPr>
      <w:r w:rsidRPr="00E044DC">
        <w:rPr>
          <w:rFonts w:asciiTheme="minorHAnsi" w:hAnsiTheme="minorHAnsi"/>
          <w:b/>
          <w:sz w:val="22"/>
          <w:szCs w:val="22"/>
          <w:rPrChange w:id="744" w:author="TGJ2" w:date="2023-07-05T14:15:00Z">
            <w:rPr>
              <w:b/>
            </w:rPr>
          </w:rPrChange>
        </w:rPr>
        <w:t>ZUF -</w:t>
      </w:r>
      <w:r w:rsidR="00026AC2" w:rsidRPr="00E044DC">
        <w:rPr>
          <w:rFonts w:asciiTheme="minorHAnsi" w:hAnsiTheme="minorHAnsi"/>
          <w:sz w:val="22"/>
          <w:szCs w:val="22"/>
          <w:rPrChange w:id="745" w:author="TGJ2" w:date="2023-07-05T14:15:00Z">
            <w:rPr/>
          </w:rPrChange>
        </w:rPr>
        <w:t xml:space="preserve"> Zonă urbană funcțională</w:t>
      </w:r>
    </w:p>
    <w:p w14:paraId="563F109D" w14:textId="77777777" w:rsidR="00026AC2" w:rsidRPr="00E044DC" w:rsidRDefault="00026AC2" w:rsidP="004A2BAF">
      <w:pPr>
        <w:jc w:val="both"/>
        <w:rPr>
          <w:rFonts w:asciiTheme="minorHAnsi" w:hAnsiTheme="minorHAnsi"/>
          <w:sz w:val="22"/>
          <w:szCs w:val="22"/>
          <w:rPrChange w:id="746" w:author="TGJ2" w:date="2023-07-05T14:15:00Z">
            <w:rPr/>
          </w:rPrChange>
        </w:rPr>
      </w:pPr>
    </w:p>
    <w:p w14:paraId="4C6D3093" w14:textId="77777777" w:rsidR="00026AC2" w:rsidRPr="00E044DC" w:rsidRDefault="00026AC2" w:rsidP="004A2BAF">
      <w:pPr>
        <w:jc w:val="both"/>
        <w:rPr>
          <w:rFonts w:asciiTheme="minorHAnsi" w:hAnsiTheme="minorHAnsi"/>
          <w:rPrChange w:id="747" w:author="TGJ2" w:date="2023-07-05T14:12:00Z">
            <w:rPr/>
          </w:rPrChange>
        </w:rPr>
      </w:pPr>
    </w:p>
    <w:p w14:paraId="13ED5391" w14:textId="77777777" w:rsidR="00026AC2" w:rsidRPr="00E044DC" w:rsidRDefault="00026AC2" w:rsidP="002E55DF">
      <w:pPr>
        <w:jc w:val="center"/>
        <w:rPr>
          <w:rFonts w:asciiTheme="minorHAnsi" w:hAnsiTheme="minorHAnsi"/>
          <w:b/>
          <w:sz w:val="24"/>
          <w:rPrChange w:id="748" w:author="TGJ2" w:date="2023-07-05T14:12:00Z">
            <w:rPr>
              <w:b/>
              <w:sz w:val="24"/>
            </w:rPr>
          </w:rPrChange>
        </w:rPr>
      </w:pPr>
    </w:p>
    <w:p w14:paraId="12ABA530" w14:textId="6115F08A" w:rsidR="00884E53" w:rsidRPr="00E044DC" w:rsidRDefault="002E55DF" w:rsidP="002E55DF">
      <w:pPr>
        <w:jc w:val="center"/>
        <w:rPr>
          <w:rFonts w:asciiTheme="minorHAnsi" w:eastAsia="SimSun" w:hAnsiTheme="minorHAnsi"/>
          <w:b/>
          <w:bCs/>
          <w:sz w:val="22"/>
          <w:szCs w:val="22"/>
          <w:rPrChange w:id="749" w:author="TGJ2" w:date="2023-07-05T14:15:00Z">
            <w:rPr>
              <w:rFonts w:eastAsia="SimSun"/>
              <w:b/>
              <w:bCs/>
              <w:szCs w:val="20"/>
            </w:rPr>
          </w:rPrChange>
        </w:rPr>
      </w:pPr>
      <w:r w:rsidRPr="00E044DC">
        <w:rPr>
          <w:rFonts w:asciiTheme="minorHAnsi" w:eastAsia="SimSun" w:hAnsiTheme="minorHAnsi"/>
          <w:b/>
          <w:bCs/>
          <w:sz w:val="22"/>
          <w:szCs w:val="22"/>
          <w:rPrChange w:id="750" w:author="TGJ2" w:date="2023-07-05T14:15:00Z">
            <w:rPr>
              <w:rFonts w:eastAsia="SimSun"/>
              <w:b/>
              <w:bCs/>
              <w:szCs w:val="20"/>
            </w:rPr>
          </w:rPrChange>
        </w:rPr>
        <w:lastRenderedPageBreak/>
        <w:t xml:space="preserve">Glosar </w:t>
      </w:r>
      <w:r w:rsidR="00C04166" w:rsidRPr="00E044DC">
        <w:rPr>
          <w:rFonts w:asciiTheme="minorHAnsi" w:eastAsia="SimSun" w:hAnsiTheme="minorHAnsi"/>
          <w:b/>
          <w:bCs/>
          <w:sz w:val="22"/>
          <w:szCs w:val="22"/>
          <w:rPrChange w:id="751" w:author="TGJ2" w:date="2023-07-05T14:15:00Z">
            <w:rPr>
              <w:rFonts w:eastAsia="SimSun"/>
              <w:b/>
              <w:bCs/>
              <w:szCs w:val="20"/>
            </w:rPr>
          </w:rPrChange>
        </w:rPr>
        <w:t>de termeni specifici apelului de proiecte</w:t>
      </w:r>
    </w:p>
    <w:p w14:paraId="400561AA" w14:textId="09963D6F" w:rsidR="00A06F23" w:rsidRPr="00E044DC" w:rsidDel="003A3115" w:rsidRDefault="00A06F23" w:rsidP="002E55DF">
      <w:pPr>
        <w:jc w:val="center"/>
        <w:rPr>
          <w:del w:id="752" w:author="TGJ2" w:date="2023-07-05T15:22:00Z"/>
          <w:rFonts w:asciiTheme="minorHAnsi" w:eastAsia="SimSun" w:hAnsiTheme="minorHAnsi"/>
          <w:b/>
          <w:bCs/>
          <w:sz w:val="22"/>
          <w:szCs w:val="22"/>
          <w:rPrChange w:id="753" w:author="TGJ2" w:date="2023-07-05T14:15:00Z">
            <w:rPr>
              <w:del w:id="754" w:author="TGJ2" w:date="2023-07-05T15:22:00Z"/>
              <w:rFonts w:eastAsia="SimSun"/>
              <w:b/>
              <w:bCs/>
              <w:szCs w:val="20"/>
            </w:rPr>
          </w:rPrChange>
        </w:rPr>
      </w:pPr>
    </w:p>
    <w:p w14:paraId="32F881AE" w14:textId="6B5D16DA" w:rsidR="00904759" w:rsidDel="00F9368D" w:rsidRDefault="00904759" w:rsidP="00904759">
      <w:pPr>
        <w:widowControl w:val="0"/>
        <w:pBdr>
          <w:top w:val="nil"/>
          <w:left w:val="nil"/>
          <w:bottom w:val="nil"/>
          <w:right w:val="nil"/>
          <w:between w:val="nil"/>
        </w:pBdr>
        <w:spacing w:beforeLines="60" w:before="144" w:afterLines="60" w:after="144" w:line="264" w:lineRule="auto"/>
        <w:jc w:val="both"/>
        <w:rPr>
          <w:del w:id="755" w:author="TGJ2" w:date="2023-07-05T14:39:00Z"/>
          <w:rFonts w:asciiTheme="minorHAnsi" w:hAnsiTheme="minorHAnsi" w:cstheme="minorHAnsi"/>
          <w:b/>
          <w:sz w:val="22"/>
          <w:szCs w:val="22"/>
        </w:rPr>
      </w:pPr>
    </w:p>
    <w:p w14:paraId="5A8B7F80" w14:textId="77777777" w:rsidR="00F9368D" w:rsidRDefault="00F9368D" w:rsidP="00A06F23">
      <w:pPr>
        <w:widowControl w:val="0"/>
        <w:pBdr>
          <w:top w:val="nil"/>
          <w:left w:val="nil"/>
          <w:bottom w:val="nil"/>
          <w:right w:val="nil"/>
          <w:between w:val="nil"/>
        </w:pBdr>
        <w:spacing w:after="0"/>
        <w:jc w:val="both"/>
        <w:rPr>
          <w:ins w:id="756" w:author="TGJ2" w:date="2023-07-05T14:40:00Z"/>
          <w:rFonts w:asciiTheme="minorHAnsi" w:hAnsiTheme="minorHAnsi" w:cstheme="minorHAnsi"/>
          <w:b/>
          <w:sz w:val="22"/>
          <w:szCs w:val="22"/>
        </w:rPr>
      </w:pPr>
    </w:p>
    <w:p w14:paraId="0D5E8CF6" w14:textId="3777B7D5" w:rsidR="00F9368D" w:rsidRPr="00F9368D" w:rsidRDefault="00F9368D" w:rsidP="00A06F23">
      <w:pPr>
        <w:widowControl w:val="0"/>
        <w:pBdr>
          <w:top w:val="nil"/>
          <w:left w:val="nil"/>
          <w:bottom w:val="nil"/>
          <w:right w:val="nil"/>
          <w:between w:val="nil"/>
        </w:pBdr>
        <w:spacing w:after="0"/>
        <w:jc w:val="both"/>
        <w:rPr>
          <w:ins w:id="757" w:author="TGJ2" w:date="2023-07-05T14:40:00Z"/>
          <w:rFonts w:asciiTheme="minorHAnsi" w:hAnsiTheme="minorHAnsi" w:cstheme="minorHAnsi"/>
          <w:b/>
          <w:sz w:val="22"/>
          <w:szCs w:val="22"/>
          <w:rPrChange w:id="758" w:author="TGJ2" w:date="2023-07-05T14:41:00Z">
            <w:rPr>
              <w:ins w:id="759" w:author="TGJ2" w:date="2023-07-05T14:40:00Z"/>
              <w:rFonts w:cstheme="minorHAnsi"/>
              <w:b/>
              <w:szCs w:val="20"/>
            </w:rPr>
          </w:rPrChange>
        </w:rPr>
      </w:pPr>
      <w:ins w:id="760" w:author="TGJ2" w:date="2023-07-05T14:41:00Z">
        <w:r w:rsidRPr="00F9368D">
          <w:rPr>
            <w:rFonts w:asciiTheme="minorHAnsi" w:hAnsiTheme="minorHAnsi"/>
            <w:b/>
            <w:bCs/>
            <w:sz w:val="22"/>
            <w:szCs w:val="22"/>
            <w:rPrChange w:id="761" w:author="TGJ2" w:date="2023-07-05T14:41:00Z">
              <w:rPr>
                <w:b/>
                <w:bCs/>
                <w:sz w:val="22"/>
                <w:szCs w:val="22"/>
              </w:rPr>
            </w:rPrChange>
          </w:rPr>
          <w:t xml:space="preserve">Autoritatea de Management pentru Programul Regional Sud-Vest </w:t>
        </w:r>
        <w:r>
          <w:rPr>
            <w:rFonts w:asciiTheme="minorHAnsi" w:hAnsiTheme="minorHAnsi"/>
            <w:b/>
            <w:bCs/>
            <w:sz w:val="22"/>
            <w:szCs w:val="22"/>
          </w:rPr>
          <w:t xml:space="preserve">Oltenia </w:t>
        </w:r>
        <w:r w:rsidRPr="00F9368D">
          <w:rPr>
            <w:rFonts w:asciiTheme="minorHAnsi" w:hAnsiTheme="minorHAnsi"/>
            <w:b/>
            <w:bCs/>
            <w:sz w:val="22"/>
            <w:szCs w:val="22"/>
            <w:rPrChange w:id="762" w:author="TGJ2" w:date="2023-07-05T14:41:00Z">
              <w:rPr>
                <w:b/>
                <w:bCs/>
                <w:sz w:val="22"/>
                <w:szCs w:val="22"/>
              </w:rPr>
            </w:rPrChange>
          </w:rPr>
          <w:t>(PR SV)</w:t>
        </w:r>
        <w:r w:rsidRPr="00F9368D">
          <w:rPr>
            <w:rFonts w:asciiTheme="minorHAnsi" w:hAnsiTheme="minorHAnsi"/>
            <w:sz w:val="22"/>
            <w:szCs w:val="22"/>
            <w:rPrChange w:id="763" w:author="TGJ2" w:date="2023-07-05T14:41:00Z">
              <w:rPr>
                <w:sz w:val="22"/>
                <w:szCs w:val="22"/>
              </w:rPr>
            </w:rPrChange>
          </w:rPr>
          <w:t>, structura organizatorică din cadrul ADR S-V, responsabilă de gestionarea și implementarea PR SV și de utilizarea eficientă, efectivă și transparentă a fondurilor, îndeplinind funcțiile și rolurile prevăzute în acest sens de Regulamentul UE nr. 1060/2021;</w:t>
        </w:r>
      </w:ins>
    </w:p>
    <w:p w14:paraId="5EF667BF" w14:textId="3B382E1F" w:rsidR="00904759" w:rsidRPr="00E044D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Change w:id="764" w:author="TGJ2" w:date="2023-07-05T14:15:00Z">
            <w:rPr>
              <w:rStyle w:val="slitbdy"/>
              <w:rFonts w:cstheme="minorHAnsi"/>
              <w:szCs w:val="20"/>
            </w:rPr>
          </w:rPrChange>
        </w:rPr>
      </w:pPr>
      <w:r w:rsidRPr="00E044DC">
        <w:rPr>
          <w:rFonts w:asciiTheme="minorHAnsi" w:hAnsiTheme="minorHAnsi" w:cstheme="minorHAnsi"/>
          <w:b/>
          <w:bCs/>
          <w:sz w:val="22"/>
          <w:szCs w:val="22"/>
          <w:rPrChange w:id="765" w:author="TGJ2" w:date="2023-07-05T14:15:00Z">
            <w:rPr>
              <w:rFonts w:cstheme="minorHAnsi"/>
              <w:b/>
              <w:bCs/>
              <w:szCs w:val="20"/>
            </w:rPr>
          </w:rPrChange>
        </w:rPr>
        <w:t>Activele fixe</w:t>
      </w:r>
      <w:r w:rsidRPr="00E044DC">
        <w:rPr>
          <w:rFonts w:asciiTheme="minorHAnsi" w:hAnsiTheme="minorHAnsi" w:cstheme="minorHAnsi"/>
          <w:sz w:val="22"/>
          <w:szCs w:val="22"/>
          <w:rPrChange w:id="766" w:author="TGJ2" w:date="2023-07-05T14:15:00Z">
            <w:rPr>
              <w:rFonts w:cstheme="minorHAnsi"/>
              <w:szCs w:val="20"/>
            </w:rPr>
          </w:rPrChange>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E044D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Change w:id="767" w:author="TGJ2" w:date="2023-07-05T14:15:00Z">
            <w:rPr>
              <w:rStyle w:val="slitbdy"/>
              <w:rFonts w:cstheme="minorHAnsi"/>
              <w:szCs w:val="20"/>
            </w:rPr>
          </w:rPrChange>
        </w:rPr>
      </w:pPr>
      <w:r w:rsidRPr="00E044DC">
        <w:rPr>
          <w:rStyle w:val="slitbdy"/>
          <w:rFonts w:asciiTheme="minorHAnsi" w:hAnsiTheme="minorHAnsi" w:cstheme="minorHAnsi"/>
          <w:b/>
          <w:sz w:val="22"/>
          <w:szCs w:val="22"/>
          <w:bdr w:val="none" w:sz="0" w:space="0" w:color="auto" w:frame="1"/>
          <w:shd w:val="clear" w:color="auto" w:fill="FFFFFF"/>
          <w:rPrChange w:id="768" w:author="TGJ2" w:date="2023-07-05T14:15:00Z">
            <w:rPr>
              <w:rStyle w:val="slitbdy"/>
              <w:rFonts w:cstheme="minorHAnsi"/>
              <w:b/>
              <w:szCs w:val="20"/>
              <w:bdr w:val="none" w:sz="0" w:space="0" w:color="auto" w:frame="1"/>
              <w:shd w:val="clear" w:color="auto" w:fill="FFFFFF"/>
            </w:rPr>
          </w:rPrChange>
        </w:rPr>
        <w:t>Active fixe necorporale</w:t>
      </w:r>
      <w:r w:rsidRPr="00E044DC">
        <w:rPr>
          <w:rStyle w:val="slitbdy"/>
          <w:rFonts w:asciiTheme="minorHAnsi" w:hAnsiTheme="minorHAnsi" w:cstheme="minorHAnsi"/>
          <w:sz w:val="22"/>
          <w:szCs w:val="22"/>
          <w:bdr w:val="none" w:sz="0" w:space="0" w:color="auto" w:frame="1"/>
          <w:shd w:val="clear" w:color="auto" w:fill="FFFFFF"/>
          <w:rPrChange w:id="769" w:author="TGJ2" w:date="2023-07-05T14:15:00Z">
            <w:rPr>
              <w:rStyle w:val="slitbdy"/>
              <w:rFonts w:cstheme="minorHAnsi"/>
              <w:szCs w:val="20"/>
              <w:bdr w:val="none" w:sz="0" w:space="0" w:color="auto" w:frame="1"/>
              <w:shd w:val="clear" w:color="auto" w:fill="FFFFFF"/>
            </w:rPr>
          </w:rPrChange>
        </w:rPr>
        <w:t xml:space="preserve"> - active fixe fără substanță fizică, care se utilizează pe o perioadă mai mare de un an</w:t>
      </w:r>
      <w:r w:rsidRPr="00E044DC">
        <w:rPr>
          <w:rFonts w:asciiTheme="minorHAnsi" w:hAnsiTheme="minorHAnsi" w:cstheme="minorHAnsi"/>
          <w:sz w:val="22"/>
          <w:szCs w:val="22"/>
          <w:rPrChange w:id="770" w:author="TGJ2" w:date="2023-07-05T14:15:00Z">
            <w:rPr>
              <w:rFonts w:cstheme="minorHAnsi"/>
              <w:szCs w:val="20"/>
            </w:rPr>
          </w:rPrChange>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E044DC"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Change w:id="771" w:author="TGJ2" w:date="2023-07-05T14:15:00Z">
            <w:rPr>
              <w:rFonts w:cstheme="minorHAnsi"/>
              <w:szCs w:val="20"/>
            </w:rPr>
          </w:rPrChange>
        </w:rPr>
      </w:pPr>
      <w:r w:rsidRPr="00E044DC">
        <w:rPr>
          <w:rStyle w:val="slitbdy"/>
          <w:rFonts w:asciiTheme="minorHAnsi" w:hAnsiTheme="minorHAnsi" w:cstheme="minorHAnsi"/>
          <w:b/>
          <w:sz w:val="22"/>
          <w:szCs w:val="22"/>
          <w:bdr w:val="none" w:sz="0" w:space="0" w:color="auto" w:frame="1"/>
          <w:shd w:val="clear" w:color="auto" w:fill="FFFFFF"/>
          <w:rPrChange w:id="772" w:author="TGJ2" w:date="2023-07-05T14:15:00Z">
            <w:rPr>
              <w:rStyle w:val="slitbdy"/>
              <w:rFonts w:cstheme="minorHAnsi"/>
              <w:b/>
              <w:szCs w:val="20"/>
              <w:bdr w:val="none" w:sz="0" w:space="0" w:color="auto" w:frame="1"/>
              <w:shd w:val="clear" w:color="auto" w:fill="FFFFFF"/>
            </w:rPr>
          </w:rPrChange>
        </w:rPr>
        <w:t>Active fixe corporale</w:t>
      </w:r>
      <w:r w:rsidRPr="00E044DC">
        <w:rPr>
          <w:rStyle w:val="slitbdy"/>
          <w:rFonts w:asciiTheme="minorHAnsi" w:hAnsiTheme="minorHAnsi" w:cstheme="minorHAnsi"/>
          <w:sz w:val="22"/>
          <w:szCs w:val="22"/>
          <w:bdr w:val="none" w:sz="0" w:space="0" w:color="auto" w:frame="1"/>
          <w:shd w:val="clear" w:color="auto" w:fill="FFFFFF"/>
          <w:rPrChange w:id="773" w:author="TGJ2" w:date="2023-07-05T14:15:00Z">
            <w:rPr>
              <w:rStyle w:val="slitbdy"/>
              <w:rFonts w:cstheme="minorHAnsi"/>
              <w:szCs w:val="20"/>
              <w:bdr w:val="none" w:sz="0" w:space="0" w:color="auto" w:frame="1"/>
              <w:shd w:val="clear" w:color="auto" w:fill="FFFFFF"/>
            </w:rPr>
          </w:rPrChange>
        </w:rPr>
        <w:t xml:space="preserve"> - active fixe care îndeplinesc cumulativ două condiții: au valoarea de intrare mai mare 2.500 lei și durata normală de utilizare mai mare de un an;</w:t>
      </w:r>
      <w:r w:rsidRPr="00E044DC">
        <w:rPr>
          <w:rFonts w:asciiTheme="minorHAnsi" w:hAnsiTheme="minorHAnsi" w:cstheme="minorHAnsi"/>
          <w:b/>
          <w:sz w:val="22"/>
          <w:szCs w:val="22"/>
          <w:rPrChange w:id="774" w:author="TGJ2" w:date="2023-07-05T14:15:00Z">
            <w:rPr>
              <w:rFonts w:cstheme="minorHAnsi"/>
              <w:b/>
              <w:szCs w:val="20"/>
            </w:rPr>
          </w:rPrChange>
        </w:rPr>
        <w:t xml:space="preserve"> </w:t>
      </w:r>
      <w:r w:rsidRPr="00E044DC">
        <w:rPr>
          <w:rFonts w:asciiTheme="minorHAnsi" w:hAnsiTheme="minorHAnsi" w:cstheme="minorHAnsi"/>
          <w:sz w:val="22"/>
          <w:szCs w:val="22"/>
          <w:rPrChange w:id="775" w:author="TGJ2" w:date="2023-07-05T14:15:00Z">
            <w:rPr>
              <w:rFonts w:cstheme="minorHAnsi"/>
              <w:szCs w:val="20"/>
            </w:rPr>
          </w:rPrChange>
        </w:rPr>
        <w:t>acestea pot fi terenuri, clădiri și instalații, utilaje și echipamente;</w:t>
      </w:r>
    </w:p>
    <w:p w14:paraId="697E2DB6" w14:textId="77777777" w:rsidR="00D9159A" w:rsidRPr="00E044DC"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Change w:id="776" w:author="TGJ2" w:date="2023-07-05T14:15:00Z">
            <w:rPr>
              <w:rFonts w:cstheme="minorHAnsi"/>
              <w:szCs w:val="20"/>
            </w:rPr>
          </w:rPrChange>
        </w:rPr>
      </w:pPr>
      <w:r w:rsidRPr="00E044DC">
        <w:rPr>
          <w:rFonts w:asciiTheme="minorHAnsi" w:hAnsiTheme="minorHAnsi" w:cstheme="minorHAnsi"/>
          <w:b/>
          <w:sz w:val="22"/>
          <w:szCs w:val="22"/>
          <w:rPrChange w:id="777" w:author="TGJ2" w:date="2023-07-05T14:15:00Z">
            <w:rPr>
              <w:rFonts w:cstheme="minorHAnsi"/>
              <w:b/>
              <w:szCs w:val="20"/>
            </w:rPr>
          </w:rPrChange>
        </w:rPr>
        <w:t>Activitate economică</w:t>
      </w:r>
      <w:r w:rsidRPr="00E044DC">
        <w:rPr>
          <w:rFonts w:asciiTheme="minorHAnsi" w:hAnsiTheme="minorHAnsi" w:cstheme="minorHAnsi"/>
          <w:sz w:val="22"/>
          <w:szCs w:val="22"/>
          <w:rPrChange w:id="778" w:author="TGJ2" w:date="2023-07-05T14:15:00Z">
            <w:rPr>
              <w:rFonts w:cstheme="minorHAnsi"/>
              <w:szCs w:val="20"/>
            </w:rPr>
          </w:rPrChange>
        </w:rPr>
        <w:t xml:space="preserve"> reprezintă orice activitate care constă în furnizarea de bunuri, servicii și lucrări pe o piață;</w:t>
      </w:r>
    </w:p>
    <w:p w14:paraId="0A66C415" w14:textId="07BD2272" w:rsidR="00D9159A" w:rsidRPr="00E044DC"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Change w:id="779" w:author="TGJ2" w:date="2023-07-05T14:16:00Z">
            <w:rPr>
              <w:rFonts w:cstheme="minorHAnsi"/>
              <w:szCs w:val="20"/>
            </w:rPr>
          </w:rPrChange>
        </w:rPr>
      </w:pPr>
      <w:r w:rsidRPr="00E044DC">
        <w:rPr>
          <w:rFonts w:asciiTheme="minorHAnsi" w:hAnsiTheme="minorHAnsi" w:cstheme="minorHAnsi"/>
          <w:b/>
          <w:sz w:val="22"/>
          <w:szCs w:val="22"/>
          <w:rPrChange w:id="780" w:author="TGJ2" w:date="2023-07-05T14:16:00Z">
            <w:rPr>
              <w:rFonts w:cstheme="minorHAnsi"/>
              <w:b/>
              <w:szCs w:val="20"/>
            </w:rPr>
          </w:rPrChange>
        </w:rPr>
        <w:t>Ajutor de stat</w:t>
      </w:r>
      <w:r w:rsidRPr="00E044DC">
        <w:rPr>
          <w:rFonts w:asciiTheme="minorHAnsi" w:hAnsiTheme="minorHAnsi" w:cstheme="minorHAnsi"/>
          <w:sz w:val="22"/>
          <w:szCs w:val="22"/>
          <w:rPrChange w:id="781" w:author="TGJ2" w:date="2023-07-05T14:16:00Z">
            <w:rPr>
              <w:rFonts w:cstheme="minorHAnsi"/>
              <w:szCs w:val="20"/>
            </w:rPr>
          </w:rPrChange>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ins w:id="782" w:author="TGJ2" w:date="2023-07-05T14:43:00Z"/>
          <w:rFonts w:asciiTheme="minorHAnsi" w:hAnsiTheme="minorHAnsi" w:cstheme="minorHAnsi"/>
          <w:sz w:val="22"/>
          <w:szCs w:val="22"/>
          <w:shd w:val="clear" w:color="auto" w:fill="FFFFFF"/>
        </w:rPr>
      </w:pPr>
      <w:r w:rsidRPr="00E044DC">
        <w:rPr>
          <w:rFonts w:asciiTheme="minorHAnsi" w:hAnsiTheme="minorHAnsi" w:cstheme="minorHAnsi"/>
          <w:b/>
          <w:sz w:val="22"/>
          <w:szCs w:val="22"/>
          <w:rPrChange w:id="783" w:author="TGJ2" w:date="2023-07-05T14:16:00Z">
            <w:rPr>
              <w:rFonts w:cstheme="minorHAnsi"/>
              <w:b/>
              <w:szCs w:val="20"/>
            </w:rPr>
          </w:rPrChange>
        </w:rPr>
        <w:t>Analiza DNSH</w:t>
      </w:r>
      <w:r w:rsidRPr="00E044DC">
        <w:rPr>
          <w:rFonts w:asciiTheme="minorHAnsi" w:hAnsiTheme="minorHAnsi" w:cstheme="minorHAnsi"/>
          <w:sz w:val="22"/>
          <w:szCs w:val="22"/>
          <w:rPrChange w:id="784" w:author="TGJ2" w:date="2023-07-05T14:16:00Z">
            <w:rPr>
              <w:rFonts w:cstheme="minorHAnsi"/>
              <w:szCs w:val="20"/>
            </w:rPr>
          </w:rPrChange>
        </w:rPr>
        <w:t xml:space="preserve"> – </w:t>
      </w:r>
      <w:r w:rsidR="00880E9E" w:rsidRPr="00E044DC">
        <w:rPr>
          <w:rFonts w:asciiTheme="minorHAnsi" w:hAnsiTheme="minorHAnsi" w:cstheme="minorHAnsi"/>
          <w:sz w:val="22"/>
          <w:szCs w:val="22"/>
          <w:shd w:val="clear" w:color="auto" w:fill="FFFFFF"/>
          <w:rPrChange w:id="785" w:author="TGJ2" w:date="2023-07-05T14:16:00Z">
            <w:rPr>
              <w:rFonts w:cstheme="minorHAnsi"/>
              <w:szCs w:val="20"/>
              <w:shd w:val="clear" w:color="auto" w:fill="FFFFFF"/>
            </w:rPr>
          </w:rPrChange>
        </w:rPr>
        <w:t>analiza realizată</w:t>
      </w:r>
      <w:r w:rsidRPr="00E044DC">
        <w:rPr>
          <w:rFonts w:asciiTheme="minorHAnsi" w:hAnsiTheme="minorHAnsi" w:cstheme="minorHAnsi"/>
          <w:sz w:val="22"/>
          <w:szCs w:val="22"/>
          <w:shd w:val="clear" w:color="auto" w:fill="FFFFFF"/>
          <w:rPrChange w:id="786" w:author="TGJ2" w:date="2023-07-05T14:16:00Z">
            <w:rPr>
              <w:rFonts w:cstheme="minorHAnsi"/>
              <w:szCs w:val="20"/>
              <w:shd w:val="clear" w:color="auto" w:fill="FFFFFF"/>
            </w:rPr>
          </w:rPrChange>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ins w:id="787" w:author="TGJ2" w:date="2023-07-05T15:42:00Z"/>
          <w:rFonts w:asciiTheme="minorHAnsi" w:hAnsiTheme="minorHAnsi" w:cstheme="minorHAnsi"/>
          <w:b/>
          <w:sz w:val="22"/>
          <w:szCs w:val="22"/>
          <w:shd w:val="clear" w:color="auto" w:fill="FFFFFF"/>
        </w:rPr>
      </w:pPr>
    </w:p>
    <w:p w14:paraId="3654E4E2" w14:textId="79F3E49F" w:rsidR="00C55127" w:rsidRPr="003314EC" w:rsidRDefault="00C55127">
      <w:pPr>
        <w:widowControl w:val="0"/>
        <w:pBdr>
          <w:top w:val="nil"/>
          <w:left w:val="nil"/>
          <w:bottom w:val="nil"/>
          <w:right w:val="nil"/>
          <w:between w:val="nil"/>
        </w:pBdr>
        <w:spacing w:before="0" w:after="0"/>
        <w:jc w:val="both"/>
        <w:rPr>
          <w:ins w:id="788" w:author="TGJ2" w:date="2023-07-05T15:42:00Z"/>
          <w:rFonts w:asciiTheme="minorHAnsi" w:hAnsiTheme="minorHAnsi"/>
          <w:sz w:val="22"/>
          <w:szCs w:val="22"/>
          <w:rPrChange w:id="789" w:author="TGJ2" w:date="2023-11-02T15:40:00Z">
            <w:rPr>
              <w:ins w:id="790" w:author="TGJ2" w:date="2023-07-05T15:42:00Z"/>
              <w:rFonts w:asciiTheme="minorHAnsi" w:hAnsiTheme="minorHAnsi" w:cstheme="minorHAnsi"/>
              <w:b/>
              <w:sz w:val="22"/>
              <w:szCs w:val="22"/>
              <w:shd w:val="clear" w:color="auto" w:fill="FFFFFF"/>
            </w:rPr>
          </w:rPrChange>
        </w:rPr>
        <w:pPrChange w:id="791" w:author="TGJ2" w:date="2023-07-05T15:43:00Z">
          <w:pPr>
            <w:widowControl w:val="0"/>
            <w:pBdr>
              <w:top w:val="nil"/>
              <w:left w:val="nil"/>
              <w:bottom w:val="nil"/>
              <w:right w:val="nil"/>
              <w:between w:val="nil"/>
            </w:pBdr>
            <w:spacing w:after="0"/>
            <w:jc w:val="both"/>
          </w:pPr>
        </w:pPrChange>
      </w:pPr>
      <w:ins w:id="792" w:author="TGJ2" w:date="2023-07-05T15:42:00Z">
        <w:r w:rsidRPr="003314EC">
          <w:rPr>
            <w:rFonts w:asciiTheme="minorHAnsi" w:hAnsiTheme="minorHAnsi"/>
            <w:b/>
            <w:sz w:val="22"/>
            <w:szCs w:val="22"/>
            <w:rPrChange w:id="793" w:author="TGJ2" w:date="2023-11-02T15:40:00Z">
              <w:rPr>
                <w:rFonts w:asciiTheme="minorHAnsi" w:hAnsiTheme="minorHAnsi" w:cstheme="minorHAnsi"/>
                <w:b/>
                <w:sz w:val="22"/>
                <w:szCs w:val="22"/>
                <w:shd w:val="clear" w:color="auto" w:fill="FFFFFF"/>
              </w:rPr>
            </w:rPrChange>
          </w:rPr>
          <w:t>Bandă dedicată</w:t>
        </w:r>
        <w:r w:rsidRPr="003314EC">
          <w:rPr>
            <w:rFonts w:asciiTheme="minorHAnsi" w:hAnsiTheme="minorHAnsi"/>
            <w:sz w:val="22"/>
            <w:szCs w:val="22"/>
            <w:rPrChange w:id="794" w:author="TGJ2" w:date="2023-11-02T15:40:00Z">
              <w:rPr>
                <w:rFonts w:asciiTheme="minorHAnsi" w:hAnsiTheme="minorHAnsi" w:cstheme="minorHAnsi"/>
                <w:b/>
                <w:sz w:val="22"/>
                <w:szCs w:val="22"/>
                <w:shd w:val="clear" w:color="auto" w:fill="FFFFFF"/>
              </w:rPr>
            </w:rPrChange>
          </w:rPr>
          <w:t xml:space="preserve"> – bandă de circulație dedicată transportului public, separată fizic de restul</w:t>
        </w:r>
      </w:ins>
      <w:ins w:id="795" w:author="TGJ2" w:date="2023-07-05T15:43:00Z">
        <w:r w:rsidRPr="003314EC">
          <w:rPr>
            <w:rFonts w:asciiTheme="minorHAnsi" w:hAnsiTheme="minorHAnsi"/>
            <w:sz w:val="22"/>
            <w:szCs w:val="22"/>
          </w:rPr>
          <w:t xml:space="preserve"> </w:t>
        </w:r>
      </w:ins>
      <w:ins w:id="796" w:author="TGJ2" w:date="2023-07-05T15:42:00Z">
        <w:r w:rsidRPr="003314EC">
          <w:rPr>
            <w:rFonts w:asciiTheme="minorHAnsi" w:hAnsiTheme="minorHAnsi"/>
            <w:sz w:val="22"/>
            <w:szCs w:val="22"/>
            <w:rPrChange w:id="797" w:author="TGJ2" w:date="2023-11-02T15:40:00Z">
              <w:rPr>
                <w:rFonts w:asciiTheme="minorHAnsi" w:hAnsiTheme="minorHAnsi" w:cstheme="minorHAnsi"/>
                <w:b/>
                <w:sz w:val="22"/>
                <w:szCs w:val="22"/>
                <w:shd w:val="clear" w:color="auto" w:fill="FFFFFF"/>
              </w:rPr>
            </w:rPrChange>
          </w:rPr>
          <w:t>traficului, pentru transportul public pe anumite trasee.</w:t>
        </w:r>
      </w:ins>
    </w:p>
    <w:p w14:paraId="71DD8199" w14:textId="77777777" w:rsidR="00C55127" w:rsidRPr="00C55127" w:rsidRDefault="00C55127">
      <w:pPr>
        <w:widowControl w:val="0"/>
        <w:pBdr>
          <w:top w:val="nil"/>
          <w:left w:val="nil"/>
          <w:bottom w:val="nil"/>
          <w:right w:val="nil"/>
          <w:between w:val="nil"/>
        </w:pBdr>
        <w:spacing w:before="0" w:after="0"/>
        <w:jc w:val="both"/>
        <w:rPr>
          <w:ins w:id="798" w:author="TGJ2" w:date="2023-07-05T14:43:00Z"/>
          <w:rFonts w:asciiTheme="minorHAnsi" w:hAnsiTheme="minorHAnsi"/>
          <w:sz w:val="22"/>
          <w:szCs w:val="22"/>
          <w:rPrChange w:id="799" w:author="TGJ2" w:date="2023-07-05T15:42:00Z">
            <w:rPr>
              <w:ins w:id="800" w:author="TGJ2" w:date="2023-07-05T14:43:00Z"/>
              <w:rFonts w:asciiTheme="minorHAnsi" w:hAnsiTheme="minorHAnsi" w:cstheme="minorHAnsi"/>
              <w:sz w:val="22"/>
              <w:szCs w:val="22"/>
              <w:shd w:val="clear" w:color="auto" w:fill="FFFFFF"/>
            </w:rPr>
          </w:rPrChange>
        </w:rPr>
        <w:pPrChange w:id="801" w:author="TGJ2" w:date="2023-07-05T15:43:00Z">
          <w:pPr>
            <w:widowControl w:val="0"/>
            <w:pBdr>
              <w:top w:val="nil"/>
              <w:left w:val="nil"/>
              <w:bottom w:val="nil"/>
              <w:right w:val="nil"/>
              <w:between w:val="nil"/>
            </w:pBdr>
            <w:spacing w:after="0"/>
            <w:jc w:val="both"/>
          </w:pPr>
        </w:pPrChange>
      </w:pPr>
    </w:p>
    <w:p w14:paraId="596AECA0" w14:textId="2BF86DE9" w:rsidR="00F9368D" w:rsidRPr="00E044DC"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Change w:id="802" w:author="TGJ2" w:date="2023-07-05T14:16:00Z">
            <w:rPr>
              <w:rFonts w:cstheme="minorHAnsi"/>
              <w:szCs w:val="20"/>
              <w:shd w:val="clear" w:color="auto" w:fill="FFFFFF"/>
            </w:rPr>
          </w:rPrChange>
        </w:rPr>
      </w:pPr>
      <w:ins w:id="803" w:author="TGJ2" w:date="2023-07-05T14:43:00Z">
        <w:r w:rsidRPr="003314EC">
          <w:rPr>
            <w:rFonts w:asciiTheme="minorHAnsi" w:hAnsiTheme="minorHAnsi" w:cstheme="minorHAnsi"/>
            <w:b/>
            <w:bCs/>
            <w:sz w:val="22"/>
            <w:szCs w:val="22"/>
            <w:shd w:val="clear" w:color="auto" w:fill="FFFFFF"/>
          </w:rPr>
          <w:t xml:space="preserve">Benzile de circulație prioritare </w:t>
        </w:r>
        <w:r w:rsidRPr="003314EC">
          <w:rPr>
            <w:rFonts w:asciiTheme="minorHAnsi" w:hAnsiTheme="minorHAnsi" w:cstheme="minorHAnsi"/>
            <w:sz w:val="22"/>
            <w:szCs w:val="22"/>
            <w:shd w:val="clear" w:color="auto" w:fill="FFFFFF"/>
          </w:rPr>
          <w:t>sunt trasee clar definite ale mijloacelor de transport în comun, care conțin elemente de prioriti</w:t>
        </w:r>
      </w:ins>
      <w:ins w:id="804" w:author="TGJ2" w:date="2023-07-05T14:44:00Z">
        <w:r w:rsidRPr="003314EC">
          <w:rPr>
            <w:rFonts w:asciiTheme="minorHAnsi" w:hAnsiTheme="minorHAnsi" w:cstheme="minorHAnsi"/>
            <w:sz w:val="22"/>
            <w:szCs w:val="22"/>
            <w:shd w:val="clear" w:color="auto" w:fill="FFFFFF"/>
          </w:rPr>
          <w:t>zare</w:t>
        </w:r>
      </w:ins>
      <w:ins w:id="805" w:author="TGJ2" w:date="2023-07-05T14:43:00Z">
        <w:r w:rsidRPr="003314EC">
          <w:rPr>
            <w:rFonts w:asciiTheme="minorHAnsi" w:hAnsiTheme="minorHAnsi" w:cstheme="minorHAnsi"/>
            <w:sz w:val="22"/>
            <w:szCs w:val="22"/>
            <w:shd w:val="clear" w:color="auto" w:fill="FFFFFF"/>
          </w:rPr>
          <w:t xml:space="preserv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ins>
    </w:p>
    <w:p w14:paraId="7CC9D5DF" w14:textId="77777777" w:rsidR="00762DED" w:rsidRPr="00E044DC" w:rsidRDefault="00762DED" w:rsidP="00762DED">
      <w:pPr>
        <w:widowControl w:val="0"/>
        <w:pBdr>
          <w:top w:val="nil"/>
          <w:left w:val="nil"/>
          <w:bottom w:val="nil"/>
          <w:right w:val="nil"/>
          <w:between w:val="nil"/>
        </w:pBdr>
        <w:spacing w:before="240" w:after="0"/>
        <w:jc w:val="both"/>
        <w:rPr>
          <w:rFonts w:asciiTheme="minorHAnsi" w:hAnsiTheme="minorHAnsi"/>
          <w:sz w:val="22"/>
          <w:szCs w:val="22"/>
          <w:rPrChange w:id="806" w:author="TGJ2" w:date="2023-07-05T14:16:00Z">
            <w:rPr>
              <w:szCs w:val="20"/>
            </w:rPr>
          </w:rPrChange>
        </w:rPr>
      </w:pPr>
      <w:r w:rsidRPr="00E044DC">
        <w:rPr>
          <w:rFonts w:asciiTheme="minorHAnsi" w:hAnsiTheme="minorHAnsi"/>
          <w:b/>
          <w:sz w:val="22"/>
          <w:szCs w:val="22"/>
          <w:rPrChange w:id="807" w:author="TGJ2" w:date="2023-07-05T14:16:00Z">
            <w:rPr>
              <w:b/>
              <w:szCs w:val="20"/>
            </w:rPr>
          </w:rPrChange>
        </w:rPr>
        <w:t xml:space="preserve">Caracterul durabil </w:t>
      </w:r>
      <w:r w:rsidRPr="00E044DC">
        <w:rPr>
          <w:rFonts w:asciiTheme="minorHAnsi" w:hAnsiTheme="minorHAnsi"/>
          <w:sz w:val="22"/>
          <w:szCs w:val="22"/>
          <w:rPrChange w:id="808" w:author="TGJ2" w:date="2023-07-05T14:16:00Z">
            <w:rPr>
              <w:szCs w:val="20"/>
            </w:rPr>
          </w:rPrChange>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w:t>
      </w:r>
      <w:r w:rsidRPr="00E044DC">
        <w:rPr>
          <w:rFonts w:asciiTheme="minorHAnsi" w:hAnsiTheme="minorHAnsi"/>
          <w:sz w:val="22"/>
          <w:szCs w:val="22"/>
          <w:rPrChange w:id="809" w:author="TGJ2" w:date="2023-07-05T14:16:00Z">
            <w:rPr>
              <w:szCs w:val="20"/>
            </w:rPr>
          </w:rPrChange>
        </w:rPr>
        <w:lastRenderedPageBreak/>
        <w:t>prevăzut de normele privind ajutoarele de stat. Astfel, pe perioada respectivă, beneficiarul nu trebuie să:</w:t>
      </w:r>
    </w:p>
    <w:p w14:paraId="661ED38E" w14:textId="77777777" w:rsidR="00762DED" w:rsidRPr="00E044D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Change w:id="810" w:author="TGJ2" w:date="2023-07-05T14:16:00Z">
            <w:rPr>
              <w:rFonts w:ascii="Trebuchet MS" w:hAnsi="Trebuchet MS"/>
              <w:sz w:val="20"/>
            </w:rPr>
          </w:rPrChange>
        </w:rPr>
      </w:pPr>
      <w:r w:rsidRPr="00E044DC">
        <w:rPr>
          <w:rFonts w:asciiTheme="minorHAnsi" w:hAnsiTheme="minorHAnsi"/>
          <w:sz w:val="22"/>
          <w:szCs w:val="22"/>
          <w:rPrChange w:id="811" w:author="TGJ2" w:date="2023-07-05T14:16:00Z">
            <w:rPr>
              <w:rFonts w:ascii="Trebuchet MS" w:hAnsi="Trebuchet MS"/>
              <w:sz w:val="20"/>
            </w:rPr>
          </w:rPrChange>
        </w:rPr>
        <w:t xml:space="preserve">înceteze activitatea productivă sau să o transfere în afara regiunii de nivel NUTS 2 în care a primit sprijin; </w:t>
      </w:r>
    </w:p>
    <w:p w14:paraId="47A6DF0E" w14:textId="77777777" w:rsidR="00762DED" w:rsidRPr="00E044D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Change w:id="812" w:author="TGJ2" w:date="2023-07-05T14:16:00Z">
            <w:rPr>
              <w:rFonts w:ascii="Trebuchet MS" w:hAnsi="Trebuchet MS"/>
              <w:sz w:val="20"/>
            </w:rPr>
          </w:rPrChange>
        </w:rPr>
      </w:pPr>
      <w:r w:rsidRPr="00E044DC">
        <w:rPr>
          <w:rFonts w:asciiTheme="minorHAnsi" w:hAnsiTheme="minorHAnsi"/>
          <w:sz w:val="22"/>
          <w:szCs w:val="22"/>
          <w:rPrChange w:id="813" w:author="TGJ2" w:date="2023-07-05T14:16:00Z">
            <w:rPr>
              <w:rFonts w:ascii="Trebuchet MS" w:hAnsi="Trebuchet MS"/>
              <w:sz w:val="20"/>
            </w:rPr>
          </w:rPrChange>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ins w:id="814" w:author="TGJ2" w:date="2023-07-05T14:46:00Z"/>
          <w:rFonts w:asciiTheme="minorHAnsi" w:hAnsiTheme="minorHAnsi"/>
          <w:sz w:val="22"/>
          <w:szCs w:val="22"/>
        </w:rPr>
      </w:pPr>
      <w:r w:rsidRPr="00E044DC">
        <w:rPr>
          <w:rFonts w:asciiTheme="minorHAnsi" w:hAnsiTheme="minorHAnsi"/>
          <w:sz w:val="22"/>
          <w:szCs w:val="22"/>
          <w:rPrChange w:id="815" w:author="TGJ2" w:date="2023-07-05T14:16:00Z">
            <w:rPr>
              <w:rFonts w:ascii="Trebuchet MS" w:hAnsi="Trebuchet MS"/>
              <w:sz w:val="20"/>
            </w:rPr>
          </w:rPrChange>
        </w:rPr>
        <w:t>să efectueze o modificare substanțială care afectează natura, obiectivele sau condițiile de implementare a operațiunii și care ar conduce la subminarea obiectivelor inițiale ale acesteia.</w:t>
      </w:r>
    </w:p>
    <w:p w14:paraId="5C43B35B" w14:textId="19CA43AD" w:rsidR="00C5281F" w:rsidRPr="00C5281F" w:rsidRDefault="00C5281F">
      <w:pPr>
        <w:widowControl w:val="0"/>
        <w:pBdr>
          <w:top w:val="nil"/>
          <w:left w:val="nil"/>
          <w:bottom w:val="nil"/>
          <w:right w:val="nil"/>
          <w:between w:val="nil"/>
        </w:pBdr>
        <w:spacing w:before="240" w:after="0"/>
        <w:rPr>
          <w:rFonts w:asciiTheme="minorHAnsi" w:hAnsiTheme="minorHAnsi"/>
          <w:sz w:val="22"/>
          <w:szCs w:val="22"/>
          <w:rPrChange w:id="816" w:author="TGJ2" w:date="2023-07-05T14:47:00Z">
            <w:rPr>
              <w:rFonts w:ascii="Trebuchet MS" w:hAnsi="Trebuchet MS"/>
              <w:sz w:val="20"/>
            </w:rPr>
          </w:rPrChange>
        </w:rPr>
        <w:pPrChange w:id="817" w:author="TGJ2" w:date="2023-07-05T14:47:00Z">
          <w:pPr>
            <w:pStyle w:val="ListParagraph"/>
            <w:widowControl w:val="0"/>
            <w:numPr>
              <w:numId w:val="4"/>
            </w:numPr>
            <w:pBdr>
              <w:top w:val="nil"/>
              <w:left w:val="nil"/>
              <w:bottom w:val="nil"/>
              <w:right w:val="nil"/>
              <w:between w:val="nil"/>
            </w:pBdr>
            <w:spacing w:before="240" w:after="0"/>
            <w:ind w:hanging="360"/>
          </w:pPr>
        </w:pPrChange>
      </w:pPr>
      <w:ins w:id="818" w:author="TGJ2" w:date="2023-07-05T14:47:00Z">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ins>
    </w:p>
    <w:p w14:paraId="49F3F548" w14:textId="70E85FA6" w:rsidR="00880E9E" w:rsidRDefault="00880E9E" w:rsidP="002E55DF">
      <w:pPr>
        <w:widowControl w:val="0"/>
        <w:pBdr>
          <w:top w:val="nil"/>
          <w:left w:val="nil"/>
          <w:bottom w:val="nil"/>
          <w:right w:val="nil"/>
          <w:between w:val="nil"/>
        </w:pBdr>
        <w:spacing w:before="240" w:after="0"/>
        <w:jc w:val="both"/>
        <w:rPr>
          <w:ins w:id="819" w:author="TGJ2" w:date="2023-07-05T14:47:00Z"/>
          <w:rFonts w:asciiTheme="minorHAnsi" w:hAnsiTheme="minorHAnsi"/>
          <w:sz w:val="22"/>
          <w:szCs w:val="22"/>
        </w:rPr>
      </w:pPr>
      <w:r w:rsidRPr="00E044DC">
        <w:rPr>
          <w:rFonts w:asciiTheme="minorHAnsi" w:hAnsiTheme="minorHAnsi"/>
          <w:b/>
          <w:sz w:val="22"/>
          <w:szCs w:val="22"/>
          <w:rPrChange w:id="820" w:author="TGJ2" w:date="2023-07-05T14:16:00Z">
            <w:rPr>
              <w:b/>
            </w:rPr>
          </w:rPrChange>
        </w:rPr>
        <w:t xml:space="preserve">Contractul de finanțare </w:t>
      </w:r>
      <w:r w:rsidRPr="00E044DC">
        <w:rPr>
          <w:rFonts w:asciiTheme="minorHAnsi" w:hAnsiTheme="minorHAnsi"/>
          <w:sz w:val="22"/>
          <w:szCs w:val="22"/>
          <w:rPrChange w:id="821" w:author="TGJ2" w:date="2023-07-05T14:16:00Z">
            <w:rPr/>
          </w:rPrChange>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ins w:id="822" w:author="TGJ2" w:date="2023-07-05T15:19:00Z"/>
          <w:rFonts w:asciiTheme="minorHAnsi" w:hAnsiTheme="minorHAnsi"/>
          <w:sz w:val="22"/>
          <w:szCs w:val="22"/>
        </w:rPr>
      </w:pPr>
      <w:ins w:id="823" w:author="TGJ2" w:date="2023-07-05T14:47:00Z">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ins>
    </w:p>
    <w:p w14:paraId="5C9F6E73" w14:textId="77777777" w:rsidR="003A3115" w:rsidRDefault="003A3115" w:rsidP="003A3115">
      <w:pPr>
        <w:autoSpaceDE w:val="0"/>
        <w:autoSpaceDN w:val="0"/>
        <w:adjustRightInd w:val="0"/>
        <w:spacing w:before="0" w:after="0"/>
        <w:rPr>
          <w:ins w:id="824" w:author="TGJ2" w:date="2023-07-05T15:21:00Z"/>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ins w:id="825" w:author="TGJ2" w:date="2023-07-05T15:22:00Z"/>
          <w:rFonts w:asciiTheme="minorHAnsi" w:hAnsiTheme="minorHAnsi"/>
          <w:sz w:val="22"/>
          <w:szCs w:val="22"/>
        </w:rPr>
      </w:pPr>
      <w:ins w:id="826" w:author="TGJ2" w:date="2023-07-05T15:20:00Z">
        <w:r w:rsidRPr="003314EC">
          <w:rPr>
            <w:rFonts w:asciiTheme="minorHAnsi" w:hAnsiTheme="minorHAnsi"/>
            <w:b/>
            <w:bCs/>
            <w:sz w:val="22"/>
            <w:szCs w:val="22"/>
          </w:rPr>
          <w:t xml:space="preserve">Caracterul integrat </w:t>
        </w:r>
        <w:r w:rsidRPr="003314EC">
          <w:rPr>
            <w:rFonts w:asciiTheme="minorHAnsi" w:hAnsiTheme="minorHAnsi"/>
            <w:sz w:val="22"/>
            <w:szCs w:val="22"/>
            <w:rPrChange w:id="827" w:author="TGJ2" w:date="2023-11-02T15:41:00Z">
              <w:rPr>
                <w:rFonts w:asciiTheme="minorHAnsi" w:hAnsiTheme="minorHAnsi"/>
                <w:b/>
                <w:sz w:val="22"/>
                <w:szCs w:val="22"/>
              </w:rPr>
            </w:rPrChange>
          </w:rPr>
          <w:t>presupune indeplinirea criteriilor: (i) complementaritate cu alte proiecte cuprinse în cadrul SIDU; (ii) abordarea unor funcții multiple în cadrul unui proiect integrat; (iii) implicarea mai multor părți interesate în fazele de dezvoltare și implementare, pentru</w:t>
        </w:r>
      </w:ins>
      <w:ins w:id="828" w:author="TGJ2" w:date="2023-07-05T15:21:00Z">
        <w:r w:rsidRPr="003314EC">
          <w:rPr>
            <w:rFonts w:asciiTheme="minorHAnsi" w:hAnsiTheme="minorHAnsi"/>
            <w:sz w:val="22"/>
            <w:szCs w:val="22"/>
            <w:rPrChange w:id="829" w:author="TGJ2" w:date="2023-11-02T15:41:00Z">
              <w:rPr>
                <w:rFonts w:asciiTheme="minorHAnsi" w:hAnsiTheme="minorHAnsi"/>
                <w:b/>
                <w:sz w:val="22"/>
                <w:szCs w:val="22"/>
              </w:rPr>
            </w:rPrChange>
          </w:rPr>
          <w:t xml:space="preserve"> dezvoltarea comunității.</w:t>
        </w:r>
      </w:ins>
    </w:p>
    <w:p w14:paraId="749D5C22" w14:textId="01A93A5C" w:rsidR="003A3115" w:rsidRP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Change w:id="830" w:author="TGJ2" w:date="2023-07-05T15:21:00Z">
            <w:rPr>
              <w:b/>
            </w:rPr>
          </w:rPrChange>
        </w:rPr>
      </w:pPr>
      <w:ins w:id="831" w:author="TGJ2" w:date="2023-07-05T15:23:00Z">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ins>
    </w:p>
    <w:p w14:paraId="0CB69315" w14:textId="1506A9D1" w:rsidR="00D93EDC" w:rsidRPr="00E044DC" w:rsidRDefault="00E564E4" w:rsidP="00D87A5D">
      <w:pPr>
        <w:spacing w:after="0"/>
        <w:jc w:val="both"/>
        <w:rPr>
          <w:rFonts w:asciiTheme="minorHAnsi" w:eastAsiaTheme="minorHAnsi" w:hAnsiTheme="minorHAnsi" w:cs="Calibri"/>
          <w:sz w:val="22"/>
          <w:szCs w:val="22"/>
          <w:rPrChange w:id="832" w:author="TGJ2" w:date="2023-07-05T14:16:00Z">
            <w:rPr>
              <w:rFonts w:eastAsiaTheme="minorHAnsi" w:cs="Calibri"/>
              <w:szCs w:val="20"/>
            </w:rPr>
          </w:rPrChange>
        </w:rPr>
      </w:pPr>
      <w:r w:rsidRPr="00E044DC">
        <w:rPr>
          <w:rFonts w:asciiTheme="minorHAnsi" w:eastAsiaTheme="minorHAnsi" w:hAnsiTheme="minorHAnsi" w:cs="Calibri"/>
          <w:b/>
          <w:sz w:val="22"/>
          <w:szCs w:val="22"/>
          <w:rPrChange w:id="833" w:author="TGJ2" w:date="2023-07-05T14:16:00Z">
            <w:rPr>
              <w:rFonts w:eastAsiaTheme="minorHAnsi" w:cs="Calibri"/>
              <w:b/>
              <w:szCs w:val="20"/>
            </w:rPr>
          </w:rPrChange>
        </w:rPr>
        <w:t xml:space="preserve">Imobilul </w:t>
      </w:r>
      <w:r w:rsidRPr="00E044DC">
        <w:rPr>
          <w:rFonts w:asciiTheme="minorHAnsi" w:eastAsiaTheme="minorHAnsi" w:hAnsiTheme="minorHAnsi" w:cs="Calibri"/>
          <w:sz w:val="22"/>
          <w:szCs w:val="22"/>
          <w:rPrChange w:id="834" w:author="TGJ2" w:date="2023-07-05T14:16:00Z">
            <w:rPr>
              <w:rFonts w:eastAsiaTheme="minorHAnsi" w:cs="Calibri"/>
              <w:szCs w:val="20"/>
            </w:rPr>
          </w:rPrChange>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3314EC" w:rsidRDefault="00FC1128" w:rsidP="00D87A5D">
      <w:pPr>
        <w:spacing w:after="0"/>
        <w:jc w:val="both"/>
        <w:rPr>
          <w:ins w:id="835" w:author="TGJ2" w:date="2023-07-05T15:24:00Z"/>
          <w:rFonts w:asciiTheme="minorHAnsi" w:hAnsiTheme="minorHAnsi"/>
          <w:sz w:val="22"/>
          <w:szCs w:val="22"/>
          <w:shd w:val="clear" w:color="auto" w:fill="FFFFFF"/>
          <w:rPrChange w:id="836" w:author="TGJ2" w:date="2023-11-02T15:41:00Z">
            <w:rPr>
              <w:ins w:id="837" w:author="TGJ2" w:date="2023-07-05T15:24:00Z"/>
              <w:rFonts w:asciiTheme="minorHAnsi" w:hAnsiTheme="minorHAnsi"/>
              <w:color w:val="1F497D" w:themeColor="text2"/>
              <w:sz w:val="22"/>
              <w:szCs w:val="22"/>
              <w:shd w:val="clear" w:color="auto" w:fill="FFFFFF"/>
            </w:rPr>
          </w:rPrChange>
        </w:rPr>
      </w:pPr>
      <w:r w:rsidRPr="003314EC">
        <w:rPr>
          <w:rFonts w:asciiTheme="minorHAnsi" w:hAnsiTheme="minorHAnsi"/>
          <w:b/>
          <w:sz w:val="22"/>
          <w:szCs w:val="22"/>
          <w:shd w:val="clear" w:color="auto" w:fill="FFFFFF"/>
          <w:rPrChange w:id="838" w:author="TGJ2" w:date="2023-11-02T15:41:00Z">
            <w:rPr>
              <w:b/>
              <w:color w:val="1F497D" w:themeColor="text2"/>
              <w:szCs w:val="20"/>
              <w:shd w:val="clear" w:color="auto" w:fill="FFFFFF"/>
            </w:rPr>
          </w:rPrChange>
        </w:rPr>
        <w:t>Imunizare la schimbările climatice</w:t>
      </w:r>
      <w:r w:rsidRPr="003314EC">
        <w:rPr>
          <w:rFonts w:asciiTheme="minorHAnsi" w:hAnsiTheme="minorHAnsi"/>
          <w:sz w:val="22"/>
          <w:szCs w:val="22"/>
          <w:shd w:val="clear" w:color="auto" w:fill="FFFFFF"/>
          <w:rPrChange w:id="839" w:author="TGJ2" w:date="2023-11-02T15:41:00Z">
            <w:rPr>
              <w:color w:val="1F497D" w:themeColor="text2"/>
              <w:szCs w:val="20"/>
              <w:shd w:val="clear" w:color="auto" w:fill="FFFFFF"/>
            </w:rPr>
          </w:rPrChange>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3314EC" w:rsidRDefault="003A3115" w:rsidP="00D87A5D">
      <w:pPr>
        <w:spacing w:after="0"/>
        <w:jc w:val="both"/>
        <w:rPr>
          <w:ins w:id="840" w:author="TGJ2" w:date="2023-07-05T15:24:00Z"/>
          <w:rFonts w:asciiTheme="minorHAnsi" w:hAnsiTheme="minorHAnsi"/>
          <w:sz w:val="22"/>
          <w:szCs w:val="22"/>
          <w:shd w:val="clear" w:color="auto" w:fill="FFFFFF"/>
          <w:rPrChange w:id="841" w:author="TGJ2" w:date="2023-11-02T15:41:00Z">
            <w:rPr>
              <w:ins w:id="842" w:author="TGJ2" w:date="2023-07-05T15:24:00Z"/>
              <w:rFonts w:asciiTheme="minorHAnsi" w:hAnsiTheme="minorHAnsi"/>
              <w:color w:val="1F497D" w:themeColor="text2"/>
              <w:sz w:val="22"/>
              <w:szCs w:val="22"/>
              <w:shd w:val="clear" w:color="auto" w:fill="FFFFFF"/>
            </w:rPr>
          </w:rPrChange>
        </w:rPr>
      </w:pPr>
      <w:ins w:id="843" w:author="TGJ2" w:date="2023-07-05T15:24:00Z">
        <w:r w:rsidRPr="003314EC">
          <w:rPr>
            <w:rFonts w:asciiTheme="minorHAnsi" w:hAnsiTheme="minorHAnsi"/>
            <w:b/>
            <w:bCs/>
            <w:sz w:val="22"/>
            <w:szCs w:val="22"/>
            <w:shd w:val="clear" w:color="auto" w:fill="FFFFFF"/>
            <w:rPrChange w:id="844" w:author="TGJ2" w:date="2023-11-02T15:41:00Z">
              <w:rPr>
                <w:rFonts w:asciiTheme="minorHAnsi" w:hAnsiTheme="minorHAnsi"/>
                <w:b/>
                <w:bCs/>
                <w:color w:val="1F497D" w:themeColor="text2"/>
                <w:sz w:val="22"/>
                <w:szCs w:val="22"/>
                <w:shd w:val="clear" w:color="auto" w:fill="FFFFFF"/>
              </w:rPr>
            </w:rPrChange>
          </w:rPr>
          <w:t xml:space="preserve">mySMIS </w:t>
        </w:r>
        <w:r w:rsidRPr="003314EC">
          <w:rPr>
            <w:rFonts w:asciiTheme="minorHAnsi" w:hAnsiTheme="minorHAnsi"/>
            <w:sz w:val="22"/>
            <w:szCs w:val="22"/>
            <w:shd w:val="clear" w:color="auto" w:fill="FFFFFF"/>
            <w:rPrChange w:id="845" w:author="TGJ2" w:date="2023-11-02T15:41:00Z">
              <w:rPr>
                <w:rFonts w:asciiTheme="minorHAnsi" w:hAnsiTheme="minorHAnsi"/>
                <w:color w:val="1F497D" w:themeColor="text2"/>
                <w:sz w:val="22"/>
                <w:szCs w:val="22"/>
                <w:shd w:val="clear" w:color="auto" w:fill="FFFFFF"/>
              </w:rPr>
            </w:rPrChange>
          </w:rPr>
          <w:t>reprezintă sistemul informatic prin care potențialii beneficiari din Regiune vor putea solicita finanțare europeană pentru perioada de programare 2021-2027;</w:t>
        </w:r>
      </w:ins>
    </w:p>
    <w:p w14:paraId="112A35AF" w14:textId="26075195" w:rsidR="003A3115" w:rsidRPr="003314EC" w:rsidRDefault="003A3115" w:rsidP="00D87A5D">
      <w:pPr>
        <w:spacing w:after="0"/>
        <w:jc w:val="both"/>
        <w:rPr>
          <w:ins w:id="846" w:author="TGJ2" w:date="2023-07-05T15:24:00Z"/>
          <w:rFonts w:asciiTheme="minorHAnsi" w:eastAsiaTheme="minorHAnsi" w:hAnsiTheme="minorHAnsi" w:cs="Calibri"/>
          <w:sz w:val="22"/>
          <w:szCs w:val="22"/>
          <w:rPrChange w:id="847" w:author="TGJ2" w:date="2023-11-02T15:43:00Z">
            <w:rPr>
              <w:ins w:id="848" w:author="TGJ2" w:date="2023-07-05T15:24:00Z"/>
              <w:rFonts w:asciiTheme="minorHAnsi" w:eastAsiaTheme="minorHAnsi" w:hAnsiTheme="minorHAnsi" w:cs="Calibri"/>
              <w:color w:val="1F497D" w:themeColor="text2"/>
              <w:sz w:val="22"/>
              <w:szCs w:val="22"/>
            </w:rPr>
          </w:rPrChange>
        </w:rPr>
      </w:pPr>
      <w:ins w:id="849" w:author="TGJ2" w:date="2023-07-05T15:24:00Z">
        <w:r w:rsidRPr="003314EC">
          <w:rPr>
            <w:rFonts w:asciiTheme="minorHAnsi" w:eastAsiaTheme="minorHAnsi" w:hAnsiTheme="minorHAnsi" w:cs="Calibri"/>
            <w:b/>
            <w:bCs/>
            <w:sz w:val="22"/>
            <w:szCs w:val="22"/>
            <w:rPrChange w:id="850" w:author="TGJ2" w:date="2023-11-02T15:43:00Z">
              <w:rPr>
                <w:rFonts w:asciiTheme="minorHAnsi" w:eastAsiaTheme="minorHAnsi" w:hAnsiTheme="minorHAnsi" w:cs="Calibri"/>
                <w:b/>
                <w:bCs/>
                <w:color w:val="1F497D" w:themeColor="text2"/>
                <w:sz w:val="22"/>
                <w:szCs w:val="22"/>
              </w:rPr>
            </w:rPrChange>
          </w:rPr>
          <w:lastRenderedPageBreak/>
          <w:t xml:space="preserve">Obligație de serviciu public </w:t>
        </w:r>
        <w:r w:rsidRPr="003314EC">
          <w:rPr>
            <w:rFonts w:asciiTheme="minorHAnsi" w:eastAsiaTheme="minorHAnsi" w:hAnsiTheme="minorHAnsi" w:cs="Calibri"/>
            <w:sz w:val="22"/>
            <w:szCs w:val="22"/>
            <w:rPrChange w:id="851" w:author="TGJ2" w:date="2023-11-02T15:43:00Z">
              <w:rPr>
                <w:rFonts w:asciiTheme="minorHAnsi" w:eastAsiaTheme="minorHAnsi" w:hAnsiTheme="minorHAnsi" w:cs="Calibri"/>
                <w:color w:val="1F497D" w:themeColor="text2"/>
                <w:sz w:val="22"/>
                <w:szCs w:val="22"/>
              </w:rPr>
            </w:rPrChange>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ins>
    </w:p>
    <w:p w14:paraId="751D2246" w14:textId="199A3BA2" w:rsidR="003A3115" w:rsidRPr="003314EC" w:rsidRDefault="003A3115" w:rsidP="00D87A5D">
      <w:pPr>
        <w:spacing w:after="0"/>
        <w:jc w:val="both"/>
        <w:rPr>
          <w:ins w:id="852" w:author="TGJ2" w:date="2023-07-05T15:24:00Z"/>
          <w:rFonts w:asciiTheme="minorHAnsi" w:eastAsiaTheme="minorHAnsi" w:hAnsiTheme="minorHAnsi" w:cs="Calibri"/>
          <w:sz w:val="22"/>
          <w:szCs w:val="22"/>
          <w:rPrChange w:id="853" w:author="TGJ2" w:date="2023-11-02T15:43:00Z">
            <w:rPr>
              <w:ins w:id="854" w:author="TGJ2" w:date="2023-07-05T15:24:00Z"/>
              <w:rFonts w:asciiTheme="minorHAnsi" w:eastAsiaTheme="minorHAnsi" w:hAnsiTheme="minorHAnsi" w:cs="Calibri"/>
              <w:color w:val="1F497D" w:themeColor="text2"/>
              <w:sz w:val="22"/>
              <w:szCs w:val="22"/>
            </w:rPr>
          </w:rPrChange>
        </w:rPr>
      </w:pPr>
      <w:ins w:id="855" w:author="TGJ2" w:date="2023-07-05T15:24:00Z">
        <w:r w:rsidRPr="003314EC">
          <w:rPr>
            <w:rFonts w:asciiTheme="minorHAnsi" w:eastAsiaTheme="minorHAnsi" w:hAnsiTheme="minorHAnsi" w:cs="Calibri"/>
            <w:b/>
            <w:bCs/>
            <w:sz w:val="22"/>
            <w:szCs w:val="22"/>
            <w:rPrChange w:id="856" w:author="TGJ2" w:date="2023-11-02T15:43:00Z">
              <w:rPr>
                <w:rFonts w:asciiTheme="minorHAnsi" w:eastAsiaTheme="minorHAnsi" w:hAnsiTheme="minorHAnsi" w:cs="Calibri"/>
                <w:b/>
                <w:bCs/>
                <w:color w:val="1F497D" w:themeColor="text2"/>
                <w:sz w:val="22"/>
                <w:szCs w:val="22"/>
              </w:rPr>
            </w:rPrChange>
          </w:rPr>
          <w:t xml:space="preserve">Operator de serviciu public </w:t>
        </w:r>
        <w:r w:rsidRPr="003314EC">
          <w:rPr>
            <w:rFonts w:asciiTheme="minorHAnsi" w:eastAsiaTheme="minorHAnsi" w:hAnsiTheme="minorHAnsi" w:cs="Calibri"/>
            <w:sz w:val="22"/>
            <w:szCs w:val="22"/>
            <w:rPrChange w:id="857" w:author="TGJ2" w:date="2023-11-02T15:43:00Z">
              <w:rPr>
                <w:rFonts w:asciiTheme="minorHAnsi" w:eastAsiaTheme="minorHAnsi" w:hAnsiTheme="minorHAnsi" w:cs="Calibri"/>
                <w:color w:val="1F497D" w:themeColor="text2"/>
                <w:sz w:val="22"/>
                <w:szCs w:val="22"/>
              </w:rPr>
            </w:rPrChange>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ins>
    </w:p>
    <w:p w14:paraId="6CCE5A34" w14:textId="2A306411" w:rsidR="003A3115" w:rsidRPr="00E044DC" w:rsidDel="003314EC" w:rsidRDefault="003A3115" w:rsidP="00D87A5D">
      <w:pPr>
        <w:spacing w:after="0"/>
        <w:jc w:val="both"/>
        <w:rPr>
          <w:del w:id="858" w:author="TGJ2" w:date="2023-11-02T15:45:00Z"/>
          <w:rFonts w:asciiTheme="minorHAnsi" w:eastAsiaTheme="minorHAnsi" w:hAnsiTheme="minorHAnsi" w:cs="Calibri"/>
          <w:color w:val="1F497D" w:themeColor="text2"/>
          <w:sz w:val="22"/>
          <w:szCs w:val="22"/>
          <w:rPrChange w:id="859" w:author="TGJ2" w:date="2023-07-05T14:16:00Z">
            <w:rPr>
              <w:del w:id="860" w:author="TGJ2" w:date="2023-11-02T15:45:00Z"/>
              <w:rFonts w:eastAsiaTheme="minorHAnsi" w:cs="Calibri"/>
              <w:color w:val="1F497D" w:themeColor="text2"/>
              <w:szCs w:val="20"/>
            </w:rPr>
          </w:rPrChange>
        </w:rPr>
      </w:pPr>
    </w:p>
    <w:p w14:paraId="26859E8B" w14:textId="5D57CF3F" w:rsidR="0098638A" w:rsidRDefault="0098638A" w:rsidP="0098638A">
      <w:pPr>
        <w:spacing w:after="0"/>
        <w:jc w:val="both"/>
        <w:rPr>
          <w:ins w:id="861" w:author="TGJ2" w:date="2023-07-05T15:26:00Z"/>
          <w:rFonts w:asciiTheme="minorHAnsi" w:hAnsiTheme="minorHAnsi"/>
          <w:sz w:val="22"/>
          <w:szCs w:val="22"/>
        </w:rPr>
      </w:pPr>
      <w:r w:rsidRPr="00E044DC">
        <w:rPr>
          <w:rFonts w:asciiTheme="minorHAnsi" w:hAnsiTheme="minorHAnsi"/>
          <w:b/>
          <w:sz w:val="22"/>
          <w:szCs w:val="22"/>
          <w:rPrChange w:id="862" w:author="TGJ2" w:date="2023-07-05T14:16:00Z">
            <w:rPr>
              <w:b/>
              <w:szCs w:val="20"/>
            </w:rPr>
          </w:rPrChange>
        </w:rPr>
        <w:t xml:space="preserve">PMUD - </w:t>
      </w:r>
      <w:r w:rsidRPr="00E044DC">
        <w:rPr>
          <w:rFonts w:asciiTheme="minorHAnsi" w:hAnsiTheme="minorHAnsi"/>
          <w:sz w:val="22"/>
          <w:szCs w:val="22"/>
          <w:rPrChange w:id="863" w:author="TGJ2" w:date="2023-07-05T14:16:00Z">
            <w:rPr>
              <w:szCs w:val="20"/>
            </w:rPr>
          </w:rPrChange>
        </w:rPr>
        <w:t>instrumentul de planificare strategică teritorială prin care sunt corelate dezvoltarea teritorială a localităţilor din zona periurbană/metropolitană cu nevoile de mobilitate şi transport al persoanelor, bunurilor şi mărfurilor.</w:t>
      </w:r>
    </w:p>
    <w:p w14:paraId="28D6A628" w14:textId="77777777" w:rsidR="003A3115" w:rsidRPr="003314EC" w:rsidRDefault="003A3115" w:rsidP="003A3115">
      <w:pPr>
        <w:spacing w:after="0"/>
        <w:jc w:val="both"/>
        <w:rPr>
          <w:ins w:id="864" w:author="TGJ2" w:date="2023-07-05T15:26:00Z"/>
          <w:rFonts w:asciiTheme="minorHAnsi" w:hAnsiTheme="minorHAnsi"/>
          <w:sz w:val="22"/>
          <w:szCs w:val="22"/>
        </w:rPr>
      </w:pPr>
      <w:ins w:id="865" w:author="TGJ2" w:date="2023-07-05T15:26:00Z">
        <w:r w:rsidRPr="003314EC">
          <w:rPr>
            <w:rFonts w:asciiTheme="minorHAnsi" w:hAnsiTheme="minorHAnsi"/>
            <w:b/>
            <w:bCs/>
            <w:sz w:val="22"/>
            <w:szCs w:val="22"/>
          </w:rPr>
          <w:t xml:space="preserve">Proiectele cu lucrări </w:t>
        </w:r>
        <w:r w:rsidRPr="003314EC">
          <w:rPr>
            <w:rFonts w:asciiTheme="minorHAnsi" w:hAnsiTheme="minorHAnsi"/>
            <w:sz w:val="22"/>
            <w:szCs w:val="22"/>
          </w:rPr>
          <w:t xml:space="preserve">reprezintă acele tipuri de investiții care implică lucrări de construcții care necesită sau nu autorizație de construire eliberată de autoritățile competente; </w:t>
        </w:r>
      </w:ins>
    </w:p>
    <w:p w14:paraId="43676F88" w14:textId="4DB126AB" w:rsidR="003A3115" w:rsidRPr="003314EC" w:rsidRDefault="003A3115" w:rsidP="003A3115">
      <w:pPr>
        <w:spacing w:after="0"/>
        <w:jc w:val="both"/>
        <w:rPr>
          <w:rFonts w:asciiTheme="minorHAnsi" w:hAnsiTheme="minorHAnsi"/>
          <w:sz w:val="22"/>
          <w:szCs w:val="22"/>
          <w:rPrChange w:id="866" w:author="TGJ2" w:date="2023-11-02T15:43:00Z">
            <w:rPr>
              <w:szCs w:val="20"/>
            </w:rPr>
          </w:rPrChange>
        </w:rPr>
      </w:pPr>
      <w:ins w:id="867" w:author="TGJ2" w:date="2023-07-05T15:26:00Z">
        <w:r w:rsidRPr="003314EC">
          <w:rPr>
            <w:rFonts w:asciiTheme="minorHAnsi" w:hAnsiTheme="minorHAnsi"/>
            <w:b/>
            <w:bCs/>
            <w:sz w:val="22"/>
            <w:szCs w:val="22"/>
          </w:rPr>
          <w:t xml:space="preserve">Proiectele fără lucrări </w:t>
        </w:r>
        <w:r w:rsidRPr="003314EC">
          <w:rPr>
            <w:rFonts w:asciiTheme="minorHAnsi" w:hAnsiTheme="minorHAnsi"/>
            <w:sz w:val="22"/>
            <w:szCs w:val="22"/>
          </w:rPr>
          <w:t>reprezintă investiții care includ doar dotări și/sau servicii fără lucrări de construcții care necesită sau nu autorizație de construire eliberată de autoritățile competente;</w:t>
        </w:r>
      </w:ins>
    </w:p>
    <w:p w14:paraId="23BC3B61" w14:textId="53FA710D" w:rsidR="00762DED" w:rsidRDefault="00E564E4" w:rsidP="00762DED">
      <w:pPr>
        <w:widowControl w:val="0"/>
        <w:pBdr>
          <w:top w:val="nil"/>
          <w:left w:val="nil"/>
          <w:bottom w:val="nil"/>
          <w:right w:val="nil"/>
          <w:between w:val="nil"/>
        </w:pBdr>
        <w:spacing w:after="0"/>
        <w:jc w:val="both"/>
        <w:rPr>
          <w:ins w:id="868" w:author="TGJ2" w:date="2023-07-05T15:44:00Z"/>
          <w:rFonts w:asciiTheme="minorHAnsi" w:hAnsiTheme="minorHAnsi"/>
          <w:sz w:val="22"/>
          <w:szCs w:val="22"/>
        </w:rPr>
      </w:pPr>
      <w:r w:rsidRPr="00E044DC">
        <w:rPr>
          <w:rFonts w:asciiTheme="minorHAnsi" w:hAnsiTheme="minorHAnsi"/>
          <w:b/>
          <w:sz w:val="22"/>
          <w:szCs w:val="22"/>
          <w:rPrChange w:id="869" w:author="TGJ2" w:date="2023-07-05T14:16:00Z">
            <w:rPr>
              <w:b/>
              <w:szCs w:val="20"/>
            </w:rPr>
          </w:rPrChange>
        </w:rPr>
        <w:t>Punctul de reîncărcare</w:t>
      </w:r>
      <w:r w:rsidRPr="00E044DC">
        <w:rPr>
          <w:rFonts w:asciiTheme="minorHAnsi" w:hAnsiTheme="minorHAnsi"/>
          <w:sz w:val="22"/>
          <w:szCs w:val="22"/>
          <w:rPrChange w:id="870" w:author="TGJ2" w:date="2023-07-05T14:16:00Z">
            <w:rPr>
              <w:szCs w:val="20"/>
            </w:rPr>
          </w:rPrChange>
        </w:rPr>
        <w:t xml:space="preserve"> înseamnă, </w:t>
      </w:r>
      <w:r w:rsidRPr="00E044DC">
        <w:rPr>
          <w:rFonts w:asciiTheme="minorHAnsi" w:hAnsiTheme="minorHAnsi" w:cstheme="minorHAnsi"/>
          <w:sz w:val="22"/>
          <w:szCs w:val="22"/>
          <w:rPrChange w:id="871" w:author="TGJ2" w:date="2023-07-05T14:16:00Z">
            <w:rPr>
              <w:rFonts w:cstheme="minorHAnsi"/>
              <w:szCs w:val="20"/>
            </w:rPr>
          </w:rPrChange>
        </w:rPr>
        <w:t>î</w:t>
      </w:r>
      <w:r w:rsidRPr="00E044DC">
        <w:rPr>
          <w:rFonts w:asciiTheme="minorHAnsi" w:hAnsiTheme="minorHAnsi"/>
          <w:sz w:val="22"/>
          <w:szCs w:val="22"/>
          <w:rPrChange w:id="872" w:author="TGJ2" w:date="2023-07-05T14:16:00Z">
            <w:rPr>
              <w:szCs w:val="20"/>
            </w:rPr>
          </w:rPrChange>
        </w:rPr>
        <w:t xml:space="preserve">n sensul art. 2, pct. 3 al Directivei 2014/94/UE a Parlamentului European </w:t>
      </w:r>
      <w:r w:rsidRPr="00E044DC">
        <w:rPr>
          <w:rFonts w:asciiTheme="minorHAnsi" w:hAnsiTheme="minorHAnsi" w:cstheme="minorHAnsi"/>
          <w:sz w:val="22"/>
          <w:szCs w:val="22"/>
          <w:rPrChange w:id="873" w:author="TGJ2" w:date="2023-07-05T14:16:00Z">
            <w:rPr>
              <w:rFonts w:cstheme="minorHAnsi"/>
              <w:szCs w:val="20"/>
            </w:rPr>
          </w:rPrChange>
        </w:rPr>
        <w:t>ș</w:t>
      </w:r>
      <w:r w:rsidRPr="00E044DC">
        <w:rPr>
          <w:rFonts w:asciiTheme="minorHAnsi" w:hAnsiTheme="minorHAnsi"/>
          <w:sz w:val="22"/>
          <w:szCs w:val="22"/>
          <w:rPrChange w:id="874" w:author="TGJ2" w:date="2023-07-05T14:16:00Z">
            <w:rPr>
              <w:szCs w:val="20"/>
            </w:rPr>
          </w:rPrChange>
        </w:rPr>
        <w:t>i a Consiliului, o interfață care este capabilă să încarce, pe rând, câte un vehicul electric sau să schimbe, pe rând, câte o baterie a unui vehicul electric;</w:t>
      </w:r>
      <w:r w:rsidR="00762DED" w:rsidRPr="00E044DC">
        <w:rPr>
          <w:rFonts w:asciiTheme="minorHAnsi" w:hAnsiTheme="minorHAnsi"/>
          <w:sz w:val="22"/>
          <w:szCs w:val="22"/>
          <w:rPrChange w:id="875" w:author="TGJ2" w:date="2023-07-05T14:16:00Z">
            <w:rPr>
              <w:szCs w:val="20"/>
            </w:rPr>
          </w:rPrChange>
        </w:rPr>
        <w:t xml:space="preserve"> </w:t>
      </w:r>
    </w:p>
    <w:p w14:paraId="12D58830" w14:textId="77777777" w:rsidR="00C55127" w:rsidRDefault="00C55127">
      <w:pPr>
        <w:widowControl w:val="0"/>
        <w:pBdr>
          <w:top w:val="nil"/>
          <w:left w:val="nil"/>
          <w:bottom w:val="nil"/>
          <w:right w:val="nil"/>
          <w:between w:val="nil"/>
        </w:pBdr>
        <w:spacing w:before="0" w:after="0"/>
        <w:jc w:val="both"/>
        <w:rPr>
          <w:ins w:id="876" w:author="TGJ2" w:date="2023-07-05T15:45:00Z"/>
          <w:rFonts w:asciiTheme="minorHAnsi" w:hAnsiTheme="minorHAnsi"/>
          <w:b/>
          <w:bCs/>
          <w:sz w:val="22"/>
          <w:szCs w:val="22"/>
        </w:rPr>
        <w:pPrChange w:id="877" w:author="TGJ2" w:date="2023-07-05T15:44:00Z">
          <w:pPr>
            <w:widowControl w:val="0"/>
            <w:pBdr>
              <w:top w:val="nil"/>
              <w:left w:val="nil"/>
              <w:bottom w:val="nil"/>
              <w:right w:val="nil"/>
              <w:between w:val="nil"/>
            </w:pBdr>
            <w:spacing w:after="0"/>
            <w:jc w:val="both"/>
          </w:pPr>
        </w:pPrChange>
      </w:pPr>
    </w:p>
    <w:p w14:paraId="3E845A3E" w14:textId="7EDA2BF6" w:rsidR="00C55127" w:rsidRPr="00C55127" w:rsidRDefault="00C55127">
      <w:pPr>
        <w:widowControl w:val="0"/>
        <w:pBdr>
          <w:top w:val="nil"/>
          <w:left w:val="nil"/>
          <w:bottom w:val="nil"/>
          <w:right w:val="nil"/>
          <w:between w:val="nil"/>
        </w:pBdr>
        <w:spacing w:before="0" w:after="0"/>
        <w:jc w:val="both"/>
        <w:rPr>
          <w:rFonts w:asciiTheme="minorHAnsi" w:hAnsiTheme="minorHAnsi"/>
          <w:color w:val="0070C0"/>
          <w:sz w:val="22"/>
          <w:szCs w:val="22"/>
          <w:rPrChange w:id="878" w:author="TGJ2" w:date="2023-07-05T15:45:00Z">
            <w:rPr>
              <w:szCs w:val="20"/>
            </w:rPr>
          </w:rPrChange>
        </w:rPr>
        <w:pPrChange w:id="879" w:author="TGJ2" w:date="2023-07-05T15:44:00Z">
          <w:pPr>
            <w:widowControl w:val="0"/>
            <w:pBdr>
              <w:top w:val="nil"/>
              <w:left w:val="nil"/>
              <w:bottom w:val="nil"/>
              <w:right w:val="nil"/>
              <w:between w:val="nil"/>
            </w:pBdr>
            <w:spacing w:after="0"/>
            <w:jc w:val="both"/>
          </w:pPr>
        </w:pPrChange>
      </w:pPr>
      <w:ins w:id="880" w:author="TGJ2" w:date="2023-07-05T15:44:00Z">
        <w:r w:rsidRPr="003314EC">
          <w:rPr>
            <w:rFonts w:asciiTheme="minorHAnsi" w:hAnsiTheme="minorHAnsi"/>
            <w:b/>
            <w:bCs/>
            <w:sz w:val="22"/>
            <w:szCs w:val="22"/>
          </w:rPr>
          <w:t xml:space="preserve">Park and Ride – </w:t>
        </w:r>
        <w:r w:rsidRPr="003314EC">
          <w:rPr>
            <w:rFonts w:asciiTheme="minorHAnsi" w:hAnsiTheme="minorHAnsi"/>
            <w:sz w:val="22"/>
            <w:szCs w:val="22"/>
          </w:rPr>
          <w:t>parcări la intrarea în marile municipii care permit parcarea autoturismului și</w:t>
        </w:r>
      </w:ins>
      <w:ins w:id="881" w:author="TGJ2" w:date="2023-07-05T15:45:00Z">
        <w:r w:rsidRPr="003314EC">
          <w:rPr>
            <w:rFonts w:asciiTheme="minorHAnsi" w:hAnsiTheme="minorHAnsi"/>
            <w:sz w:val="22"/>
            <w:szCs w:val="22"/>
          </w:rPr>
          <w:t xml:space="preserve"> </w:t>
        </w:r>
      </w:ins>
      <w:ins w:id="882" w:author="TGJ2" w:date="2023-07-05T15:44:00Z">
        <w:r w:rsidRPr="003314EC">
          <w:rPr>
            <w:rFonts w:asciiTheme="minorHAnsi" w:hAnsiTheme="minorHAnsi"/>
            <w:sz w:val="22"/>
            <w:szCs w:val="22"/>
          </w:rPr>
          <w:t>continuarea călătoriei cu mijloacele de transport public/nemotorizat, având rolul de a facilita</w:t>
        </w:r>
      </w:ins>
      <w:ins w:id="883" w:author="TGJ2" w:date="2023-07-05T15:45:00Z">
        <w:r w:rsidRPr="003314EC">
          <w:rPr>
            <w:rFonts w:asciiTheme="minorHAnsi" w:hAnsiTheme="minorHAnsi"/>
            <w:sz w:val="22"/>
            <w:szCs w:val="22"/>
          </w:rPr>
          <w:t xml:space="preserve"> </w:t>
        </w:r>
      </w:ins>
      <w:ins w:id="884" w:author="TGJ2" w:date="2023-07-05T15:44:00Z">
        <w:r w:rsidRPr="003314EC">
          <w:rPr>
            <w:rFonts w:asciiTheme="minorHAnsi" w:hAnsiTheme="minorHAnsi"/>
            <w:sz w:val="22"/>
            <w:szCs w:val="22"/>
          </w:rPr>
          <w:t>transferurile de la autoturismul personal la transportul public și către stațiile de închiriere</w:t>
        </w:r>
      </w:ins>
      <w:ins w:id="885" w:author="TGJ2" w:date="2023-07-05T15:45:00Z">
        <w:r w:rsidRPr="003314EC">
          <w:rPr>
            <w:rFonts w:asciiTheme="minorHAnsi" w:hAnsiTheme="minorHAnsi"/>
            <w:sz w:val="22"/>
            <w:szCs w:val="22"/>
          </w:rPr>
          <w:t xml:space="preserve"> </w:t>
        </w:r>
      </w:ins>
      <w:ins w:id="886" w:author="TGJ2" w:date="2023-07-05T15:44:00Z">
        <w:r w:rsidRPr="003314EC">
          <w:rPr>
            <w:rFonts w:asciiTheme="minorHAnsi" w:hAnsiTheme="minorHAnsi"/>
            <w:sz w:val="22"/>
            <w:szCs w:val="22"/>
          </w:rPr>
          <w:t>biciclete</w:t>
        </w:r>
        <w:r w:rsidRPr="00C55127">
          <w:rPr>
            <w:rFonts w:asciiTheme="minorHAnsi" w:hAnsiTheme="minorHAnsi"/>
            <w:color w:val="0070C0"/>
            <w:sz w:val="22"/>
            <w:szCs w:val="22"/>
            <w:rPrChange w:id="887" w:author="TGJ2" w:date="2023-07-05T15:45:00Z">
              <w:rPr>
                <w:rFonts w:asciiTheme="minorHAnsi" w:hAnsiTheme="minorHAnsi"/>
                <w:sz w:val="22"/>
                <w:szCs w:val="22"/>
              </w:rPr>
            </w:rPrChange>
          </w:rPr>
          <w:t>.</w:t>
        </w:r>
      </w:ins>
    </w:p>
    <w:p w14:paraId="40EB9437" w14:textId="17794E44" w:rsidR="00E564E4" w:rsidRPr="00E044DC" w:rsidRDefault="00E564E4" w:rsidP="00E564E4">
      <w:pPr>
        <w:widowControl w:val="0"/>
        <w:pBdr>
          <w:top w:val="nil"/>
          <w:left w:val="nil"/>
          <w:bottom w:val="nil"/>
          <w:right w:val="nil"/>
          <w:between w:val="nil"/>
        </w:pBdr>
        <w:spacing w:before="240" w:after="0"/>
        <w:jc w:val="both"/>
        <w:rPr>
          <w:rFonts w:asciiTheme="minorHAnsi" w:hAnsiTheme="minorHAnsi"/>
          <w:sz w:val="22"/>
          <w:szCs w:val="22"/>
          <w:rPrChange w:id="888" w:author="TGJ2" w:date="2023-07-05T14:16:00Z">
            <w:rPr>
              <w:szCs w:val="20"/>
            </w:rPr>
          </w:rPrChange>
        </w:rPr>
      </w:pPr>
      <w:r w:rsidRPr="00E044DC">
        <w:rPr>
          <w:rFonts w:asciiTheme="minorHAnsi" w:hAnsiTheme="minorHAnsi"/>
          <w:b/>
          <w:sz w:val="22"/>
          <w:szCs w:val="22"/>
          <w:rPrChange w:id="889" w:author="TGJ2" w:date="2023-07-05T14:16:00Z">
            <w:rPr>
              <w:b/>
              <w:szCs w:val="20"/>
            </w:rPr>
          </w:rPrChange>
        </w:rPr>
        <w:t xml:space="preserve">Regiunea de Dezvoltare </w:t>
      </w:r>
      <w:r w:rsidR="00D93EDC" w:rsidRPr="00E044DC">
        <w:rPr>
          <w:rFonts w:asciiTheme="minorHAnsi" w:hAnsiTheme="minorHAnsi"/>
          <w:b/>
          <w:sz w:val="22"/>
          <w:szCs w:val="22"/>
          <w:rPrChange w:id="890" w:author="TGJ2" w:date="2023-07-05T14:16:00Z">
            <w:rPr>
              <w:b/>
              <w:szCs w:val="20"/>
            </w:rPr>
          </w:rPrChange>
        </w:rPr>
        <w:t>Sud</w:t>
      </w:r>
      <w:r w:rsidRPr="00E044DC">
        <w:rPr>
          <w:rFonts w:asciiTheme="minorHAnsi" w:hAnsiTheme="minorHAnsi"/>
          <w:b/>
          <w:sz w:val="22"/>
          <w:szCs w:val="22"/>
          <w:rPrChange w:id="891" w:author="TGJ2" w:date="2023-07-05T14:16:00Z">
            <w:rPr>
              <w:b/>
              <w:szCs w:val="20"/>
            </w:rPr>
          </w:rPrChange>
        </w:rPr>
        <w:t>-Vest</w:t>
      </w:r>
      <w:r w:rsidR="00D93EDC" w:rsidRPr="00E044DC">
        <w:rPr>
          <w:rFonts w:asciiTheme="minorHAnsi" w:hAnsiTheme="minorHAnsi"/>
          <w:b/>
          <w:sz w:val="22"/>
          <w:szCs w:val="22"/>
          <w:rPrChange w:id="892" w:author="TGJ2" w:date="2023-07-05T14:16:00Z">
            <w:rPr>
              <w:b/>
              <w:szCs w:val="20"/>
            </w:rPr>
          </w:rPrChange>
        </w:rPr>
        <w:t xml:space="preserve"> Oltenia</w:t>
      </w:r>
      <w:r w:rsidRPr="00E044DC">
        <w:rPr>
          <w:rFonts w:asciiTheme="minorHAnsi" w:hAnsiTheme="minorHAnsi"/>
          <w:sz w:val="22"/>
          <w:szCs w:val="22"/>
          <w:rPrChange w:id="893" w:author="TGJ2" w:date="2023-07-05T14:16:00Z">
            <w:rPr>
              <w:szCs w:val="20"/>
            </w:rPr>
          </w:rPrChange>
        </w:rPr>
        <w:t xml:space="preserve"> cuprinde județele</w:t>
      </w:r>
      <w:r w:rsidR="00D93EDC" w:rsidRPr="00E044DC">
        <w:rPr>
          <w:rFonts w:asciiTheme="minorHAnsi" w:hAnsiTheme="minorHAnsi"/>
          <w:sz w:val="22"/>
          <w:szCs w:val="22"/>
          <w:rPrChange w:id="894" w:author="TGJ2" w:date="2023-07-05T14:16:00Z">
            <w:rPr>
              <w:szCs w:val="20"/>
            </w:rPr>
          </w:rPrChange>
        </w:rPr>
        <w:t xml:space="preserve"> </w:t>
      </w:r>
      <w:r w:rsidR="00124E78" w:rsidRPr="00E044DC">
        <w:rPr>
          <w:rStyle w:val="Hyperlink"/>
          <w:rFonts w:asciiTheme="minorHAnsi" w:hAnsiTheme="minorHAnsi"/>
          <w:color w:val="auto"/>
          <w:sz w:val="22"/>
          <w:szCs w:val="22"/>
          <w:shd w:val="clear" w:color="auto" w:fill="FFFFFF"/>
          <w:rPrChange w:id="895"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896" w:author="TGJ2" w:date="2023-07-05T14:16:00Z">
            <w:rPr>
              <w:rStyle w:val="Hyperlink"/>
              <w:color w:val="auto"/>
              <w:szCs w:val="20"/>
              <w:shd w:val="clear" w:color="auto" w:fill="FFFFFF"/>
            </w:rPr>
          </w:rPrChange>
        </w:rPr>
        <w:instrText xml:space="preserve"> HYPERLINK "https://ro.wikipedia.org/wiki/Dolj" \o "Dolj" </w:instrText>
      </w:r>
      <w:r w:rsidR="00124E78" w:rsidRPr="00E044DC">
        <w:rPr>
          <w:rStyle w:val="Hyperlink"/>
          <w:rFonts w:asciiTheme="minorHAnsi" w:hAnsiTheme="minorHAnsi"/>
          <w:color w:val="auto"/>
          <w:sz w:val="22"/>
          <w:szCs w:val="22"/>
          <w:shd w:val="clear" w:color="auto" w:fill="FFFFFF"/>
          <w:rPrChange w:id="897"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898" w:author="TGJ2" w:date="2023-07-05T14:16:00Z">
            <w:rPr>
              <w:rStyle w:val="Hyperlink"/>
              <w:color w:val="auto"/>
              <w:szCs w:val="20"/>
              <w:shd w:val="clear" w:color="auto" w:fill="FFFFFF"/>
            </w:rPr>
          </w:rPrChange>
        </w:rPr>
        <w:t>Dolj</w:t>
      </w:r>
      <w:r w:rsidR="00124E78" w:rsidRPr="00E044DC">
        <w:rPr>
          <w:rStyle w:val="Hyperlink"/>
          <w:rFonts w:asciiTheme="minorHAnsi" w:hAnsiTheme="minorHAnsi"/>
          <w:color w:val="auto"/>
          <w:sz w:val="22"/>
          <w:szCs w:val="22"/>
          <w:shd w:val="clear" w:color="auto" w:fill="FFFFFF"/>
          <w:rPrChange w:id="899"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00" w:author="TGJ2" w:date="2023-07-05T14:16:00Z">
            <w:rPr>
              <w:rFonts w:cs="Arial"/>
              <w:szCs w:val="20"/>
              <w:shd w:val="clear" w:color="auto" w:fill="FFFFFF"/>
            </w:rPr>
          </w:rPrChange>
        </w:rPr>
        <w:t>, </w:t>
      </w:r>
      <w:r w:rsidR="00124E78" w:rsidRPr="00E044DC">
        <w:rPr>
          <w:rStyle w:val="Hyperlink"/>
          <w:rFonts w:asciiTheme="minorHAnsi" w:hAnsiTheme="minorHAnsi"/>
          <w:color w:val="auto"/>
          <w:sz w:val="22"/>
          <w:szCs w:val="22"/>
          <w:shd w:val="clear" w:color="auto" w:fill="FFFFFF"/>
          <w:rPrChange w:id="901"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02" w:author="TGJ2" w:date="2023-07-05T14:16:00Z">
            <w:rPr>
              <w:rStyle w:val="Hyperlink"/>
              <w:color w:val="auto"/>
              <w:szCs w:val="20"/>
              <w:shd w:val="clear" w:color="auto" w:fill="FFFFFF"/>
            </w:rPr>
          </w:rPrChange>
        </w:rPr>
        <w:instrText xml:space="preserve"> HYPERLINK "https://ro.wikipedia.org/wiki/Gorj" \o "Gorj" </w:instrText>
      </w:r>
      <w:r w:rsidR="00124E78" w:rsidRPr="00E044DC">
        <w:rPr>
          <w:rStyle w:val="Hyperlink"/>
          <w:rFonts w:asciiTheme="minorHAnsi" w:hAnsiTheme="minorHAnsi"/>
          <w:color w:val="auto"/>
          <w:sz w:val="22"/>
          <w:szCs w:val="22"/>
          <w:shd w:val="clear" w:color="auto" w:fill="FFFFFF"/>
          <w:rPrChange w:id="903"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04" w:author="TGJ2" w:date="2023-07-05T14:16:00Z">
            <w:rPr>
              <w:rStyle w:val="Hyperlink"/>
              <w:color w:val="auto"/>
              <w:szCs w:val="20"/>
              <w:shd w:val="clear" w:color="auto" w:fill="FFFFFF"/>
            </w:rPr>
          </w:rPrChange>
        </w:rPr>
        <w:t>Gorj</w:t>
      </w:r>
      <w:r w:rsidR="00124E78" w:rsidRPr="00E044DC">
        <w:rPr>
          <w:rStyle w:val="Hyperlink"/>
          <w:rFonts w:asciiTheme="minorHAnsi" w:hAnsiTheme="minorHAnsi"/>
          <w:color w:val="auto"/>
          <w:sz w:val="22"/>
          <w:szCs w:val="22"/>
          <w:shd w:val="clear" w:color="auto" w:fill="FFFFFF"/>
          <w:rPrChange w:id="905"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06" w:author="TGJ2" w:date="2023-07-05T14:16:00Z">
            <w:rPr>
              <w:rFonts w:cs="Arial"/>
              <w:szCs w:val="20"/>
              <w:shd w:val="clear" w:color="auto" w:fill="FFFFFF"/>
            </w:rPr>
          </w:rPrChange>
        </w:rPr>
        <w:t>, </w:t>
      </w:r>
      <w:r w:rsidR="00124E78" w:rsidRPr="00E044DC">
        <w:rPr>
          <w:rStyle w:val="Hyperlink"/>
          <w:rFonts w:asciiTheme="minorHAnsi" w:hAnsiTheme="minorHAnsi"/>
          <w:color w:val="auto"/>
          <w:sz w:val="22"/>
          <w:szCs w:val="22"/>
          <w:shd w:val="clear" w:color="auto" w:fill="FFFFFF"/>
          <w:rPrChange w:id="907"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08" w:author="TGJ2" w:date="2023-07-05T14:16:00Z">
            <w:rPr>
              <w:rStyle w:val="Hyperlink"/>
              <w:color w:val="auto"/>
              <w:szCs w:val="20"/>
              <w:shd w:val="clear" w:color="auto" w:fill="FFFFFF"/>
            </w:rPr>
          </w:rPrChange>
        </w:rPr>
        <w:instrText xml:space="preserve"> HYPERLINK "https://ro.wikipedia.org/wiki/Mehedin%C8%9Bi" \o "Mehedinți" </w:instrText>
      </w:r>
      <w:r w:rsidR="00124E78" w:rsidRPr="00E044DC">
        <w:rPr>
          <w:rStyle w:val="Hyperlink"/>
          <w:rFonts w:asciiTheme="minorHAnsi" w:hAnsiTheme="minorHAnsi"/>
          <w:color w:val="auto"/>
          <w:sz w:val="22"/>
          <w:szCs w:val="22"/>
          <w:shd w:val="clear" w:color="auto" w:fill="FFFFFF"/>
          <w:rPrChange w:id="909"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10" w:author="TGJ2" w:date="2023-07-05T14:16:00Z">
            <w:rPr>
              <w:rStyle w:val="Hyperlink"/>
              <w:color w:val="auto"/>
              <w:szCs w:val="20"/>
              <w:shd w:val="clear" w:color="auto" w:fill="FFFFFF"/>
            </w:rPr>
          </w:rPrChange>
        </w:rPr>
        <w:t>Mehedinți</w:t>
      </w:r>
      <w:r w:rsidR="00124E78" w:rsidRPr="00E044DC">
        <w:rPr>
          <w:rStyle w:val="Hyperlink"/>
          <w:rFonts w:asciiTheme="minorHAnsi" w:hAnsiTheme="minorHAnsi"/>
          <w:color w:val="auto"/>
          <w:sz w:val="22"/>
          <w:szCs w:val="22"/>
          <w:shd w:val="clear" w:color="auto" w:fill="FFFFFF"/>
          <w:rPrChange w:id="911"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12" w:author="TGJ2" w:date="2023-07-05T14:16:00Z">
            <w:rPr>
              <w:rFonts w:cs="Arial"/>
              <w:szCs w:val="20"/>
              <w:shd w:val="clear" w:color="auto" w:fill="FFFFFF"/>
            </w:rPr>
          </w:rPrChange>
        </w:rPr>
        <w:t>, </w:t>
      </w:r>
      <w:r w:rsidR="00124E78" w:rsidRPr="00E044DC">
        <w:rPr>
          <w:rStyle w:val="Hyperlink"/>
          <w:rFonts w:asciiTheme="minorHAnsi" w:hAnsiTheme="minorHAnsi"/>
          <w:color w:val="auto"/>
          <w:sz w:val="22"/>
          <w:szCs w:val="22"/>
          <w:shd w:val="clear" w:color="auto" w:fill="FFFFFF"/>
          <w:rPrChange w:id="913"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14" w:author="TGJ2" w:date="2023-07-05T14:16:00Z">
            <w:rPr>
              <w:rStyle w:val="Hyperlink"/>
              <w:color w:val="auto"/>
              <w:szCs w:val="20"/>
              <w:shd w:val="clear" w:color="auto" w:fill="FFFFFF"/>
            </w:rPr>
          </w:rPrChange>
        </w:rPr>
        <w:instrText xml:space="preserve"> HYPERLINK "https://ro.wikipedia.org/wiki/Olt" \o "Olt" </w:instrText>
      </w:r>
      <w:r w:rsidR="00124E78" w:rsidRPr="00E044DC">
        <w:rPr>
          <w:rStyle w:val="Hyperlink"/>
          <w:rFonts w:asciiTheme="minorHAnsi" w:hAnsiTheme="minorHAnsi"/>
          <w:color w:val="auto"/>
          <w:sz w:val="22"/>
          <w:szCs w:val="22"/>
          <w:shd w:val="clear" w:color="auto" w:fill="FFFFFF"/>
          <w:rPrChange w:id="915"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16" w:author="TGJ2" w:date="2023-07-05T14:16:00Z">
            <w:rPr>
              <w:rStyle w:val="Hyperlink"/>
              <w:color w:val="auto"/>
              <w:szCs w:val="20"/>
              <w:shd w:val="clear" w:color="auto" w:fill="FFFFFF"/>
            </w:rPr>
          </w:rPrChange>
        </w:rPr>
        <w:t>Olt</w:t>
      </w:r>
      <w:r w:rsidR="00124E78" w:rsidRPr="00E044DC">
        <w:rPr>
          <w:rStyle w:val="Hyperlink"/>
          <w:rFonts w:asciiTheme="minorHAnsi" w:hAnsiTheme="minorHAnsi"/>
          <w:color w:val="auto"/>
          <w:sz w:val="22"/>
          <w:szCs w:val="22"/>
          <w:shd w:val="clear" w:color="auto" w:fill="FFFFFF"/>
          <w:rPrChange w:id="917"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18" w:author="TGJ2" w:date="2023-07-05T14:16:00Z">
            <w:rPr>
              <w:rFonts w:cs="Arial"/>
              <w:szCs w:val="20"/>
              <w:shd w:val="clear" w:color="auto" w:fill="FFFFFF"/>
            </w:rPr>
          </w:rPrChange>
        </w:rPr>
        <w:t> și </w:t>
      </w:r>
      <w:r w:rsidR="00124E78" w:rsidRPr="00E044DC">
        <w:rPr>
          <w:rStyle w:val="Hyperlink"/>
          <w:rFonts w:asciiTheme="minorHAnsi" w:hAnsiTheme="minorHAnsi"/>
          <w:color w:val="auto"/>
          <w:sz w:val="22"/>
          <w:szCs w:val="22"/>
          <w:shd w:val="clear" w:color="auto" w:fill="FFFFFF"/>
          <w:rPrChange w:id="919"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20" w:author="TGJ2" w:date="2023-07-05T14:16:00Z">
            <w:rPr>
              <w:rStyle w:val="Hyperlink"/>
              <w:color w:val="auto"/>
              <w:szCs w:val="20"/>
              <w:shd w:val="clear" w:color="auto" w:fill="FFFFFF"/>
            </w:rPr>
          </w:rPrChange>
        </w:rPr>
        <w:instrText xml:space="preserve"> HYPERLINK "https://ro.wikipedia.org/wiki/V%C3%A2lcea" \o "Vâlcea" </w:instrText>
      </w:r>
      <w:r w:rsidR="00124E78" w:rsidRPr="00E044DC">
        <w:rPr>
          <w:rStyle w:val="Hyperlink"/>
          <w:rFonts w:asciiTheme="minorHAnsi" w:hAnsiTheme="minorHAnsi"/>
          <w:color w:val="auto"/>
          <w:sz w:val="22"/>
          <w:szCs w:val="22"/>
          <w:shd w:val="clear" w:color="auto" w:fill="FFFFFF"/>
          <w:rPrChange w:id="921"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22" w:author="TGJ2" w:date="2023-07-05T14:16:00Z">
            <w:rPr>
              <w:rStyle w:val="Hyperlink"/>
              <w:color w:val="auto"/>
              <w:szCs w:val="20"/>
              <w:shd w:val="clear" w:color="auto" w:fill="FFFFFF"/>
            </w:rPr>
          </w:rPrChange>
        </w:rPr>
        <w:t>Vâlcea</w:t>
      </w:r>
      <w:r w:rsidR="00124E78" w:rsidRPr="00E044DC">
        <w:rPr>
          <w:rStyle w:val="Hyperlink"/>
          <w:rFonts w:asciiTheme="minorHAnsi" w:hAnsiTheme="minorHAnsi"/>
          <w:color w:val="auto"/>
          <w:sz w:val="22"/>
          <w:szCs w:val="22"/>
          <w:shd w:val="clear" w:color="auto" w:fill="FFFFFF"/>
          <w:rPrChange w:id="923" w:author="TGJ2" w:date="2023-07-05T14:16:00Z">
            <w:rPr>
              <w:rStyle w:val="Hyperlink"/>
              <w:color w:val="auto"/>
              <w:szCs w:val="20"/>
              <w:shd w:val="clear" w:color="auto" w:fill="FFFFFF"/>
            </w:rPr>
          </w:rPrChange>
        </w:rPr>
        <w:fldChar w:fldCharType="end"/>
      </w:r>
      <w:r w:rsidRPr="00E044DC">
        <w:rPr>
          <w:rFonts w:asciiTheme="minorHAnsi" w:hAnsiTheme="minorHAnsi"/>
          <w:sz w:val="22"/>
          <w:szCs w:val="22"/>
          <w:rPrChange w:id="924" w:author="TGJ2" w:date="2023-07-05T14:16:00Z">
            <w:rPr>
              <w:szCs w:val="20"/>
            </w:rPr>
          </w:rPrChange>
        </w:rPr>
        <w:t>, astfel cum au fost acestea grupate în cadrul Anexei la Legea nr. 315 din 28 iunie 2004 privind dezvoltarea regională în România.</w:t>
      </w:r>
      <w:r w:rsidRPr="00E044DC">
        <w:rPr>
          <w:rFonts w:asciiTheme="minorHAnsi" w:hAnsiTheme="minorHAnsi"/>
          <w:sz w:val="22"/>
          <w:szCs w:val="22"/>
          <w:vertAlign w:val="superscript"/>
          <w:rPrChange w:id="925" w:author="TGJ2" w:date="2023-07-05T14:16:00Z">
            <w:rPr>
              <w:szCs w:val="20"/>
              <w:vertAlign w:val="superscript"/>
            </w:rPr>
          </w:rPrChange>
        </w:rPr>
        <w:t xml:space="preserve"> </w:t>
      </w:r>
      <w:r w:rsidRPr="00E044DC">
        <w:rPr>
          <w:rFonts w:asciiTheme="minorHAnsi" w:hAnsiTheme="minorHAnsi"/>
          <w:sz w:val="22"/>
          <w:szCs w:val="22"/>
          <w:rPrChange w:id="926" w:author="TGJ2" w:date="2023-07-05T14:16:00Z">
            <w:rPr>
              <w:szCs w:val="20"/>
            </w:rPr>
          </w:rPrChange>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ins w:id="927" w:author="TGJ2" w:date="2023-07-05T15:27:00Z"/>
          <w:rFonts w:asciiTheme="minorHAnsi" w:hAnsiTheme="minorHAnsi"/>
          <w:sz w:val="22"/>
          <w:szCs w:val="22"/>
        </w:rPr>
      </w:pPr>
      <w:r w:rsidRPr="00E044DC">
        <w:rPr>
          <w:rFonts w:asciiTheme="minorHAnsi" w:hAnsiTheme="minorHAnsi"/>
          <w:b/>
          <w:sz w:val="22"/>
          <w:szCs w:val="22"/>
          <w:rPrChange w:id="928" w:author="TGJ2" w:date="2023-07-05T14:16:00Z">
            <w:rPr>
              <w:b/>
            </w:rPr>
          </w:rPrChange>
        </w:rPr>
        <w:t>Studiul de trafic</w:t>
      </w:r>
      <w:r w:rsidRPr="00E044DC">
        <w:rPr>
          <w:rFonts w:asciiTheme="minorHAnsi" w:hAnsiTheme="minorHAnsi"/>
          <w:sz w:val="22"/>
          <w:szCs w:val="22"/>
          <w:rPrChange w:id="929" w:author="TGJ2" w:date="2023-07-05T14:16:00Z">
            <w:rPr/>
          </w:rPrChange>
        </w:rPr>
        <w:t xml:space="preserve"> reprezintă un studiu de specialitate, în conformitate cu prevederile HG nr. 907/2016, cu modificările și completările ulterioare, în </w:t>
      </w:r>
      <w:r w:rsidR="00325CB6" w:rsidRPr="00E044DC">
        <w:rPr>
          <w:rFonts w:asciiTheme="minorHAnsi" w:hAnsiTheme="minorHAnsi"/>
          <w:sz w:val="22"/>
          <w:szCs w:val="22"/>
          <w:rPrChange w:id="930" w:author="TGJ2" w:date="2023-07-05T14:16:00Z">
            <w:rPr/>
          </w:rPrChange>
        </w:rPr>
        <w:t xml:space="preserve">care se </w:t>
      </w:r>
      <w:r w:rsidR="00755A69" w:rsidRPr="00E044DC">
        <w:rPr>
          <w:rFonts w:asciiTheme="minorHAnsi" w:hAnsiTheme="minorHAnsi"/>
          <w:sz w:val="22"/>
          <w:szCs w:val="22"/>
          <w:rPrChange w:id="931" w:author="TGJ2" w:date="2023-07-05T14:16:00Z">
            <w:rPr/>
          </w:rPrChange>
        </w:rPr>
        <w:t>analizeaz</w:t>
      </w:r>
      <w:r w:rsidRPr="00E044DC">
        <w:rPr>
          <w:rFonts w:asciiTheme="minorHAnsi" w:hAnsiTheme="minorHAnsi"/>
          <w:sz w:val="22"/>
          <w:szCs w:val="22"/>
          <w:rPrChange w:id="932" w:author="TGJ2" w:date="2023-07-05T14:16:00Z">
            <w:rPr/>
          </w:rPrChange>
        </w:rPr>
        <w:t>ă situația actuală a circulației rutiere și în care se</w:t>
      </w:r>
      <w:r w:rsidR="00325CB6" w:rsidRPr="00E044DC">
        <w:rPr>
          <w:rFonts w:asciiTheme="minorHAnsi" w:hAnsiTheme="minorHAnsi"/>
          <w:sz w:val="22"/>
          <w:szCs w:val="22"/>
          <w:rPrChange w:id="933" w:author="TGJ2" w:date="2023-07-05T14:16:00Z">
            <w:rPr/>
          </w:rPrChange>
        </w:rPr>
        <w:t xml:space="preserve"> </w:t>
      </w:r>
      <w:r w:rsidRPr="00E044DC">
        <w:rPr>
          <w:rFonts w:asciiTheme="minorHAnsi" w:hAnsiTheme="minorHAnsi"/>
          <w:sz w:val="22"/>
          <w:szCs w:val="22"/>
          <w:rPrChange w:id="934" w:author="TGJ2" w:date="2023-07-05T14:16:00Z">
            <w:rPr/>
          </w:rPrChange>
        </w:rPr>
        <w:t>estimează</w:t>
      </w:r>
      <w:r w:rsidR="00325CB6" w:rsidRPr="00E044DC">
        <w:rPr>
          <w:rFonts w:asciiTheme="minorHAnsi" w:hAnsiTheme="minorHAnsi"/>
          <w:sz w:val="22"/>
          <w:szCs w:val="22"/>
          <w:rPrChange w:id="935" w:author="TGJ2" w:date="2023-07-05T14:16:00Z">
            <w:rPr/>
          </w:rPrChange>
        </w:rPr>
        <w:t xml:space="preserve"> efectele </w:t>
      </w:r>
      <w:r w:rsidRPr="00E044DC">
        <w:rPr>
          <w:rFonts w:asciiTheme="minorHAnsi" w:hAnsiTheme="minorHAnsi"/>
          <w:sz w:val="22"/>
          <w:szCs w:val="22"/>
          <w:rPrChange w:id="936" w:author="TGJ2" w:date="2023-07-05T14:16:00Z">
            <w:rPr/>
          </w:rPrChange>
        </w:rPr>
        <w:t>generat</w:t>
      </w:r>
      <w:r w:rsidR="00325CB6" w:rsidRPr="00E044DC">
        <w:rPr>
          <w:rFonts w:asciiTheme="minorHAnsi" w:hAnsiTheme="minorHAnsi"/>
          <w:sz w:val="22"/>
          <w:szCs w:val="22"/>
          <w:rPrChange w:id="937" w:author="TGJ2" w:date="2023-07-05T14:16:00Z">
            <w:rPr/>
          </w:rPrChange>
        </w:rPr>
        <w:t xml:space="preserve">e </w:t>
      </w:r>
      <w:r w:rsidRPr="00E044DC">
        <w:rPr>
          <w:rFonts w:asciiTheme="minorHAnsi" w:hAnsiTheme="minorHAnsi"/>
          <w:sz w:val="22"/>
          <w:szCs w:val="22"/>
          <w:rPrChange w:id="938" w:author="TGJ2" w:date="2023-07-05T14:16:00Z">
            <w:rPr/>
          </w:rPrChange>
        </w:rPr>
        <w:t>în urma implementări investiţiilor</w:t>
      </w:r>
      <w:r w:rsidR="00D9159A" w:rsidRPr="00E044DC">
        <w:rPr>
          <w:rFonts w:asciiTheme="minorHAnsi" w:hAnsiTheme="minorHAnsi"/>
          <w:sz w:val="22"/>
          <w:szCs w:val="22"/>
          <w:rPrChange w:id="939" w:author="TGJ2" w:date="2023-07-05T14:16:00Z">
            <w:rPr/>
          </w:rPrChange>
        </w:rPr>
        <w:t xml:space="preserve"> </w:t>
      </w:r>
      <w:r w:rsidRPr="00E044DC">
        <w:rPr>
          <w:rFonts w:asciiTheme="minorHAnsi" w:hAnsiTheme="minorHAnsi"/>
          <w:sz w:val="22"/>
          <w:szCs w:val="22"/>
          <w:rPrChange w:id="940" w:author="TGJ2" w:date="2023-07-05T14:16:00Z">
            <w:rPr/>
          </w:rPrChange>
        </w:rPr>
        <w:t>privind infrastructura de transport</w:t>
      </w:r>
      <w:r w:rsidR="00755A69" w:rsidRPr="00E044DC">
        <w:rPr>
          <w:rFonts w:asciiTheme="minorHAnsi" w:hAnsiTheme="minorHAnsi"/>
          <w:sz w:val="22"/>
          <w:szCs w:val="22"/>
          <w:rPrChange w:id="941" w:author="TGJ2" w:date="2023-07-05T14:16:00Z">
            <w:rPr/>
          </w:rPrChange>
        </w:rPr>
        <w:t xml:space="preserve"> asupra acesteia</w:t>
      </w:r>
      <w:r w:rsidRPr="00E044DC">
        <w:rPr>
          <w:rFonts w:asciiTheme="minorHAnsi" w:hAnsiTheme="minorHAnsi"/>
          <w:sz w:val="22"/>
          <w:szCs w:val="22"/>
          <w:rPrChange w:id="942" w:author="TGJ2" w:date="2023-07-05T14:16:00Z">
            <w:rPr/>
          </w:rPrChange>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ins w:id="943" w:author="TGJ2" w:date="2023-07-05T15:27:00Z"/>
          <w:rFonts w:asciiTheme="minorHAnsi" w:hAnsiTheme="minorHAnsi"/>
          <w:sz w:val="22"/>
          <w:szCs w:val="22"/>
        </w:rPr>
      </w:pPr>
      <w:ins w:id="944" w:author="TGJ2" w:date="2023-07-05T15:27:00Z">
        <w:r w:rsidRPr="003314EC">
          <w:rPr>
            <w:rFonts w:asciiTheme="minorHAnsi" w:hAnsiTheme="minorHAnsi"/>
            <w:b/>
            <w:bCs/>
            <w:sz w:val="22"/>
            <w:szCs w:val="22"/>
          </w:rPr>
          <w:t xml:space="preserve">Studiu de oportunitate </w:t>
        </w:r>
        <w:r w:rsidRPr="003314EC">
          <w:rPr>
            <w:rFonts w:asciiTheme="minorHAnsi" w:hAnsiTheme="minorHAnsi"/>
            <w:sz w:val="22"/>
            <w:szCs w:val="22"/>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ins>
    </w:p>
    <w:p w14:paraId="37B54A95" w14:textId="033F3066" w:rsidR="003A3115" w:rsidRPr="003314EC" w:rsidRDefault="003314EC" w:rsidP="003A3115">
      <w:pPr>
        <w:widowControl w:val="0"/>
        <w:pBdr>
          <w:top w:val="nil"/>
          <w:left w:val="nil"/>
          <w:bottom w:val="nil"/>
          <w:right w:val="nil"/>
          <w:between w:val="nil"/>
        </w:pBdr>
        <w:spacing w:before="240" w:after="0"/>
        <w:jc w:val="both"/>
        <w:rPr>
          <w:rFonts w:asciiTheme="minorHAnsi" w:hAnsiTheme="minorHAnsi"/>
          <w:sz w:val="22"/>
          <w:szCs w:val="22"/>
          <w:rPrChange w:id="945" w:author="TGJ2" w:date="2023-11-02T15:44:00Z">
            <w:rPr>
              <w:szCs w:val="20"/>
            </w:rPr>
          </w:rPrChange>
        </w:rPr>
      </w:pPr>
      <w:ins w:id="946" w:author="TGJ2" w:date="2023-11-02T15:44:00Z">
        <w:r w:rsidRPr="003314EC">
          <w:rPr>
            <w:rFonts w:asciiTheme="minorHAnsi" w:hAnsiTheme="minorHAnsi"/>
            <w:b/>
            <w:bCs/>
            <w:sz w:val="22"/>
            <w:szCs w:val="22"/>
          </w:rPr>
          <w:t xml:space="preserve"> </w:t>
        </w:r>
      </w:ins>
      <w:ins w:id="947" w:author="TGJ2" w:date="2023-07-05T15:27:00Z">
        <w:r w:rsidR="003A3115" w:rsidRPr="003314EC">
          <w:rPr>
            <w:rFonts w:asciiTheme="minorHAnsi" w:hAnsiTheme="minorHAnsi"/>
            <w:b/>
            <w:bCs/>
            <w:sz w:val="22"/>
            <w:szCs w:val="22"/>
          </w:rPr>
          <w:t xml:space="preserve">„Shared-space” </w:t>
        </w:r>
        <w:r w:rsidR="003A3115" w:rsidRPr="003314EC">
          <w:rPr>
            <w:rFonts w:asciiTheme="minorHAnsi" w:hAnsi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ins>
    </w:p>
    <w:p w14:paraId="5488FD53" w14:textId="6D5437C8" w:rsidR="00E564E4" w:rsidRPr="000A716B" w:rsidDel="003314EC" w:rsidRDefault="00E564E4" w:rsidP="000A716B">
      <w:pPr>
        <w:widowControl w:val="0"/>
        <w:pBdr>
          <w:top w:val="nil"/>
          <w:left w:val="nil"/>
          <w:bottom w:val="nil"/>
          <w:right w:val="nil"/>
          <w:between w:val="nil"/>
        </w:pBdr>
        <w:spacing w:after="0"/>
        <w:jc w:val="both"/>
        <w:rPr>
          <w:del w:id="948" w:author="TGJ2" w:date="2023-11-02T15:44:00Z"/>
          <w:rFonts w:asciiTheme="minorHAnsi" w:hAnsiTheme="minorHAnsi"/>
          <w:color w:val="0070C0"/>
          <w:sz w:val="22"/>
          <w:szCs w:val="22"/>
          <w:rPrChange w:id="949" w:author="TGJ2" w:date="2023-07-05T15:29:00Z">
            <w:rPr>
              <w:del w:id="950" w:author="TGJ2" w:date="2023-11-02T15:44:00Z"/>
              <w:szCs w:val="20"/>
            </w:rPr>
          </w:rPrChange>
        </w:rPr>
      </w:pPr>
    </w:p>
    <w:p w14:paraId="15426482" w14:textId="52ECE1CD" w:rsidR="00E564E4" w:rsidRPr="00E044DC" w:rsidDel="003314EC" w:rsidRDefault="00E564E4" w:rsidP="0098638A">
      <w:pPr>
        <w:spacing w:after="0"/>
        <w:jc w:val="both"/>
        <w:rPr>
          <w:del w:id="951" w:author="TGJ2" w:date="2023-11-02T15:44:00Z"/>
          <w:rFonts w:asciiTheme="minorHAnsi" w:hAnsiTheme="minorHAnsi"/>
          <w:b/>
          <w:szCs w:val="20"/>
          <w:rPrChange w:id="952" w:author="TGJ2" w:date="2023-07-05T14:12:00Z">
            <w:rPr>
              <w:del w:id="953" w:author="TGJ2" w:date="2023-11-02T15:44:00Z"/>
              <w:b/>
              <w:szCs w:val="20"/>
            </w:rPr>
          </w:rPrChange>
        </w:rPr>
      </w:pPr>
    </w:p>
    <w:p w14:paraId="15C8425D" w14:textId="77777777" w:rsidR="0098638A" w:rsidRPr="00E044DC" w:rsidRDefault="0098638A" w:rsidP="00A06F23">
      <w:pPr>
        <w:widowControl w:val="0"/>
        <w:pBdr>
          <w:top w:val="nil"/>
          <w:left w:val="nil"/>
          <w:bottom w:val="nil"/>
          <w:right w:val="nil"/>
          <w:between w:val="nil"/>
        </w:pBdr>
        <w:spacing w:after="0"/>
        <w:jc w:val="both"/>
        <w:rPr>
          <w:rFonts w:asciiTheme="minorHAnsi" w:eastAsiaTheme="minorHAnsi" w:hAnsiTheme="minorHAnsi" w:cs="Calibri"/>
          <w:szCs w:val="20"/>
          <w:rPrChange w:id="954" w:author="TGJ2" w:date="2023-07-05T14:12:00Z">
            <w:rPr>
              <w:rFonts w:eastAsiaTheme="minorHAnsi" w:cs="Calibri"/>
              <w:szCs w:val="20"/>
            </w:rPr>
          </w:rPrChange>
        </w:rPr>
      </w:pPr>
    </w:p>
    <w:p w14:paraId="6D55437C" w14:textId="2A1C86FF" w:rsidR="00A06F23" w:rsidRPr="00E044DC" w:rsidDel="00BF25D9" w:rsidRDefault="00A06F23" w:rsidP="002E55DF">
      <w:pPr>
        <w:jc w:val="center"/>
        <w:rPr>
          <w:del w:id="955" w:author="TGJ2" w:date="2023-11-02T15:47:00Z"/>
          <w:rFonts w:asciiTheme="minorHAnsi" w:eastAsia="SimSun" w:hAnsiTheme="minorHAnsi"/>
          <w:b/>
          <w:bCs/>
          <w:color w:val="FF0000"/>
          <w:sz w:val="24"/>
          <w:rPrChange w:id="956" w:author="TGJ2" w:date="2023-07-05T14:12:00Z">
            <w:rPr>
              <w:del w:id="957" w:author="TGJ2" w:date="2023-11-02T15:47:00Z"/>
              <w:rFonts w:eastAsia="SimSun"/>
              <w:b/>
              <w:bCs/>
              <w:color w:val="FF0000"/>
              <w:sz w:val="24"/>
            </w:rPr>
          </w:rPrChange>
        </w:rPr>
      </w:pPr>
    </w:p>
    <w:p w14:paraId="5DECEF2A" w14:textId="1E7A49C6" w:rsidR="00884E53" w:rsidRPr="00E044DC" w:rsidDel="00BF25D9" w:rsidRDefault="00884E53" w:rsidP="002E55DF">
      <w:pPr>
        <w:jc w:val="center"/>
        <w:rPr>
          <w:del w:id="958" w:author="TGJ2" w:date="2023-11-02T15:47:00Z"/>
          <w:rFonts w:asciiTheme="minorHAnsi" w:hAnsiTheme="minorHAnsi"/>
          <w:b/>
          <w:color w:val="FF0000"/>
          <w:sz w:val="24"/>
          <w:rPrChange w:id="959" w:author="TGJ2" w:date="2023-07-05T14:12:00Z">
            <w:rPr>
              <w:del w:id="960" w:author="TGJ2" w:date="2023-11-02T15:47:00Z"/>
              <w:b/>
              <w:color w:val="FF0000"/>
              <w:sz w:val="24"/>
            </w:rPr>
          </w:rPrChange>
        </w:rPr>
      </w:pPr>
    </w:p>
    <w:p w14:paraId="28ECA1CF" w14:textId="77777777" w:rsidR="00760BD7" w:rsidRPr="00E044DC" w:rsidRDefault="00760BD7" w:rsidP="002E55DF">
      <w:pPr>
        <w:jc w:val="center"/>
        <w:rPr>
          <w:rFonts w:asciiTheme="minorHAnsi" w:hAnsiTheme="minorHAnsi"/>
          <w:b/>
          <w:color w:val="FF0000"/>
          <w:sz w:val="24"/>
          <w:rPrChange w:id="961" w:author="TGJ2" w:date="2023-07-05T14:12:00Z">
            <w:rPr>
              <w:b/>
              <w:color w:val="FF0000"/>
              <w:sz w:val="24"/>
            </w:rPr>
          </w:rPrChange>
        </w:rPr>
      </w:pPr>
    </w:p>
    <w:sectPr w:rsidR="00760BD7" w:rsidRPr="00E044DC" w:rsidSect="0070507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633DD" w14:textId="77777777" w:rsidR="006731BF" w:rsidRDefault="006731BF" w:rsidP="007D26DE">
      <w:pPr>
        <w:spacing w:before="0" w:after="0"/>
      </w:pPr>
      <w:r>
        <w:separator/>
      </w:r>
    </w:p>
  </w:endnote>
  <w:endnote w:type="continuationSeparator" w:id="0">
    <w:p w14:paraId="1BD9AFBF" w14:textId="77777777" w:rsidR="006731BF" w:rsidRDefault="006731BF"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altName w:val="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3C0D3F">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BAE2D" w14:textId="77777777" w:rsidR="006731BF" w:rsidRDefault="006731BF" w:rsidP="007D26DE">
      <w:pPr>
        <w:spacing w:before="0" w:after="0"/>
      </w:pPr>
      <w:r>
        <w:separator/>
      </w:r>
    </w:p>
  </w:footnote>
  <w:footnote w:type="continuationSeparator" w:id="0">
    <w:p w14:paraId="24788B4A" w14:textId="77777777" w:rsidR="006731BF" w:rsidRDefault="006731BF" w:rsidP="007D26D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Change w:id="962" w:author="TGJ2" w:date="2023-07-05T14:13:00Z">
        <w:tblPr>
          <w:tblW w:w="9197" w:type="dxa"/>
          <w:tblInd w:w="108" w:type="dxa"/>
          <w:tblBorders>
            <w:bottom w:val="single" w:sz="4" w:space="0" w:color="003366"/>
          </w:tblBorders>
          <w:tblLook w:val="0000" w:firstRow="0" w:lastRow="0" w:firstColumn="0" w:lastColumn="0" w:noHBand="0" w:noVBand="0"/>
        </w:tblPr>
      </w:tblPrChange>
    </w:tblPr>
    <w:tblGrid>
      <w:gridCol w:w="8961"/>
      <w:gridCol w:w="236"/>
      <w:tblGridChange w:id="963">
        <w:tblGrid>
          <w:gridCol w:w="8041"/>
          <w:gridCol w:w="1156"/>
        </w:tblGrid>
      </w:tblGridChange>
    </w:tblGrid>
    <w:tr w:rsidR="00323482" w:rsidRPr="00E044DC" w14:paraId="2647E85C" w14:textId="77777777" w:rsidTr="00E044DC">
      <w:tc>
        <w:tcPr>
          <w:tcW w:w="8961" w:type="dxa"/>
          <w:tcBorders>
            <w:bottom w:val="single" w:sz="4" w:space="0" w:color="333333"/>
          </w:tcBorders>
          <w:tcPrChange w:id="964" w:author="TGJ2" w:date="2023-07-05T14:13:00Z">
            <w:tcPr>
              <w:tcW w:w="8041" w:type="dxa"/>
              <w:tcBorders>
                <w:bottom w:val="single" w:sz="4" w:space="0" w:color="333333"/>
              </w:tcBorders>
            </w:tcPr>
          </w:tcPrChange>
        </w:tcPr>
        <w:p w14:paraId="6CF838DC" w14:textId="77777777" w:rsidR="00323482"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Change w:id="965" w:author="TGJ2" w:date="2023-07-05T14:14:00Z">
                <w:rPr>
                  <w:rFonts w:cs="Calibri"/>
                  <w:b/>
                  <w:spacing w:val="-2"/>
                  <w:sz w:val="16"/>
                  <w:szCs w:val="16"/>
                </w:rPr>
              </w:rPrChange>
            </w:rPr>
          </w:pPr>
          <w:r w:rsidRPr="00E044DC">
            <w:rPr>
              <w:rFonts w:asciiTheme="minorHAnsi" w:hAnsiTheme="minorHAnsi" w:cs="Calibri"/>
              <w:b/>
              <w:spacing w:val="-2"/>
              <w:sz w:val="18"/>
              <w:szCs w:val="18"/>
              <w:rPrChange w:id="966" w:author="TGJ2" w:date="2023-07-05T14:14:00Z">
                <w:rPr>
                  <w:rFonts w:cs="Calibri"/>
                  <w:b/>
                  <w:spacing w:val="-2"/>
                  <w:sz w:val="16"/>
                  <w:szCs w:val="16"/>
                </w:rPr>
              </w:rPrChange>
            </w:rPr>
            <w:t>Programul Regional Sud-Vest Oltenia 2021-2027</w:t>
          </w:r>
        </w:p>
        <w:p w14:paraId="09AA2EEF" w14:textId="77777777" w:rsidR="00323482"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Change w:id="967" w:author="TGJ2" w:date="2023-07-05T14:14:00Z">
                <w:rPr>
                  <w:rFonts w:cs="Calibri"/>
                  <w:b/>
                  <w:color w:val="000000"/>
                  <w:spacing w:val="-2"/>
                  <w:sz w:val="16"/>
                  <w:szCs w:val="16"/>
                </w:rPr>
              </w:rPrChange>
            </w:rPr>
          </w:pPr>
          <w:r w:rsidRPr="00E044DC">
            <w:rPr>
              <w:rFonts w:asciiTheme="minorHAnsi" w:hAnsiTheme="minorHAnsi" w:cs="Calibri"/>
              <w:b/>
              <w:spacing w:val="-2"/>
              <w:sz w:val="18"/>
              <w:szCs w:val="18"/>
              <w:rPrChange w:id="968" w:author="TGJ2" w:date="2023-07-05T14:14:00Z">
                <w:rPr>
                  <w:rFonts w:cs="Calibri"/>
                  <w:b/>
                  <w:spacing w:val="-2"/>
                  <w:sz w:val="16"/>
                  <w:szCs w:val="16"/>
                </w:rPr>
              </w:rPrChange>
            </w:rPr>
            <w:t>Prioritatea 4 - Mobilitate urbană durabilă</w:t>
          </w:r>
        </w:p>
        <w:p w14:paraId="60D74696" w14:textId="77777777" w:rsidR="00323482" w:rsidRPr="00E044DC" w:rsidRDefault="00323482" w:rsidP="00323482">
          <w:pPr>
            <w:spacing w:before="0" w:after="0"/>
            <w:jc w:val="both"/>
            <w:rPr>
              <w:rFonts w:asciiTheme="minorHAnsi" w:hAnsiTheme="minorHAnsi"/>
              <w:b/>
              <w:sz w:val="18"/>
              <w:szCs w:val="18"/>
              <w:lang w:eastAsia="ro-RO"/>
              <w:rPrChange w:id="969" w:author="TGJ2" w:date="2023-07-05T14:14:00Z">
                <w:rPr>
                  <w:b/>
                  <w:sz w:val="16"/>
                  <w:szCs w:val="16"/>
                  <w:lang w:eastAsia="ro-RO"/>
                </w:rPr>
              </w:rPrChange>
            </w:rPr>
          </w:pPr>
          <w:r w:rsidRPr="00E044DC">
            <w:rPr>
              <w:rFonts w:asciiTheme="minorHAnsi" w:hAnsiTheme="minorHAnsi"/>
              <w:b/>
              <w:sz w:val="18"/>
              <w:szCs w:val="18"/>
              <w:lang w:eastAsia="ro-RO"/>
              <w:rPrChange w:id="970" w:author="TGJ2" w:date="2023-07-05T14:14:00Z">
                <w:rPr>
                  <w:b/>
                  <w:sz w:val="16"/>
                  <w:szCs w:val="16"/>
                  <w:lang w:eastAsia="ro-RO"/>
                </w:rPr>
              </w:rPrChange>
            </w:rPr>
            <w:t>Obiectiv specific 2.8 – Promovarea mobilității urbane multimodale sustenabile, ca parte a tranziției către o economie cu zero emisii de dioxid de carbon</w:t>
          </w:r>
        </w:p>
        <w:p w14:paraId="3DBBD86F" w14:textId="77777777" w:rsidR="00323482"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Change w:id="971" w:author="TGJ2" w:date="2023-07-05T14:14:00Z">
                <w:rPr>
                  <w:rFonts w:cs="Calibri"/>
                  <w:b/>
                  <w:spacing w:val="-2"/>
                  <w:sz w:val="16"/>
                  <w:szCs w:val="16"/>
                  <w:lang w:val="fr-FR"/>
                </w:rPr>
              </w:rPrChange>
            </w:rPr>
          </w:pPr>
          <w:proofErr w:type="spellStart"/>
          <w:r w:rsidRPr="00E044DC">
            <w:rPr>
              <w:rFonts w:asciiTheme="minorHAnsi" w:hAnsiTheme="minorHAnsi" w:cs="Calibri"/>
              <w:b/>
              <w:spacing w:val="-2"/>
              <w:sz w:val="18"/>
              <w:szCs w:val="18"/>
              <w:lang w:val="fr-FR"/>
              <w:rPrChange w:id="972" w:author="TGJ2" w:date="2023-07-05T14:14:00Z">
                <w:rPr>
                  <w:rFonts w:cs="Calibri"/>
                  <w:b/>
                  <w:spacing w:val="-2"/>
                  <w:sz w:val="16"/>
                  <w:szCs w:val="16"/>
                  <w:lang w:val="fr-FR"/>
                </w:rPr>
              </w:rPrChange>
            </w:rPr>
            <w:t>Acţiunea</w:t>
          </w:r>
          <w:proofErr w:type="spellEnd"/>
          <w:r w:rsidRPr="00E044DC">
            <w:rPr>
              <w:rFonts w:asciiTheme="minorHAnsi" w:hAnsiTheme="minorHAnsi" w:cs="Calibri"/>
              <w:b/>
              <w:spacing w:val="-2"/>
              <w:sz w:val="18"/>
              <w:szCs w:val="18"/>
              <w:lang w:val="fr-FR"/>
              <w:rPrChange w:id="973" w:author="TGJ2" w:date="2023-07-05T14:14:00Z">
                <w:rPr>
                  <w:rFonts w:cs="Calibri"/>
                  <w:b/>
                  <w:spacing w:val="-2"/>
                  <w:sz w:val="16"/>
                  <w:szCs w:val="16"/>
                  <w:lang w:val="fr-FR"/>
                </w:rPr>
              </w:rPrChange>
            </w:rPr>
            <w:t xml:space="preserve">  - </w:t>
          </w:r>
          <w:r w:rsidRPr="00E044DC">
            <w:rPr>
              <w:rFonts w:asciiTheme="minorHAnsi" w:hAnsiTheme="minorHAnsi" w:cs="Calibri"/>
              <w:b/>
              <w:bCs/>
              <w:spacing w:val="-2"/>
              <w:sz w:val="18"/>
              <w:szCs w:val="18"/>
              <w:rPrChange w:id="974" w:author="TGJ2" w:date="2023-07-05T14:14:00Z">
                <w:rPr>
                  <w:rFonts w:cs="Calibri"/>
                  <w:b/>
                  <w:bCs/>
                  <w:spacing w:val="-2"/>
                  <w:sz w:val="16"/>
                  <w:szCs w:val="16"/>
                </w:rPr>
              </w:rPrChange>
            </w:rPr>
            <w:t>Sprijin pentru transport urban sustenabil si durabil</w:t>
          </w:r>
        </w:p>
      </w:tc>
      <w:tc>
        <w:tcPr>
          <w:tcW w:w="236" w:type="dxa"/>
          <w:tcBorders>
            <w:bottom w:val="single" w:sz="4" w:space="0" w:color="333333"/>
          </w:tcBorders>
          <w:tcPrChange w:id="975" w:author="TGJ2" w:date="2023-07-05T14:13:00Z">
            <w:tcPr>
              <w:tcW w:w="1156" w:type="dxa"/>
              <w:tcBorders>
                <w:bottom w:val="single" w:sz="4" w:space="0" w:color="333333"/>
              </w:tcBorders>
            </w:tcPr>
          </w:tcPrChange>
        </w:tcPr>
        <w:p w14:paraId="6A6B0266" w14:textId="77777777" w:rsidR="00323482" w:rsidRPr="00E044DC" w:rsidRDefault="00323482" w:rsidP="00323482">
          <w:pPr>
            <w:tabs>
              <w:tab w:val="center" w:pos="4536"/>
              <w:tab w:val="right" w:pos="9072"/>
            </w:tabs>
            <w:spacing w:before="0" w:after="0"/>
            <w:jc w:val="center"/>
            <w:rPr>
              <w:rFonts w:asciiTheme="minorHAnsi" w:hAnsiTheme="minorHAnsi" w:cs="Calibri"/>
              <w:sz w:val="18"/>
              <w:szCs w:val="18"/>
              <w:lang w:eastAsia="ro-RO"/>
              <w:rPrChange w:id="976" w:author="TGJ2" w:date="2023-07-05T14:14:00Z">
                <w:rPr>
                  <w:rFonts w:cs="Calibri"/>
                  <w:sz w:val="16"/>
                  <w:szCs w:val="16"/>
                  <w:lang w:eastAsia="ro-RO"/>
                </w:rPr>
              </w:rPrChange>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E044DC" w:rsidRDefault="00323482" w:rsidP="00323482">
          <w:pPr>
            <w:tabs>
              <w:tab w:val="center" w:pos="4536"/>
              <w:tab w:val="right" w:pos="9072"/>
            </w:tabs>
            <w:spacing w:before="0" w:after="0"/>
            <w:jc w:val="both"/>
            <w:rPr>
              <w:rFonts w:asciiTheme="minorHAnsi" w:hAnsiTheme="minorHAnsi" w:cs="Calibri"/>
              <w:b/>
              <w:bCs/>
              <w:sz w:val="18"/>
              <w:szCs w:val="18"/>
              <w:lang w:eastAsia="ro-RO"/>
              <w:rPrChange w:id="977" w:author="TGJ2" w:date="2023-07-05T14:14:00Z">
                <w:rPr>
                  <w:rFonts w:cs="Calibri"/>
                  <w:b/>
                  <w:bCs/>
                  <w:sz w:val="16"/>
                  <w:szCs w:val="16"/>
                  <w:lang w:eastAsia="ro-RO"/>
                </w:rPr>
              </w:rPrChange>
            </w:rPr>
          </w:pPr>
        </w:p>
      </w:tc>
    </w:tr>
  </w:tbl>
  <w:p w14:paraId="509ED426" w14:textId="6A743A5A" w:rsidR="001B7380"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Change w:id="978" w:author="TGJ2" w:date="2023-07-05T14:12:00Z">
          <w:rPr>
            <w:rFonts w:cs="Calibri"/>
            <w:b/>
            <w:spacing w:val="-2"/>
            <w:sz w:val="16"/>
            <w:szCs w:val="16"/>
            <w:lang w:val="pt-BR"/>
          </w:rPr>
        </w:rPrChange>
      </w:rPr>
    </w:pPr>
    <w:proofErr w:type="spellStart"/>
    <w:r w:rsidRPr="00E044DC">
      <w:rPr>
        <w:rFonts w:asciiTheme="minorHAnsi" w:hAnsiTheme="minorHAnsi" w:cs="Calibri"/>
        <w:b/>
        <w:spacing w:val="-2"/>
        <w:szCs w:val="20"/>
        <w:lang w:val="en-US"/>
        <w:rPrChange w:id="979" w:author="TGJ2" w:date="2023-07-05T14:12:00Z">
          <w:rPr>
            <w:rFonts w:cs="Calibri"/>
            <w:b/>
            <w:spacing w:val="-2"/>
            <w:sz w:val="16"/>
            <w:szCs w:val="16"/>
            <w:lang w:val="en-US"/>
          </w:rPr>
        </w:rPrChange>
      </w:rPr>
      <w:t>Ghidul</w:t>
    </w:r>
    <w:proofErr w:type="spellEnd"/>
    <w:r w:rsidRPr="00E044DC">
      <w:rPr>
        <w:rFonts w:asciiTheme="minorHAnsi" w:hAnsiTheme="minorHAnsi" w:cs="Calibri"/>
        <w:b/>
        <w:spacing w:val="-2"/>
        <w:szCs w:val="20"/>
        <w:lang w:val="en-US"/>
        <w:rPrChange w:id="980" w:author="TGJ2" w:date="2023-07-05T14:12:00Z">
          <w:rPr>
            <w:rFonts w:cs="Calibri"/>
            <w:b/>
            <w:spacing w:val="-2"/>
            <w:sz w:val="16"/>
            <w:szCs w:val="16"/>
            <w:lang w:val="en-US"/>
          </w:rPr>
        </w:rPrChange>
      </w:rPr>
      <w:t xml:space="preserve"> </w:t>
    </w:r>
    <w:proofErr w:type="spellStart"/>
    <w:r w:rsidRPr="00E044DC">
      <w:rPr>
        <w:rFonts w:asciiTheme="minorHAnsi" w:hAnsiTheme="minorHAnsi" w:cs="Calibri"/>
        <w:b/>
        <w:spacing w:val="-2"/>
        <w:szCs w:val="20"/>
        <w:lang w:val="en-US"/>
        <w:rPrChange w:id="981" w:author="TGJ2" w:date="2023-07-05T14:12:00Z">
          <w:rPr>
            <w:rFonts w:cs="Calibri"/>
            <w:b/>
            <w:spacing w:val="-2"/>
            <w:sz w:val="16"/>
            <w:szCs w:val="16"/>
            <w:lang w:val="en-US"/>
          </w:rPr>
        </w:rPrChange>
      </w:rPr>
      <w:t>Solicitantului</w:t>
    </w:r>
    <w:proofErr w:type="spellEnd"/>
    <w:r w:rsidRPr="00E044DC">
      <w:rPr>
        <w:rFonts w:asciiTheme="minorHAnsi" w:hAnsiTheme="minorHAnsi" w:cs="Calibri"/>
        <w:b/>
        <w:spacing w:val="-2"/>
        <w:szCs w:val="20"/>
        <w:lang w:val="en-US"/>
        <w:rPrChange w:id="982" w:author="TGJ2" w:date="2023-07-05T14:12:00Z">
          <w:rPr>
            <w:rFonts w:cs="Calibri"/>
            <w:b/>
            <w:spacing w:val="-2"/>
            <w:sz w:val="16"/>
            <w:szCs w:val="16"/>
            <w:lang w:val="en-US"/>
          </w:rPr>
        </w:rPrChange>
      </w:rPr>
      <w:t xml:space="preserve"> - </w:t>
    </w:r>
    <w:proofErr w:type="spellStart"/>
    <w:r w:rsidRPr="00E044DC">
      <w:rPr>
        <w:rFonts w:asciiTheme="minorHAnsi" w:hAnsiTheme="minorHAnsi" w:cs="Calibri"/>
        <w:b/>
        <w:spacing w:val="-2"/>
        <w:szCs w:val="20"/>
        <w:lang w:val="en-US"/>
        <w:rPrChange w:id="983" w:author="TGJ2" w:date="2023-07-05T14:12:00Z">
          <w:rPr>
            <w:rFonts w:cs="Calibri"/>
            <w:b/>
            <w:spacing w:val="-2"/>
            <w:sz w:val="16"/>
            <w:szCs w:val="16"/>
            <w:lang w:val="en-US"/>
          </w:rPr>
        </w:rPrChange>
      </w:rPr>
      <w:t>Apel</w:t>
    </w:r>
    <w:proofErr w:type="spellEnd"/>
    <w:r w:rsidRPr="00E044DC">
      <w:rPr>
        <w:rFonts w:asciiTheme="minorHAnsi" w:hAnsiTheme="minorHAnsi" w:cs="Calibri"/>
        <w:b/>
        <w:spacing w:val="-2"/>
        <w:szCs w:val="20"/>
        <w:lang w:val="en-US"/>
        <w:rPrChange w:id="984" w:author="TGJ2" w:date="2023-07-05T14:12:00Z">
          <w:rPr>
            <w:rFonts w:cs="Calibri"/>
            <w:b/>
            <w:spacing w:val="-2"/>
            <w:sz w:val="16"/>
            <w:szCs w:val="16"/>
            <w:lang w:val="en-US"/>
          </w:rPr>
        </w:rPrChange>
      </w:rPr>
      <w:t xml:space="preserve"> de </w:t>
    </w:r>
    <w:proofErr w:type="spellStart"/>
    <w:r w:rsidRPr="00E044DC">
      <w:rPr>
        <w:rFonts w:asciiTheme="minorHAnsi" w:hAnsiTheme="minorHAnsi" w:cs="Calibri"/>
        <w:b/>
        <w:spacing w:val="-2"/>
        <w:szCs w:val="20"/>
        <w:lang w:val="en-US"/>
        <w:rPrChange w:id="985" w:author="TGJ2" w:date="2023-07-05T14:12:00Z">
          <w:rPr>
            <w:rFonts w:cs="Calibri"/>
            <w:b/>
            <w:spacing w:val="-2"/>
            <w:sz w:val="16"/>
            <w:szCs w:val="16"/>
            <w:lang w:val="en-US"/>
          </w:rPr>
        </w:rPrChange>
      </w:rPr>
      <w:t>proiecte</w:t>
    </w:r>
    <w:proofErr w:type="spellEnd"/>
    <w:r w:rsidRPr="00E044DC">
      <w:rPr>
        <w:rFonts w:asciiTheme="minorHAnsi" w:hAnsiTheme="minorHAnsi" w:cs="Calibri"/>
        <w:b/>
        <w:spacing w:val="-2"/>
        <w:szCs w:val="20"/>
        <w:lang w:val="en-US"/>
        <w:rPrChange w:id="986" w:author="TGJ2" w:date="2023-07-05T14:12:00Z">
          <w:rPr>
            <w:rFonts w:cs="Calibri"/>
            <w:b/>
            <w:spacing w:val="-2"/>
            <w:sz w:val="16"/>
            <w:szCs w:val="16"/>
            <w:lang w:val="en-US"/>
          </w:rPr>
        </w:rPrChange>
      </w:rPr>
      <w:t xml:space="preserve"> </w:t>
    </w:r>
    <w:proofErr w:type="spellStart"/>
    <w:r w:rsidRPr="00E044DC">
      <w:rPr>
        <w:rFonts w:asciiTheme="minorHAnsi" w:hAnsiTheme="minorHAnsi" w:cs="Calibri"/>
        <w:b/>
        <w:spacing w:val="-2"/>
        <w:szCs w:val="20"/>
        <w:lang w:val="en-US"/>
        <w:rPrChange w:id="987" w:author="TGJ2" w:date="2023-07-05T14:12:00Z">
          <w:rPr>
            <w:rFonts w:cs="Calibri"/>
            <w:b/>
            <w:spacing w:val="-2"/>
            <w:sz w:val="16"/>
            <w:szCs w:val="16"/>
            <w:lang w:val="en-US"/>
          </w:rPr>
        </w:rPrChange>
      </w:rPr>
      <w:t>nr</w:t>
    </w:r>
    <w:proofErr w:type="spellEnd"/>
    <w:r w:rsidRPr="00E044DC">
      <w:rPr>
        <w:rFonts w:asciiTheme="minorHAnsi" w:hAnsiTheme="minorHAnsi" w:cs="Calibri"/>
        <w:b/>
        <w:spacing w:val="-2"/>
        <w:szCs w:val="20"/>
        <w:lang w:val="en-US"/>
        <w:rPrChange w:id="988" w:author="TGJ2" w:date="2023-07-05T14:12:00Z">
          <w:rPr>
            <w:rFonts w:cs="Calibri"/>
            <w:b/>
            <w:spacing w:val="-2"/>
            <w:sz w:val="16"/>
            <w:szCs w:val="16"/>
            <w:lang w:val="en-US"/>
          </w:rPr>
        </w:rPrChange>
      </w:rPr>
      <w:t xml:space="preserve">. </w:t>
    </w:r>
    <w:r w:rsidRPr="00E044DC">
      <w:rPr>
        <w:rFonts w:asciiTheme="minorHAnsi" w:hAnsiTheme="minorHAnsi" w:cs="Calibri"/>
        <w:b/>
        <w:spacing w:val="-2"/>
        <w:szCs w:val="20"/>
        <w:lang w:val="pt-BR"/>
        <w:rPrChange w:id="989" w:author="TGJ2" w:date="2023-07-05T14:12:00Z">
          <w:rPr>
            <w:rFonts w:cs="Calibri"/>
            <w:b/>
            <w:spacing w:val="-2"/>
            <w:sz w:val="16"/>
            <w:szCs w:val="16"/>
            <w:lang w:val="pt-BR"/>
          </w:rPr>
        </w:rPrChange>
      </w:rPr>
      <w:t>PR SV/</w:t>
    </w:r>
    <w:del w:id="990" w:author="TGJ2" w:date="2023-11-02T15:50:00Z">
      <w:r w:rsidRPr="00E044DC" w:rsidDel="003C0D3F">
        <w:rPr>
          <w:rFonts w:asciiTheme="minorHAnsi" w:hAnsiTheme="minorHAnsi" w:cs="Calibri"/>
          <w:b/>
          <w:spacing w:val="-2"/>
          <w:szCs w:val="20"/>
          <w:lang w:val="pt-BR"/>
          <w:rPrChange w:id="991" w:author="TGJ2" w:date="2023-07-05T14:12:00Z">
            <w:rPr>
              <w:rFonts w:cs="Calibri"/>
              <w:b/>
              <w:spacing w:val="-2"/>
              <w:sz w:val="16"/>
              <w:szCs w:val="16"/>
              <w:lang w:val="pt-BR"/>
            </w:rPr>
          </w:rPrChange>
        </w:rPr>
        <w:delText>M</w:delText>
      </w:r>
    </w:del>
    <w:del w:id="992" w:author="TGJ2" w:date="2023-11-02T15:48:00Z">
      <w:r w:rsidRPr="00E044DC" w:rsidDel="00BF25D9">
        <w:rPr>
          <w:rFonts w:asciiTheme="minorHAnsi" w:hAnsiTheme="minorHAnsi" w:cs="Calibri"/>
          <w:b/>
          <w:spacing w:val="-2"/>
          <w:szCs w:val="20"/>
          <w:lang w:val="pt-BR"/>
          <w:rPrChange w:id="993" w:author="TGJ2" w:date="2023-07-05T14:12:00Z">
            <w:rPr>
              <w:rFonts w:cs="Calibri"/>
              <w:b/>
              <w:spacing w:val="-2"/>
              <w:sz w:val="16"/>
              <w:szCs w:val="16"/>
              <w:lang w:val="pt-BR"/>
            </w:rPr>
          </w:rPrChange>
        </w:rPr>
        <w:delText>RJ</w:delText>
      </w:r>
    </w:del>
    <w:ins w:id="994" w:author="TGJ2" w:date="2023-11-02T15:50:00Z">
      <w:r w:rsidR="003C0D3F">
        <w:rPr>
          <w:rFonts w:asciiTheme="minorHAnsi" w:hAnsiTheme="minorHAnsi" w:cs="Calibri"/>
          <w:b/>
          <w:spacing w:val="-2"/>
          <w:szCs w:val="20"/>
          <w:lang w:val="pt-BR"/>
        </w:rPr>
        <w:t>Orașe</w:t>
      </w:r>
    </w:ins>
    <w:r w:rsidRPr="00E044DC">
      <w:rPr>
        <w:rFonts w:asciiTheme="minorHAnsi" w:hAnsiTheme="minorHAnsi" w:cs="Calibri"/>
        <w:b/>
        <w:spacing w:val="-2"/>
        <w:szCs w:val="20"/>
        <w:lang w:val="pt-BR"/>
        <w:rPrChange w:id="995" w:author="TGJ2" w:date="2023-07-05T14:12:00Z">
          <w:rPr>
            <w:rFonts w:cs="Calibri"/>
            <w:b/>
            <w:spacing w:val="-2"/>
            <w:sz w:val="16"/>
            <w:szCs w:val="16"/>
            <w:lang w:val="pt-BR"/>
          </w:rPr>
        </w:rPrChange>
      </w:rPr>
      <w:t>/4/2.8/2023</w:t>
    </w:r>
    <w:r w:rsidR="001B7380" w:rsidRPr="00E044DC">
      <w:rPr>
        <w:rFonts w:asciiTheme="minorHAnsi" w:hAnsiTheme="minorHAnsi" w:cs="Calibri"/>
        <w:b/>
        <w:szCs w:val="20"/>
        <w:lang w:val="pt-BR"/>
        <w:rPrChange w:id="996" w:author="TGJ2" w:date="2023-07-05T14:12:00Z">
          <w:rPr>
            <w:rFonts w:cs="Calibri"/>
            <w:b/>
            <w:sz w:val="16"/>
            <w:szCs w:val="16"/>
            <w:lang w:val="pt-BR"/>
          </w:rPr>
        </w:rPrChange>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GJ2">
    <w15:presenceInfo w15:providerId="None" w15:userId="TGJ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75C"/>
    <w:rsid w:val="00026AC2"/>
    <w:rsid w:val="0005276E"/>
    <w:rsid w:val="00053FB7"/>
    <w:rsid w:val="00066CEF"/>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0D3F"/>
    <w:rsid w:val="003C2748"/>
    <w:rsid w:val="0041482D"/>
    <w:rsid w:val="004150D6"/>
    <w:rsid w:val="00422194"/>
    <w:rsid w:val="00434426"/>
    <w:rsid w:val="004361CB"/>
    <w:rsid w:val="00450574"/>
    <w:rsid w:val="00453EFA"/>
    <w:rsid w:val="00461F4C"/>
    <w:rsid w:val="0048158E"/>
    <w:rsid w:val="004A2BAF"/>
    <w:rsid w:val="004A6AB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5124"/>
    <w:rsid w:val="00947BB2"/>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BF25D9"/>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47550-BCBE-4C42-A330-12075442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2850</Words>
  <Characters>16535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TGJ2</cp:lastModifiedBy>
  <cp:revision>9</cp:revision>
  <cp:lastPrinted>2016-05-25T08:35:00Z</cp:lastPrinted>
  <dcterms:created xsi:type="dcterms:W3CDTF">2023-07-05T12:33:00Z</dcterms:created>
  <dcterms:modified xsi:type="dcterms:W3CDTF">2023-11-02T13:50:00Z</dcterms:modified>
</cp:coreProperties>
</file>