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5B0" w:rsidRPr="006F6434" w:rsidRDefault="002A65B0" w:rsidP="002A65B0">
      <w:pPr>
        <w:autoSpaceDE w:val="0"/>
        <w:autoSpaceDN w:val="0"/>
        <w:adjustRightInd w:val="0"/>
        <w:spacing w:after="195"/>
        <w:jc w:val="center"/>
        <w:rPr>
          <w:rFonts w:cstheme="minorHAnsi"/>
          <w:b/>
          <w:lang w:val="x-none"/>
        </w:rPr>
      </w:pPr>
      <w:r w:rsidRPr="006F6434">
        <w:rPr>
          <w:rFonts w:cstheme="minorHAnsi"/>
          <w:b/>
          <w:lang w:val="x-none"/>
        </w:rPr>
        <w:t>STUDIU DE TRAFIC</w:t>
      </w:r>
    </w:p>
    <w:p w:rsidR="002A65B0" w:rsidRPr="006F6434" w:rsidRDefault="00E21003" w:rsidP="002A65B0">
      <w:pPr>
        <w:autoSpaceDE w:val="0"/>
        <w:autoSpaceDN w:val="0"/>
        <w:adjustRightInd w:val="0"/>
        <w:spacing w:after="195"/>
        <w:jc w:val="center"/>
        <w:rPr>
          <w:rFonts w:cstheme="minorHAnsi"/>
          <w:b/>
        </w:rPr>
      </w:pPr>
      <w:r w:rsidRPr="006F6434">
        <w:rPr>
          <w:rFonts w:cstheme="minorHAnsi"/>
          <w:b/>
        </w:rPr>
        <w:t>-</w:t>
      </w:r>
      <w:r w:rsidRPr="006F6434">
        <w:rPr>
          <w:rFonts w:cstheme="minorHAnsi"/>
          <w:b/>
          <w:lang w:val="x-none"/>
        </w:rPr>
        <w:t>model orientativ</w:t>
      </w:r>
      <w:r w:rsidRPr="006F6434">
        <w:rPr>
          <w:rFonts w:cstheme="minorHAnsi"/>
          <w:b/>
        </w:rPr>
        <w:t>-</w:t>
      </w:r>
    </w:p>
    <w:p w:rsidR="00371B54" w:rsidRPr="006F6434" w:rsidRDefault="00371B54" w:rsidP="00DA59B0">
      <w:pPr>
        <w:autoSpaceDE w:val="0"/>
        <w:autoSpaceDN w:val="0"/>
        <w:adjustRightInd w:val="0"/>
        <w:spacing w:after="195"/>
        <w:jc w:val="center"/>
        <w:rPr>
          <w:rFonts w:cstheme="minorHAnsi"/>
          <w:i/>
          <w:lang w:val="en-US"/>
        </w:rPr>
      </w:pPr>
      <w:r w:rsidRPr="006F6434">
        <w:rPr>
          <w:rFonts w:cstheme="minorHAnsi"/>
          <w:i/>
          <w:lang w:val="en-US"/>
        </w:rPr>
        <w:t>(</w:t>
      </w:r>
      <w:proofErr w:type="spellStart"/>
      <w:proofErr w:type="gramStart"/>
      <w:r w:rsidRPr="006F6434">
        <w:rPr>
          <w:rFonts w:cstheme="minorHAnsi"/>
          <w:i/>
          <w:lang w:val="en-US"/>
        </w:rPr>
        <w:t>se</w:t>
      </w:r>
      <w:proofErr w:type="spellEnd"/>
      <w:proofErr w:type="gramEnd"/>
      <w:r w:rsidRPr="006F6434">
        <w:rPr>
          <w:rFonts w:cstheme="minorHAnsi"/>
          <w:i/>
          <w:lang w:val="en-US"/>
        </w:rPr>
        <w:t xml:space="preserve"> </w:t>
      </w:r>
      <w:proofErr w:type="spellStart"/>
      <w:r w:rsidRPr="006F6434">
        <w:rPr>
          <w:rFonts w:cstheme="minorHAnsi"/>
          <w:i/>
          <w:lang w:val="en-US"/>
        </w:rPr>
        <w:t>va</w:t>
      </w:r>
      <w:proofErr w:type="spellEnd"/>
      <w:r w:rsidRPr="006F6434">
        <w:rPr>
          <w:rFonts w:cstheme="minorHAnsi"/>
          <w:i/>
          <w:lang w:val="en-US"/>
        </w:rPr>
        <w:t xml:space="preserve"> </w:t>
      </w:r>
      <w:proofErr w:type="spellStart"/>
      <w:r w:rsidRPr="006F6434">
        <w:rPr>
          <w:rFonts w:cstheme="minorHAnsi"/>
          <w:i/>
          <w:lang w:val="en-US"/>
        </w:rPr>
        <w:t>adapta</w:t>
      </w:r>
      <w:proofErr w:type="spellEnd"/>
      <w:r w:rsidRPr="006F6434">
        <w:rPr>
          <w:rFonts w:cstheme="minorHAnsi"/>
          <w:i/>
          <w:lang w:val="en-US"/>
        </w:rPr>
        <w:t xml:space="preserve"> </w:t>
      </w:r>
      <w:proofErr w:type="spellStart"/>
      <w:r w:rsidRPr="006F6434">
        <w:rPr>
          <w:rFonts w:cstheme="minorHAnsi"/>
          <w:i/>
          <w:lang w:val="en-US"/>
        </w:rPr>
        <w:t>în</w:t>
      </w:r>
      <w:proofErr w:type="spellEnd"/>
      <w:r w:rsidRPr="006F6434">
        <w:rPr>
          <w:rFonts w:cstheme="minorHAnsi"/>
          <w:i/>
          <w:lang w:val="en-US"/>
        </w:rPr>
        <w:t xml:space="preserve"> </w:t>
      </w:r>
      <w:proofErr w:type="spellStart"/>
      <w:r w:rsidRPr="006F6434">
        <w:rPr>
          <w:rFonts w:cstheme="minorHAnsi"/>
          <w:i/>
          <w:lang w:val="en-US"/>
        </w:rPr>
        <w:t>funcţie</w:t>
      </w:r>
      <w:proofErr w:type="spellEnd"/>
      <w:r w:rsidRPr="006F6434">
        <w:rPr>
          <w:rFonts w:cstheme="minorHAnsi"/>
          <w:i/>
          <w:lang w:val="en-US"/>
        </w:rPr>
        <w:t xml:space="preserve"> de </w:t>
      </w:r>
      <w:proofErr w:type="spellStart"/>
      <w:r w:rsidRPr="006F6434">
        <w:rPr>
          <w:rFonts w:cstheme="minorHAnsi"/>
          <w:i/>
          <w:lang w:val="en-US"/>
        </w:rPr>
        <w:t>dimensiunea</w:t>
      </w:r>
      <w:proofErr w:type="spellEnd"/>
      <w:r w:rsidRPr="006F6434">
        <w:rPr>
          <w:rFonts w:cstheme="minorHAnsi"/>
          <w:i/>
          <w:lang w:val="en-US"/>
        </w:rPr>
        <w:t xml:space="preserve"> </w:t>
      </w:r>
      <w:proofErr w:type="spellStart"/>
      <w:r w:rsidRPr="006F6434">
        <w:rPr>
          <w:rFonts w:cstheme="minorHAnsi"/>
          <w:i/>
          <w:lang w:val="en-US"/>
        </w:rPr>
        <w:t>municipiului</w:t>
      </w:r>
      <w:proofErr w:type="spellEnd"/>
      <w:r w:rsidRPr="006F6434">
        <w:rPr>
          <w:rFonts w:cstheme="minorHAnsi"/>
          <w:i/>
          <w:lang w:val="en-US"/>
        </w:rPr>
        <w:t xml:space="preserve">, </w:t>
      </w:r>
      <w:proofErr w:type="spellStart"/>
      <w:r w:rsidRPr="006F6434">
        <w:rPr>
          <w:rFonts w:cstheme="minorHAnsi"/>
          <w:i/>
          <w:lang w:val="en-US"/>
        </w:rPr>
        <w:t>complexitatea</w:t>
      </w:r>
      <w:proofErr w:type="spellEnd"/>
      <w:r w:rsidRPr="006F6434">
        <w:rPr>
          <w:rFonts w:cstheme="minorHAnsi"/>
          <w:i/>
          <w:lang w:val="en-US"/>
        </w:rPr>
        <w:t xml:space="preserve"> </w:t>
      </w:r>
      <w:proofErr w:type="spellStart"/>
      <w:r w:rsidRPr="006F6434">
        <w:rPr>
          <w:rFonts w:cstheme="minorHAnsi"/>
          <w:i/>
          <w:lang w:val="en-US"/>
        </w:rPr>
        <w:t>şi</w:t>
      </w:r>
      <w:proofErr w:type="spellEnd"/>
      <w:r w:rsidRPr="006F6434">
        <w:rPr>
          <w:rFonts w:cstheme="minorHAnsi"/>
          <w:i/>
          <w:lang w:val="en-US"/>
        </w:rPr>
        <w:t xml:space="preserve"> </w:t>
      </w:r>
      <w:proofErr w:type="spellStart"/>
      <w:r w:rsidRPr="006F6434">
        <w:rPr>
          <w:rFonts w:cstheme="minorHAnsi"/>
          <w:i/>
          <w:lang w:val="en-US"/>
        </w:rPr>
        <w:t>natura</w:t>
      </w:r>
      <w:proofErr w:type="spellEnd"/>
      <w:r w:rsidRPr="006F6434">
        <w:rPr>
          <w:rFonts w:cstheme="minorHAnsi"/>
          <w:i/>
          <w:lang w:val="en-US"/>
        </w:rPr>
        <w:t xml:space="preserve"> </w:t>
      </w:r>
      <w:proofErr w:type="spellStart"/>
      <w:r w:rsidRPr="006F6434">
        <w:rPr>
          <w:rFonts w:cstheme="minorHAnsi"/>
          <w:i/>
          <w:lang w:val="en-US"/>
        </w:rPr>
        <w:t>proiectului</w:t>
      </w:r>
      <w:proofErr w:type="spellEnd"/>
      <w:r w:rsidRPr="006F6434">
        <w:rPr>
          <w:rFonts w:cstheme="minorHAnsi"/>
          <w:i/>
          <w:lang w:val="en-US"/>
        </w:rPr>
        <w:t>)</w:t>
      </w:r>
    </w:p>
    <w:p w:rsidR="001A3DD3" w:rsidRPr="006F6434" w:rsidRDefault="001A3DD3" w:rsidP="00DA59B0">
      <w:pPr>
        <w:autoSpaceDE w:val="0"/>
        <w:autoSpaceDN w:val="0"/>
        <w:adjustRightInd w:val="0"/>
        <w:spacing w:after="195"/>
        <w:jc w:val="center"/>
        <w:rPr>
          <w:rFonts w:cstheme="minorHAnsi"/>
          <w:i/>
          <w:lang w:val="en-US"/>
        </w:rPr>
      </w:pPr>
    </w:p>
    <w:p w:rsidR="000830D3" w:rsidRPr="006F6434" w:rsidRDefault="000830D3" w:rsidP="00973B89">
      <w:pPr>
        <w:pStyle w:val="ListParagraph"/>
        <w:numPr>
          <w:ilvl w:val="0"/>
          <w:numId w:val="8"/>
        </w:numPr>
        <w:autoSpaceDE w:val="0"/>
        <w:autoSpaceDN w:val="0"/>
        <w:adjustRightInd w:val="0"/>
        <w:spacing w:after="195"/>
        <w:jc w:val="both"/>
        <w:rPr>
          <w:rFonts w:cstheme="minorHAnsi"/>
          <w:b/>
          <w:lang w:val="en-US"/>
        </w:rPr>
      </w:pPr>
      <w:proofErr w:type="spellStart"/>
      <w:r w:rsidRPr="006F6434">
        <w:rPr>
          <w:rFonts w:cstheme="minorHAnsi"/>
          <w:b/>
          <w:lang w:val="en-US"/>
        </w:rPr>
        <w:t>Aspecte</w:t>
      </w:r>
      <w:proofErr w:type="spellEnd"/>
      <w:r w:rsidRPr="006F6434">
        <w:rPr>
          <w:rFonts w:cstheme="minorHAnsi"/>
          <w:b/>
          <w:lang w:val="en-US"/>
        </w:rPr>
        <w:t xml:space="preserve"> </w:t>
      </w:r>
      <w:proofErr w:type="spellStart"/>
      <w:r w:rsidRPr="006F6434">
        <w:rPr>
          <w:rFonts w:cstheme="minorHAnsi"/>
          <w:b/>
          <w:lang w:val="en-US"/>
        </w:rPr>
        <w:t>generale</w:t>
      </w:r>
      <w:proofErr w:type="spellEnd"/>
    </w:p>
    <w:p w:rsidR="008B3847" w:rsidRPr="006F6434" w:rsidRDefault="00D8098C" w:rsidP="002A65B0">
      <w:pPr>
        <w:autoSpaceDE w:val="0"/>
        <w:autoSpaceDN w:val="0"/>
        <w:adjustRightInd w:val="0"/>
        <w:spacing w:after="195"/>
        <w:jc w:val="both"/>
        <w:rPr>
          <w:rFonts w:cstheme="minorHAnsi"/>
        </w:rPr>
      </w:pPr>
      <w:r w:rsidRPr="006F6434">
        <w:rPr>
          <w:rFonts w:cstheme="minorHAnsi"/>
        </w:rPr>
        <w:t xml:space="preserve">Proiectele finanțate prin </w:t>
      </w:r>
      <w:r w:rsidR="00A9309C" w:rsidRPr="006F6434">
        <w:rPr>
          <w:rFonts w:cstheme="minorHAnsi"/>
          <w:b/>
          <w:i/>
        </w:rPr>
        <w:t>Obiectivul Specific 2.8 al PR SV 2021-2027</w:t>
      </w:r>
      <w:r w:rsidR="00A9309C" w:rsidRPr="006F6434">
        <w:rPr>
          <w:rFonts w:cstheme="minorHAnsi"/>
        </w:rPr>
        <w:t xml:space="preserve"> </w:t>
      </w:r>
      <w:r w:rsidR="008B3847" w:rsidRPr="006F6434">
        <w:rPr>
          <w:rFonts w:cstheme="minorHAnsi"/>
        </w:rPr>
        <w:t>trebuie să răspundă unei</w:t>
      </w:r>
      <w:r w:rsidR="000B4DE4" w:rsidRPr="006F6434">
        <w:rPr>
          <w:rFonts w:cstheme="minorHAnsi"/>
        </w:rPr>
        <w:t>/unor</w:t>
      </w:r>
      <w:r w:rsidR="008B3847" w:rsidRPr="006F6434">
        <w:rPr>
          <w:rFonts w:cstheme="minorHAnsi"/>
        </w:rPr>
        <w:t xml:space="preserve"> priorităţi definite în Planul de Mobilitate Urbană Durabilă</w:t>
      </w:r>
      <w:r w:rsidR="00A9309C" w:rsidRPr="006F6434">
        <w:t xml:space="preserve"> </w:t>
      </w:r>
      <w:r w:rsidR="00A9309C" w:rsidRPr="006F6434">
        <w:rPr>
          <w:rFonts w:cstheme="minorHAnsi"/>
        </w:rPr>
        <w:t xml:space="preserve">2021-2027 </w:t>
      </w:r>
      <w:r w:rsidR="008B3847" w:rsidRPr="006F6434">
        <w:rPr>
          <w:rFonts w:cstheme="minorHAnsi"/>
        </w:rPr>
        <w:t>, respectiv să se încadreze în nevoile şi în soluţiile identificate în acesta, dar în acelaşi timp obiectivele și activitățile proiectului trebuie să fie aliniate cu</w:t>
      </w:r>
      <w:r w:rsidR="00FB1E00" w:rsidRPr="006F6434">
        <w:rPr>
          <w:rFonts w:cstheme="minorHAnsi"/>
        </w:rPr>
        <w:t xml:space="preserve"> cele sprijinite prin</w:t>
      </w:r>
      <w:r w:rsidR="008B3847" w:rsidRPr="006F6434">
        <w:rPr>
          <w:rFonts w:cstheme="minorHAnsi"/>
        </w:rPr>
        <w:t xml:space="preserve"> </w:t>
      </w:r>
      <w:r w:rsidR="00A9309C" w:rsidRPr="006F6434">
        <w:rPr>
          <w:rFonts w:cstheme="minorHAnsi"/>
        </w:rPr>
        <w:t>Programul Regional Sud-Vest 2021-2027</w:t>
      </w:r>
      <w:r w:rsidR="008B3847" w:rsidRPr="006F6434">
        <w:rPr>
          <w:rFonts w:cstheme="minorHAnsi"/>
        </w:rPr>
        <w:t>.</w:t>
      </w:r>
      <w:r w:rsidR="00FD75DE" w:rsidRPr="006F6434">
        <w:rPr>
          <w:rFonts w:cstheme="minorHAnsi"/>
        </w:rPr>
        <w:t xml:space="preserve"> Astfel, proiectul va conţine un pachet de măsuri (</w:t>
      </w:r>
      <w:r w:rsidR="00FF4456" w:rsidRPr="006F6434">
        <w:rPr>
          <w:rFonts w:cstheme="minorHAnsi"/>
        </w:rPr>
        <w:t xml:space="preserve">privind </w:t>
      </w:r>
      <w:r w:rsidR="00FD75DE" w:rsidRPr="006F6434">
        <w:rPr>
          <w:rFonts w:cstheme="minorHAnsi"/>
        </w:rPr>
        <w:t>infrastructura</w:t>
      </w:r>
      <w:r w:rsidR="00091923" w:rsidRPr="006F6434">
        <w:rPr>
          <w:rFonts w:cstheme="minorHAnsi"/>
        </w:rPr>
        <w:t xml:space="preserve"> şi</w:t>
      </w:r>
      <w:r w:rsidR="000B4DE4" w:rsidRPr="006F6434">
        <w:rPr>
          <w:rFonts w:cstheme="minorHAnsi"/>
        </w:rPr>
        <w:t xml:space="preserve"> mijloacele de transport</w:t>
      </w:r>
      <w:r w:rsidR="00FD75DE" w:rsidRPr="006F6434">
        <w:rPr>
          <w:rFonts w:cstheme="minorHAnsi"/>
        </w:rPr>
        <w:t>/operaționale/organizaționale) care vor contribui la promovarea şi îmbunătăţirea transportului public</w:t>
      </w:r>
      <w:r w:rsidRPr="006F6434">
        <w:rPr>
          <w:rFonts w:cstheme="minorHAnsi"/>
        </w:rPr>
        <w:t xml:space="preserve"> de călători</w:t>
      </w:r>
      <w:r w:rsidR="00FD75DE" w:rsidRPr="006F6434">
        <w:rPr>
          <w:rFonts w:cstheme="minorHAnsi"/>
        </w:rPr>
        <w:t xml:space="preserve"> şi</w:t>
      </w:r>
      <w:r w:rsidR="003750A3" w:rsidRPr="006F6434">
        <w:rPr>
          <w:rFonts w:cstheme="minorHAnsi"/>
        </w:rPr>
        <w:t>/sau</w:t>
      </w:r>
      <w:r w:rsidR="00FD75DE" w:rsidRPr="006F6434">
        <w:rPr>
          <w:rFonts w:cstheme="minorHAnsi"/>
        </w:rPr>
        <w:t xml:space="preserve"> a modurilor nemotorizate de transport, implicit la încurajarea şi facilitarea transferului </w:t>
      </w:r>
      <w:r w:rsidR="003750A3" w:rsidRPr="006F6434">
        <w:rPr>
          <w:rFonts w:cstheme="minorHAnsi"/>
        </w:rPr>
        <w:t xml:space="preserve">către acestea </w:t>
      </w:r>
      <w:r w:rsidR="00FD75DE" w:rsidRPr="006F6434">
        <w:rPr>
          <w:rFonts w:cstheme="minorHAnsi"/>
        </w:rPr>
        <w:t>de la transportul individual cu autoturisme.</w:t>
      </w:r>
    </w:p>
    <w:p w:rsidR="00DA37C8" w:rsidRPr="006F6434" w:rsidRDefault="00DA37C8" w:rsidP="002A65B0">
      <w:pPr>
        <w:autoSpaceDE w:val="0"/>
        <w:autoSpaceDN w:val="0"/>
        <w:adjustRightInd w:val="0"/>
        <w:spacing w:after="195"/>
        <w:jc w:val="both"/>
        <w:rPr>
          <w:rFonts w:cstheme="minorHAnsi"/>
        </w:rPr>
      </w:pPr>
      <w:r w:rsidRPr="006F6434">
        <w:rPr>
          <w:rFonts w:cstheme="minorHAnsi"/>
        </w:rPr>
        <w:t xml:space="preserve">Obiectivul general al proiectelor </w:t>
      </w:r>
      <w:r w:rsidR="002E645E" w:rsidRPr="006F6434">
        <w:rPr>
          <w:rFonts w:cstheme="minorHAnsi"/>
        </w:rPr>
        <w:t xml:space="preserve">finanțate prin O.S. 2.8 </w:t>
      </w:r>
      <w:r w:rsidR="00FB1E00" w:rsidRPr="006F6434">
        <w:rPr>
          <w:rFonts w:cstheme="minorHAnsi"/>
        </w:rPr>
        <w:t>poate fi</w:t>
      </w:r>
      <w:r w:rsidRPr="006F6434">
        <w:rPr>
          <w:rFonts w:cstheme="minorHAnsi"/>
        </w:rPr>
        <w:t>, după caz,</w:t>
      </w:r>
      <w:r w:rsidR="00B85ABE" w:rsidRPr="006F6434">
        <w:rPr>
          <w:rFonts w:cstheme="minorHAnsi"/>
        </w:rPr>
        <w:t xml:space="preserve"> acela</w:t>
      </w:r>
      <w:r w:rsidRPr="006F6434">
        <w:rPr>
          <w:rFonts w:cstheme="minorHAnsi"/>
        </w:rPr>
        <w:t xml:space="preserve"> de a asigura un serviciu eficient de transport public de călători şi/sau de a </w:t>
      </w:r>
      <w:r w:rsidR="00474B47" w:rsidRPr="006F6434">
        <w:rPr>
          <w:rFonts w:cstheme="minorHAnsi"/>
        </w:rPr>
        <w:t xml:space="preserve">îmbunătăți </w:t>
      </w:r>
      <w:r w:rsidRPr="006F6434">
        <w:rPr>
          <w:rFonts w:cstheme="minorHAnsi"/>
        </w:rPr>
        <w:t>condiţiile pentru utilizarea modurilor nemotorizate de transport</w:t>
      </w:r>
      <w:r w:rsidR="009237CA" w:rsidRPr="006F6434">
        <w:rPr>
          <w:rFonts w:cstheme="minorHAnsi"/>
        </w:rPr>
        <w:t xml:space="preserve">, în vederea reducerii numărului de deplasări cu transportul privat (cu autoturisme) şi reducerea emisiilor </w:t>
      </w:r>
      <w:r w:rsidR="003D6724" w:rsidRPr="006F6434">
        <w:rPr>
          <w:rFonts w:cstheme="minorHAnsi"/>
        </w:rPr>
        <w:t>GES</w:t>
      </w:r>
      <w:r w:rsidR="009237CA" w:rsidRPr="006F6434">
        <w:rPr>
          <w:rFonts w:cstheme="minorHAnsi"/>
        </w:rPr>
        <w:t xml:space="preserve"> din transport</w:t>
      </w:r>
      <w:r w:rsidRPr="006F6434">
        <w:rPr>
          <w:rFonts w:cstheme="minorHAnsi"/>
        </w:rPr>
        <w:t>.</w:t>
      </w:r>
    </w:p>
    <w:p w:rsidR="002E645E" w:rsidRPr="006F6434" w:rsidRDefault="00474B47" w:rsidP="002E645E">
      <w:pPr>
        <w:autoSpaceDE w:val="0"/>
        <w:autoSpaceDN w:val="0"/>
        <w:adjustRightInd w:val="0"/>
        <w:spacing w:after="195"/>
        <w:jc w:val="both"/>
        <w:rPr>
          <w:rFonts w:cstheme="minorHAnsi"/>
          <w:lang w:val="x-none"/>
        </w:rPr>
      </w:pPr>
      <w:r w:rsidRPr="006F6434">
        <w:rPr>
          <w:rFonts w:cstheme="minorHAnsi"/>
        </w:rPr>
        <w:t>Dintre obiectivele specifice</w:t>
      </w:r>
      <w:r w:rsidR="00976887" w:rsidRPr="006F6434">
        <w:rPr>
          <w:rFonts w:cstheme="minorHAnsi"/>
        </w:rPr>
        <w:t xml:space="preserve"> posibile</w:t>
      </w:r>
      <w:r w:rsidRPr="006F6434">
        <w:rPr>
          <w:rFonts w:cstheme="minorHAnsi"/>
        </w:rPr>
        <w:t xml:space="preserve"> ale acestor proiecte, enumerăm următoarele</w:t>
      </w:r>
      <w:r w:rsidRPr="006F6434">
        <w:rPr>
          <w:rFonts w:cstheme="minorHAnsi"/>
          <w:lang w:val="x-none"/>
        </w:rPr>
        <w:t xml:space="preserve">: </w:t>
      </w:r>
    </w:p>
    <w:p w:rsidR="00474B47" w:rsidRPr="006F6434" w:rsidRDefault="00474B47" w:rsidP="00474B47">
      <w:pPr>
        <w:numPr>
          <w:ilvl w:val="0"/>
          <w:numId w:val="6"/>
        </w:numPr>
        <w:autoSpaceDE w:val="0"/>
        <w:autoSpaceDN w:val="0"/>
        <w:adjustRightInd w:val="0"/>
        <w:spacing w:after="195"/>
        <w:contextualSpacing/>
        <w:jc w:val="both"/>
        <w:rPr>
          <w:rFonts w:cstheme="minorHAnsi"/>
          <w:lang w:val="x-none"/>
        </w:rPr>
      </w:pPr>
      <w:r w:rsidRPr="006F6434">
        <w:rPr>
          <w:rFonts w:cstheme="minorHAnsi"/>
          <w:lang w:val="x-none"/>
        </w:rPr>
        <w:t>îmbunătăţirea calităţii călătorii</w:t>
      </w:r>
      <w:r w:rsidR="00976887" w:rsidRPr="006F6434">
        <w:rPr>
          <w:rFonts w:cstheme="minorHAnsi"/>
          <w:lang w:val="x-none"/>
        </w:rPr>
        <w:t>lor cu transportul public şi mo</w:t>
      </w:r>
      <w:r w:rsidRPr="006F6434">
        <w:rPr>
          <w:rFonts w:cstheme="minorHAnsi"/>
          <w:lang w:val="x-none"/>
        </w:rPr>
        <w:t xml:space="preserve">durile nemotorizate, prin creşterea standardelor de calitate şi </w:t>
      </w:r>
      <w:r w:rsidR="0060230D" w:rsidRPr="006F6434">
        <w:rPr>
          <w:rFonts w:cstheme="minorHAnsi"/>
          <w:lang w:val="x-none"/>
        </w:rPr>
        <w:t>siguranţă în utilizarea acestor</w:t>
      </w:r>
      <w:r w:rsidR="0060230D" w:rsidRPr="006F6434">
        <w:rPr>
          <w:rFonts w:cstheme="minorHAnsi"/>
        </w:rPr>
        <w:t xml:space="preserve"> moduri de transport</w:t>
      </w:r>
      <w:r w:rsidRPr="006F6434">
        <w:rPr>
          <w:rFonts w:cstheme="minorHAnsi"/>
          <w:lang w:val="x-none"/>
        </w:rPr>
        <w:t>;</w:t>
      </w:r>
    </w:p>
    <w:p w:rsidR="002E645E" w:rsidRPr="006F6434" w:rsidRDefault="002E645E" w:rsidP="002E645E">
      <w:pPr>
        <w:numPr>
          <w:ilvl w:val="0"/>
          <w:numId w:val="6"/>
        </w:numPr>
        <w:autoSpaceDE w:val="0"/>
        <w:autoSpaceDN w:val="0"/>
        <w:adjustRightInd w:val="0"/>
        <w:spacing w:after="195"/>
        <w:contextualSpacing/>
        <w:jc w:val="both"/>
        <w:rPr>
          <w:rFonts w:cstheme="minorHAnsi"/>
          <w:lang w:val="x-none"/>
        </w:rPr>
      </w:pPr>
      <w:r w:rsidRPr="006F6434">
        <w:rPr>
          <w:rFonts w:cstheme="minorHAnsi"/>
          <w:lang w:val="x-none"/>
        </w:rPr>
        <w:t>creșterea utilizării transportului public local de călători şi/sau a modurilor nemotorizate de transport etc;</w:t>
      </w:r>
    </w:p>
    <w:p w:rsidR="00474B47" w:rsidRPr="006F6434" w:rsidRDefault="00474B47" w:rsidP="002E645E">
      <w:pPr>
        <w:numPr>
          <w:ilvl w:val="0"/>
          <w:numId w:val="6"/>
        </w:numPr>
        <w:autoSpaceDE w:val="0"/>
        <w:autoSpaceDN w:val="0"/>
        <w:adjustRightInd w:val="0"/>
        <w:spacing w:after="0"/>
        <w:contextualSpacing/>
        <w:jc w:val="both"/>
        <w:rPr>
          <w:rFonts w:cstheme="minorHAnsi"/>
          <w:lang w:val="x-none"/>
        </w:rPr>
      </w:pPr>
      <w:r w:rsidRPr="006F6434">
        <w:rPr>
          <w:rFonts w:cstheme="minorHAnsi"/>
          <w:lang w:val="x-none"/>
        </w:rPr>
        <w:t xml:space="preserve">scurtarea timpului de călătorie pentru transportul public, </w:t>
      </w:r>
      <w:r w:rsidRPr="006F6434">
        <w:rPr>
          <w:rFonts w:cstheme="minorHAnsi"/>
          <w:b/>
          <w:lang w:val="x-none"/>
        </w:rPr>
        <w:t>fără a înrăutăţi condiţiile de trafic</w:t>
      </w:r>
      <w:r w:rsidR="00014340" w:rsidRPr="006F6434">
        <w:rPr>
          <w:rFonts w:cstheme="minorHAnsi"/>
          <w:b/>
          <w:lang w:val="en-US"/>
        </w:rPr>
        <w:t xml:space="preserve"> </w:t>
      </w:r>
      <w:proofErr w:type="spellStart"/>
      <w:r w:rsidR="00014340" w:rsidRPr="006F6434">
        <w:rPr>
          <w:rFonts w:cstheme="minorHAnsi"/>
          <w:lang w:val="en-US"/>
        </w:rPr>
        <w:t>în</w:t>
      </w:r>
      <w:proofErr w:type="spellEnd"/>
      <w:r w:rsidR="00014340" w:rsidRPr="006F6434">
        <w:rPr>
          <w:rFonts w:cstheme="minorHAnsi"/>
          <w:lang w:val="en-US"/>
        </w:rPr>
        <w:t xml:space="preserve"> aria de </w:t>
      </w:r>
      <w:proofErr w:type="spellStart"/>
      <w:r w:rsidR="00014340" w:rsidRPr="006F6434">
        <w:rPr>
          <w:rFonts w:cstheme="minorHAnsi"/>
          <w:lang w:val="en-US"/>
        </w:rPr>
        <w:t>studiu</w:t>
      </w:r>
      <w:proofErr w:type="spellEnd"/>
      <w:r w:rsidR="00014340" w:rsidRPr="006F6434">
        <w:rPr>
          <w:rFonts w:cstheme="minorHAnsi"/>
          <w:lang w:val="en-US"/>
        </w:rPr>
        <w:t xml:space="preserve"> </w:t>
      </w:r>
      <w:proofErr w:type="spellStart"/>
      <w:r w:rsidR="00014340" w:rsidRPr="006F6434">
        <w:rPr>
          <w:rFonts w:cstheme="minorHAnsi"/>
          <w:lang w:val="en-US"/>
        </w:rPr>
        <w:t>şi</w:t>
      </w:r>
      <w:proofErr w:type="spellEnd"/>
      <w:r w:rsidR="00014340" w:rsidRPr="006F6434">
        <w:rPr>
          <w:rFonts w:cstheme="minorHAnsi"/>
          <w:lang w:val="en-US"/>
        </w:rPr>
        <w:t xml:space="preserve"> </w:t>
      </w:r>
      <w:proofErr w:type="spellStart"/>
      <w:r w:rsidR="00014340" w:rsidRPr="006F6434">
        <w:rPr>
          <w:rFonts w:cstheme="minorHAnsi"/>
          <w:lang w:val="en-US"/>
        </w:rPr>
        <w:t>în</w:t>
      </w:r>
      <w:proofErr w:type="spellEnd"/>
      <w:r w:rsidR="00014340" w:rsidRPr="006F6434">
        <w:rPr>
          <w:rFonts w:cstheme="minorHAnsi"/>
          <w:lang w:val="en-US"/>
        </w:rPr>
        <w:t xml:space="preserve"> </w:t>
      </w:r>
      <w:proofErr w:type="spellStart"/>
      <w:r w:rsidR="00014340" w:rsidRPr="006F6434">
        <w:rPr>
          <w:rFonts w:cstheme="minorHAnsi"/>
          <w:lang w:val="en-US"/>
        </w:rPr>
        <w:t>afara</w:t>
      </w:r>
      <w:proofErr w:type="spellEnd"/>
      <w:r w:rsidR="00014340" w:rsidRPr="006F6434">
        <w:rPr>
          <w:rFonts w:cstheme="minorHAnsi"/>
          <w:lang w:val="en-US"/>
        </w:rPr>
        <w:t xml:space="preserve"> </w:t>
      </w:r>
      <w:proofErr w:type="spellStart"/>
      <w:r w:rsidR="00014340" w:rsidRPr="006F6434">
        <w:rPr>
          <w:rFonts w:cstheme="minorHAnsi"/>
          <w:lang w:val="en-US"/>
        </w:rPr>
        <w:t>acesteia</w:t>
      </w:r>
      <w:proofErr w:type="spellEnd"/>
      <w:r w:rsidRPr="006F6434">
        <w:rPr>
          <w:rFonts w:cstheme="minorHAnsi"/>
          <w:lang w:val="x-none"/>
        </w:rPr>
        <w:t>;</w:t>
      </w:r>
    </w:p>
    <w:p w:rsidR="0060230D" w:rsidRPr="006F6434" w:rsidRDefault="0060230D" w:rsidP="002E645E">
      <w:pPr>
        <w:pStyle w:val="ListParagraph"/>
        <w:numPr>
          <w:ilvl w:val="0"/>
          <w:numId w:val="6"/>
        </w:numPr>
        <w:spacing w:after="0"/>
        <w:rPr>
          <w:rFonts w:cstheme="minorHAnsi"/>
        </w:rPr>
      </w:pPr>
      <w:r w:rsidRPr="006F6434">
        <w:rPr>
          <w:rFonts w:cstheme="minorHAnsi"/>
        </w:rPr>
        <w:t xml:space="preserve">creșterea frecvenței transportul public, </w:t>
      </w:r>
      <w:r w:rsidRPr="006F6434">
        <w:rPr>
          <w:rFonts w:cstheme="minorHAnsi"/>
          <w:b/>
        </w:rPr>
        <w:t>fără a înrăutăţi condiţiile de trafic</w:t>
      </w:r>
      <w:r w:rsidR="00014340" w:rsidRPr="006F6434">
        <w:t xml:space="preserve"> </w:t>
      </w:r>
      <w:r w:rsidR="00014340" w:rsidRPr="006F6434">
        <w:rPr>
          <w:rFonts w:cstheme="minorHAnsi"/>
        </w:rPr>
        <w:t>în aria de studiu şi în afara acesteia;</w:t>
      </w:r>
    </w:p>
    <w:p w:rsidR="00474B47" w:rsidRPr="006F6434" w:rsidRDefault="00474B47" w:rsidP="002E645E">
      <w:pPr>
        <w:numPr>
          <w:ilvl w:val="0"/>
          <w:numId w:val="6"/>
        </w:numPr>
        <w:autoSpaceDE w:val="0"/>
        <w:autoSpaceDN w:val="0"/>
        <w:adjustRightInd w:val="0"/>
        <w:spacing w:after="0"/>
        <w:contextualSpacing/>
        <w:jc w:val="both"/>
        <w:rPr>
          <w:rFonts w:cstheme="minorHAnsi"/>
          <w:lang w:val="x-none"/>
        </w:rPr>
      </w:pPr>
      <w:r w:rsidRPr="006F6434">
        <w:rPr>
          <w:rFonts w:cstheme="minorHAnsi"/>
          <w:lang w:val="x-none"/>
        </w:rPr>
        <w:t>reducerea</w:t>
      </w:r>
      <w:r w:rsidR="002378CA" w:rsidRPr="006F6434">
        <w:rPr>
          <w:rFonts w:cstheme="minorHAnsi"/>
          <w:lang w:val="x-none"/>
        </w:rPr>
        <w:t xml:space="preserve"> congestiei din traficul rutier</w:t>
      </w:r>
      <w:r w:rsidRPr="006F6434">
        <w:rPr>
          <w:rFonts w:cstheme="minorHAnsi"/>
          <w:lang w:val="x-none"/>
        </w:rPr>
        <w:t>, a accidentelor şi a impactului negativ asupra mediului prin scăderea cotei modale</w:t>
      </w:r>
      <w:r w:rsidR="00C655B8" w:rsidRPr="006F6434">
        <w:rPr>
          <w:rStyle w:val="FootnoteReference"/>
          <w:rFonts w:cstheme="minorHAnsi"/>
          <w:lang w:val="x-none"/>
        </w:rPr>
        <w:footnoteReference w:id="1"/>
      </w:r>
      <w:r w:rsidRPr="006F6434">
        <w:rPr>
          <w:rFonts w:cstheme="minorHAnsi"/>
          <w:lang w:val="x-none"/>
        </w:rPr>
        <w:t xml:space="preserve"> a transpor</w:t>
      </w:r>
      <w:r w:rsidR="00547959" w:rsidRPr="006F6434">
        <w:rPr>
          <w:rFonts w:cstheme="minorHAnsi"/>
          <w:lang w:val="x-none"/>
        </w:rPr>
        <w:t xml:space="preserve">tului </w:t>
      </w:r>
      <w:proofErr w:type="spellStart"/>
      <w:r w:rsidR="00547959" w:rsidRPr="006F6434">
        <w:rPr>
          <w:rFonts w:cstheme="minorHAnsi"/>
          <w:lang w:val="en-US"/>
        </w:rPr>
        <w:t>privat</w:t>
      </w:r>
      <w:proofErr w:type="spellEnd"/>
      <w:r w:rsidR="00547959" w:rsidRPr="006F6434">
        <w:rPr>
          <w:rFonts w:cstheme="minorHAnsi"/>
          <w:lang w:val="en-US"/>
        </w:rPr>
        <w:t xml:space="preserve"> </w:t>
      </w:r>
      <w:r w:rsidR="00547959" w:rsidRPr="006F6434">
        <w:rPr>
          <w:rFonts w:cstheme="minorHAnsi"/>
          <w:lang w:val="x-none"/>
        </w:rPr>
        <w:t>cu autoturism</w:t>
      </w:r>
      <w:proofErr w:type="spellStart"/>
      <w:r w:rsidR="00547959" w:rsidRPr="006F6434">
        <w:rPr>
          <w:rFonts w:cstheme="minorHAnsi"/>
          <w:lang w:val="en-US"/>
        </w:rPr>
        <w:t>ele</w:t>
      </w:r>
      <w:proofErr w:type="spellEnd"/>
      <w:r w:rsidR="00461CCE" w:rsidRPr="006F6434">
        <w:rPr>
          <w:rFonts w:cstheme="minorHAnsi"/>
        </w:rPr>
        <w:t xml:space="preserve"> etc</w:t>
      </w:r>
      <w:r w:rsidRPr="006F6434">
        <w:rPr>
          <w:rFonts w:cstheme="minorHAnsi"/>
          <w:lang w:val="x-none"/>
        </w:rPr>
        <w:t>;</w:t>
      </w:r>
    </w:p>
    <w:p w:rsidR="002E645E" w:rsidRPr="006F6434" w:rsidRDefault="002E645E" w:rsidP="002A65B0">
      <w:pPr>
        <w:autoSpaceDE w:val="0"/>
        <w:autoSpaceDN w:val="0"/>
        <w:adjustRightInd w:val="0"/>
        <w:spacing w:after="195"/>
        <w:jc w:val="both"/>
        <w:rPr>
          <w:rFonts w:cstheme="minorHAnsi"/>
          <w:lang w:val="x-none"/>
        </w:rPr>
      </w:pPr>
    </w:p>
    <w:p w:rsidR="004879E8" w:rsidRPr="006F6434" w:rsidRDefault="002A65B0" w:rsidP="002A65B0">
      <w:pPr>
        <w:autoSpaceDE w:val="0"/>
        <w:autoSpaceDN w:val="0"/>
        <w:adjustRightInd w:val="0"/>
        <w:spacing w:after="195"/>
        <w:jc w:val="both"/>
        <w:rPr>
          <w:rFonts w:cstheme="minorHAnsi"/>
          <w:lang w:val="x-none"/>
        </w:rPr>
      </w:pPr>
      <w:r w:rsidRPr="006F6434">
        <w:rPr>
          <w:rFonts w:cstheme="minorHAnsi"/>
          <w:lang w:val="x-none"/>
        </w:rPr>
        <w:lastRenderedPageBreak/>
        <w:t>După cum s-a menţionat şi în cuprinsul ghidului</w:t>
      </w:r>
      <w:r w:rsidR="00973B89" w:rsidRPr="006F6434">
        <w:rPr>
          <w:rFonts w:cstheme="minorHAnsi"/>
        </w:rPr>
        <w:t xml:space="preserve"> specific</w:t>
      </w:r>
      <w:r w:rsidR="00973B89" w:rsidRPr="006F6434">
        <w:rPr>
          <w:rFonts w:cstheme="minorHAnsi"/>
          <w:lang w:val="x-none"/>
        </w:rPr>
        <w:t>, evaluarea proiect</w:t>
      </w:r>
      <w:r w:rsidR="00973B89" w:rsidRPr="006F6434">
        <w:rPr>
          <w:rFonts w:cstheme="minorHAnsi"/>
        </w:rPr>
        <w:t>elor</w:t>
      </w:r>
      <w:r w:rsidR="00FB1E00" w:rsidRPr="006F6434">
        <w:rPr>
          <w:rFonts w:cstheme="minorHAnsi"/>
        </w:rPr>
        <w:t xml:space="preserve"> în ceea ce privește încadrarea î</w:t>
      </w:r>
      <w:r w:rsidR="003D1364" w:rsidRPr="006F6434">
        <w:rPr>
          <w:rFonts w:cstheme="minorHAnsi"/>
        </w:rPr>
        <w:t>n</w:t>
      </w:r>
      <w:r w:rsidRPr="006F6434">
        <w:rPr>
          <w:rFonts w:cstheme="minorHAnsi"/>
          <w:lang w:val="x-none"/>
        </w:rPr>
        <w:t xml:space="preserve"> </w:t>
      </w:r>
      <w:r w:rsidR="002E645E" w:rsidRPr="006F6434">
        <w:rPr>
          <w:rFonts w:cstheme="minorHAnsi"/>
        </w:rPr>
        <w:t xml:space="preserve">Obiectivul Specific 2.8 </w:t>
      </w:r>
      <w:r w:rsidRPr="006F6434">
        <w:rPr>
          <w:rFonts w:cstheme="minorHAnsi"/>
          <w:lang w:val="x-none"/>
        </w:rPr>
        <w:t>se va realiza inclusiv pe baza datelor, analizelor</w:t>
      </w:r>
      <w:r w:rsidR="00C97C1E" w:rsidRPr="006F6434">
        <w:rPr>
          <w:rFonts w:cstheme="minorHAnsi"/>
        </w:rPr>
        <w:t>, ipotezelor</w:t>
      </w:r>
      <w:r w:rsidRPr="006F6434">
        <w:rPr>
          <w:rFonts w:cstheme="minorHAnsi"/>
          <w:lang w:val="x-none"/>
        </w:rPr>
        <w:t xml:space="preserve"> şi prognozelor ce rezul</w:t>
      </w:r>
      <w:r w:rsidR="003634BB" w:rsidRPr="006F6434">
        <w:rPr>
          <w:rFonts w:cstheme="minorHAnsi"/>
          <w:lang w:val="x-none"/>
        </w:rPr>
        <w:t xml:space="preserve">tă din </w:t>
      </w:r>
      <w:r w:rsidR="003634BB" w:rsidRPr="006F6434">
        <w:rPr>
          <w:rFonts w:cstheme="minorHAnsi"/>
          <w:b/>
          <w:lang w:val="x-none"/>
        </w:rPr>
        <w:t>studiul de trafic</w:t>
      </w:r>
      <w:r w:rsidR="003634BB" w:rsidRPr="006F6434">
        <w:rPr>
          <w:rFonts w:cstheme="minorHAnsi"/>
          <w:lang w:val="x-none"/>
        </w:rPr>
        <w:t xml:space="preserve"> </w:t>
      </w:r>
      <w:r w:rsidR="003634BB" w:rsidRPr="006F6434">
        <w:rPr>
          <w:rFonts w:cstheme="minorHAnsi"/>
          <w:b/>
        </w:rPr>
        <w:t>realizat la nivelul</w:t>
      </w:r>
      <w:r w:rsidRPr="006F6434">
        <w:rPr>
          <w:rFonts w:cstheme="minorHAnsi"/>
          <w:b/>
          <w:lang w:val="x-none"/>
        </w:rPr>
        <w:t xml:space="preserve"> </w:t>
      </w:r>
      <w:r w:rsidR="00587107" w:rsidRPr="006F6434">
        <w:rPr>
          <w:rFonts w:cstheme="minorHAnsi"/>
          <w:b/>
        </w:rPr>
        <w:t xml:space="preserve">ariei </w:t>
      </w:r>
      <w:r w:rsidR="00FF4456" w:rsidRPr="006F6434">
        <w:rPr>
          <w:rFonts w:cstheme="minorHAnsi"/>
          <w:b/>
          <w:lang w:val="x-none"/>
        </w:rPr>
        <w:t>de studiu a proiectului</w:t>
      </w:r>
      <w:r w:rsidR="00FF4456" w:rsidRPr="006F6434">
        <w:rPr>
          <w:rFonts w:cstheme="minorHAnsi"/>
          <w:lang w:val="x-none"/>
        </w:rPr>
        <w:t>.</w:t>
      </w:r>
      <w:r w:rsidR="00FF4456" w:rsidRPr="006F6434">
        <w:rPr>
          <w:rFonts w:cstheme="minorHAnsi"/>
        </w:rPr>
        <w:t xml:space="preserve"> </w:t>
      </w:r>
      <w:r w:rsidRPr="006F6434">
        <w:rPr>
          <w:rFonts w:cstheme="minorHAnsi"/>
          <w:lang w:val="x-none"/>
        </w:rPr>
        <w:t xml:space="preserve">Din acest studiu trebuie să rezulte </w:t>
      </w:r>
      <w:r w:rsidR="005D1FB9" w:rsidRPr="006F6434">
        <w:rPr>
          <w:rFonts w:cstheme="minorHAnsi"/>
          <w:lang w:val="x-none"/>
        </w:rPr>
        <w:t>î</w:t>
      </w:r>
      <w:r w:rsidR="005D1FB9" w:rsidRPr="006F6434">
        <w:rPr>
          <w:rFonts w:cstheme="minorHAnsi"/>
          <w:lang w:val="en-US"/>
        </w:rPr>
        <w:t xml:space="preserve">n </w:t>
      </w:r>
      <w:proofErr w:type="spellStart"/>
      <w:r w:rsidR="005D1FB9" w:rsidRPr="006F6434">
        <w:rPr>
          <w:rFonts w:cstheme="minorHAnsi"/>
          <w:lang w:val="en-US"/>
        </w:rPr>
        <w:t>primul</w:t>
      </w:r>
      <w:proofErr w:type="spellEnd"/>
      <w:r w:rsidR="005D1FB9" w:rsidRPr="006F6434">
        <w:rPr>
          <w:rFonts w:cstheme="minorHAnsi"/>
          <w:lang w:val="en-US"/>
        </w:rPr>
        <w:t xml:space="preserve"> </w:t>
      </w:r>
      <w:proofErr w:type="spellStart"/>
      <w:r w:rsidR="005D1FB9" w:rsidRPr="006F6434">
        <w:rPr>
          <w:rFonts w:cstheme="minorHAnsi"/>
          <w:lang w:val="en-US"/>
        </w:rPr>
        <w:t>rând</w:t>
      </w:r>
      <w:proofErr w:type="spellEnd"/>
      <w:r w:rsidR="005D1FB9" w:rsidRPr="006F6434">
        <w:rPr>
          <w:rFonts w:cstheme="minorHAnsi"/>
          <w:lang w:val="en-US"/>
        </w:rPr>
        <w:t xml:space="preserve"> </w:t>
      </w:r>
      <w:r w:rsidRPr="006F6434">
        <w:rPr>
          <w:rFonts w:cstheme="minorHAnsi"/>
          <w:b/>
          <w:i/>
          <w:lang w:val="x-none"/>
        </w:rPr>
        <w:t>impactul măsurilor propuse</w:t>
      </w:r>
      <w:r w:rsidRPr="006F6434">
        <w:rPr>
          <w:rFonts w:cstheme="minorHAnsi"/>
          <w:lang w:val="x-none"/>
        </w:rPr>
        <w:t xml:space="preserve"> prin proiect</w:t>
      </w:r>
      <w:r w:rsidR="00DA37C8" w:rsidRPr="006F6434">
        <w:rPr>
          <w:rFonts w:cstheme="minorHAnsi"/>
        </w:rPr>
        <w:t xml:space="preserve"> </w:t>
      </w:r>
      <w:r w:rsidR="002E645E" w:rsidRPr="006F6434">
        <w:rPr>
          <w:rFonts w:cstheme="minorHAnsi"/>
          <w:b/>
          <w:i/>
        </w:rPr>
        <w:t>asupra creșterii utilizării transportului public local de călători şi/sau a modurilor nemotorizate de transport și asupra reducerii emisiilor de GES din transport</w:t>
      </w:r>
      <w:r w:rsidR="002E645E" w:rsidRPr="006F6434">
        <w:rPr>
          <w:rFonts w:cstheme="minorHAnsi"/>
        </w:rPr>
        <w:t xml:space="preserve"> (</w:t>
      </w:r>
      <w:r w:rsidR="003D6724" w:rsidRPr="006F6434">
        <w:rPr>
          <w:rFonts w:cstheme="minorHAnsi"/>
        </w:rPr>
        <w:t>vezi</w:t>
      </w:r>
      <w:r w:rsidR="002E645E" w:rsidRPr="006F6434">
        <w:rPr>
          <w:rFonts w:cstheme="minorHAnsi"/>
        </w:rPr>
        <w:t xml:space="preserve"> indicatorii de rezultat)</w:t>
      </w:r>
      <w:r w:rsidRPr="006F6434">
        <w:rPr>
          <w:rFonts w:cstheme="minorHAnsi"/>
          <w:lang w:val="x-none"/>
        </w:rPr>
        <w:t xml:space="preserve">. </w:t>
      </w:r>
    </w:p>
    <w:p w:rsidR="00DA59B0" w:rsidRPr="006F6434" w:rsidRDefault="003D6724" w:rsidP="002A65B0">
      <w:pPr>
        <w:autoSpaceDE w:val="0"/>
        <w:autoSpaceDN w:val="0"/>
        <w:adjustRightInd w:val="0"/>
        <w:spacing w:after="195"/>
        <w:jc w:val="both"/>
        <w:rPr>
          <w:rFonts w:cstheme="minorHAnsi"/>
          <w:lang w:val="en-US"/>
        </w:rPr>
      </w:pPr>
      <w:r w:rsidRPr="006F6434">
        <w:rPr>
          <w:rFonts w:cstheme="minorHAnsi"/>
          <w:lang w:val="x-none"/>
        </w:rPr>
        <w:t>Impactul transferului de la transportul cu autoturisme către transportul public şi modurile nemotorizate de transport se va traduce în principal, în reducerea emisiilor de GES din transport.</w:t>
      </w:r>
    </w:p>
    <w:p w:rsidR="000830D3" w:rsidRPr="006F6434" w:rsidRDefault="000830D3" w:rsidP="005D7823">
      <w:pPr>
        <w:pStyle w:val="ListParagraph"/>
        <w:numPr>
          <w:ilvl w:val="0"/>
          <w:numId w:val="8"/>
        </w:numPr>
        <w:autoSpaceDE w:val="0"/>
        <w:autoSpaceDN w:val="0"/>
        <w:adjustRightInd w:val="0"/>
        <w:spacing w:after="195"/>
        <w:jc w:val="both"/>
        <w:rPr>
          <w:rFonts w:cstheme="minorHAnsi"/>
          <w:b/>
          <w:lang w:val="en-US"/>
        </w:rPr>
      </w:pPr>
      <w:r w:rsidRPr="006F6434">
        <w:rPr>
          <w:rFonts w:cstheme="minorHAnsi"/>
          <w:b/>
          <w:lang w:val="en-US"/>
        </w:rPr>
        <w:t xml:space="preserve">Aria de </w:t>
      </w:r>
      <w:proofErr w:type="spellStart"/>
      <w:r w:rsidRPr="006F6434">
        <w:rPr>
          <w:rFonts w:cstheme="minorHAnsi"/>
          <w:b/>
          <w:lang w:val="en-US"/>
        </w:rPr>
        <w:t>studiu</w:t>
      </w:r>
      <w:proofErr w:type="spellEnd"/>
      <w:r w:rsidRPr="006F6434">
        <w:rPr>
          <w:rFonts w:cstheme="minorHAnsi"/>
          <w:b/>
          <w:lang w:val="en-US"/>
        </w:rPr>
        <w:t xml:space="preserve"> a </w:t>
      </w:r>
      <w:proofErr w:type="spellStart"/>
      <w:r w:rsidRPr="006F6434">
        <w:rPr>
          <w:rFonts w:cstheme="minorHAnsi"/>
          <w:b/>
          <w:lang w:val="en-US"/>
        </w:rPr>
        <w:t>proiectului</w:t>
      </w:r>
      <w:proofErr w:type="spellEnd"/>
    </w:p>
    <w:p w:rsidR="005D739D" w:rsidRPr="006F6434" w:rsidRDefault="008416AB" w:rsidP="008416AB">
      <w:pPr>
        <w:autoSpaceDE w:val="0"/>
        <w:autoSpaceDN w:val="0"/>
        <w:adjustRightInd w:val="0"/>
        <w:spacing w:after="195"/>
        <w:jc w:val="both"/>
        <w:rPr>
          <w:rFonts w:cstheme="minorHAnsi"/>
        </w:rPr>
      </w:pPr>
      <w:r w:rsidRPr="006F6434">
        <w:rPr>
          <w:rFonts w:cstheme="minorHAnsi"/>
        </w:rPr>
        <w:t xml:space="preserve">În studiul de trafic se va stabili și justifica </w:t>
      </w:r>
      <w:r w:rsidR="00B6084B" w:rsidRPr="006F6434">
        <w:rPr>
          <w:rFonts w:cstheme="minorHAnsi"/>
        </w:rPr>
        <w:t xml:space="preserve">extinderea </w:t>
      </w:r>
      <w:r w:rsidR="00B6084B" w:rsidRPr="006F6434">
        <w:rPr>
          <w:rFonts w:cstheme="minorHAnsi"/>
          <w:b/>
        </w:rPr>
        <w:t>ariei</w:t>
      </w:r>
      <w:r w:rsidRPr="006F6434">
        <w:rPr>
          <w:rFonts w:cstheme="minorHAnsi"/>
          <w:b/>
        </w:rPr>
        <w:t xml:space="preserve"> de studiu a proiectului</w:t>
      </w:r>
      <w:r w:rsidRPr="006F6434">
        <w:rPr>
          <w:rFonts w:cstheme="minorHAnsi"/>
        </w:rPr>
        <w:t xml:space="preserve">, </w:t>
      </w:r>
      <w:r w:rsidRPr="006F6434">
        <w:rPr>
          <w:rFonts w:cstheme="minorHAnsi"/>
          <w:b/>
        </w:rPr>
        <w:t>în cadrul căreia se est</w:t>
      </w:r>
      <w:r w:rsidR="00B761CE" w:rsidRPr="006F6434">
        <w:rPr>
          <w:rFonts w:cstheme="minorHAnsi"/>
          <w:b/>
        </w:rPr>
        <w:t>imează că măsurile/activităţile</w:t>
      </w:r>
      <w:r w:rsidRPr="006F6434">
        <w:rPr>
          <w:rFonts w:cstheme="minorHAnsi"/>
          <w:b/>
        </w:rPr>
        <w:t xml:space="preserve"> din proiect vor avea un impact semnificativ</w:t>
      </w:r>
      <w:r w:rsidR="00B761CE" w:rsidRPr="006F6434">
        <w:rPr>
          <w:rFonts w:cstheme="minorHAnsi"/>
        </w:rPr>
        <w:t xml:space="preserve">, </w:t>
      </w:r>
      <w:r w:rsidR="009669F1" w:rsidRPr="006F6434">
        <w:rPr>
          <w:rFonts w:cstheme="minorHAnsi"/>
        </w:rPr>
        <w:t>în primul rând</w:t>
      </w:r>
      <w:r w:rsidR="00FA548A" w:rsidRPr="006F6434">
        <w:rPr>
          <w:rFonts w:cstheme="minorHAnsi"/>
        </w:rPr>
        <w:t>,</w:t>
      </w:r>
      <w:r w:rsidR="009669F1" w:rsidRPr="006F6434">
        <w:rPr>
          <w:rFonts w:cstheme="minorHAnsi"/>
        </w:rPr>
        <w:t xml:space="preserve"> </w:t>
      </w:r>
      <w:r w:rsidR="00B761CE" w:rsidRPr="006F6434">
        <w:rPr>
          <w:rFonts w:cstheme="minorHAnsi"/>
        </w:rPr>
        <w:t>din</w:t>
      </w:r>
      <w:r w:rsidR="008A407B" w:rsidRPr="006F6434">
        <w:rPr>
          <w:rFonts w:cstheme="minorHAnsi"/>
        </w:rPr>
        <w:t xml:space="preserve"> punct de vedere al transportului</w:t>
      </w:r>
      <w:r w:rsidR="00FA548A" w:rsidRPr="006F6434">
        <w:rPr>
          <w:rFonts w:cstheme="minorHAnsi"/>
        </w:rPr>
        <w:t>, dar</w:t>
      </w:r>
      <w:r w:rsidR="003153A4" w:rsidRPr="006F6434">
        <w:rPr>
          <w:rFonts w:cstheme="minorHAnsi"/>
        </w:rPr>
        <w:t xml:space="preserve"> ș</w:t>
      </w:r>
      <w:r w:rsidR="00B761CE" w:rsidRPr="006F6434">
        <w:rPr>
          <w:rFonts w:cstheme="minorHAnsi"/>
        </w:rPr>
        <w:t xml:space="preserve">i al efectelor </w:t>
      </w:r>
      <w:r w:rsidR="003153A4" w:rsidRPr="006F6434">
        <w:rPr>
          <w:rFonts w:cstheme="minorHAnsi"/>
        </w:rPr>
        <w:t xml:space="preserve">acestuia </w:t>
      </w:r>
      <w:r w:rsidR="00B761CE" w:rsidRPr="006F6434">
        <w:rPr>
          <w:rFonts w:cstheme="minorHAnsi"/>
        </w:rPr>
        <w:t>asupra mediului</w:t>
      </w:r>
      <w:r w:rsidRPr="006F6434">
        <w:rPr>
          <w:rFonts w:cstheme="minorHAnsi"/>
        </w:rPr>
        <w:t>. În acest sens, elaboratorul studiului de trafic se va asigura că aria de studiu este suficient de cuprinzătoare, astfel î</w:t>
      </w:r>
      <w:r w:rsidR="003153A4" w:rsidRPr="006F6434">
        <w:rPr>
          <w:rFonts w:cstheme="minorHAnsi"/>
        </w:rPr>
        <w:t>ncât impactul proiectului să poată fi</w:t>
      </w:r>
      <w:r w:rsidRPr="006F6434">
        <w:rPr>
          <w:rFonts w:cstheme="minorHAnsi"/>
        </w:rPr>
        <w:t xml:space="preserve"> suprins. </w:t>
      </w:r>
    </w:p>
    <w:p w:rsidR="008416AB" w:rsidRPr="006F6434" w:rsidRDefault="005D739D" w:rsidP="008416AB">
      <w:pPr>
        <w:autoSpaceDE w:val="0"/>
        <w:autoSpaceDN w:val="0"/>
        <w:adjustRightInd w:val="0"/>
        <w:spacing w:after="195"/>
        <w:jc w:val="both"/>
        <w:rPr>
          <w:rFonts w:cstheme="minorHAnsi"/>
        </w:rPr>
      </w:pPr>
      <w:r w:rsidRPr="006F6434">
        <w:rPr>
          <w:rFonts w:cstheme="minorHAnsi"/>
        </w:rPr>
        <w:t>După caz, p</w:t>
      </w:r>
      <w:r w:rsidR="008416AB" w:rsidRPr="006F6434">
        <w:rPr>
          <w:rFonts w:cstheme="minorHAnsi"/>
        </w:rPr>
        <w:t>entru anumite proiecte, aria de studiu poate coincide cu locaţia proiectului, pentru alte proiecte această arie poate fi mai extinsă decât locaţia efectivă a proiectului sau, în cazul localităţilor urbane de mai mici dimensiuni şi a proiectelor cu o localizare mai extinsă, această arie poate fi stabilită la</w:t>
      </w:r>
      <w:r w:rsidR="00D35400" w:rsidRPr="006F6434">
        <w:rPr>
          <w:rFonts w:cstheme="minorHAnsi"/>
        </w:rPr>
        <w:t xml:space="preserve"> nivelul întregii localități urbane</w:t>
      </w:r>
      <w:r w:rsidR="008416AB" w:rsidRPr="006F6434">
        <w:rPr>
          <w:rFonts w:cstheme="minorHAnsi"/>
        </w:rPr>
        <w:t>.</w:t>
      </w:r>
    </w:p>
    <w:p w:rsidR="002A65B0" w:rsidRPr="006F6434" w:rsidRDefault="006E1123" w:rsidP="008416AB">
      <w:pPr>
        <w:autoSpaceDE w:val="0"/>
        <w:autoSpaceDN w:val="0"/>
        <w:adjustRightInd w:val="0"/>
        <w:spacing w:after="195"/>
        <w:jc w:val="both"/>
        <w:rPr>
          <w:rFonts w:cstheme="minorHAnsi"/>
        </w:rPr>
      </w:pPr>
      <w:r w:rsidRPr="006F6434">
        <w:rPr>
          <w:rFonts w:cstheme="minorHAnsi"/>
        </w:rPr>
        <w:t>T</w:t>
      </w:r>
      <w:r w:rsidR="008416AB" w:rsidRPr="006F6434">
        <w:rPr>
          <w:rFonts w:cstheme="minorHAnsi"/>
        </w:rPr>
        <w:t>raseele</w:t>
      </w:r>
      <w:r w:rsidRPr="006F6434">
        <w:rPr>
          <w:rFonts w:cstheme="minorHAnsi"/>
        </w:rPr>
        <w:t>/rutele</w:t>
      </w:r>
      <w:r w:rsidR="008416AB" w:rsidRPr="006F6434">
        <w:rPr>
          <w:rFonts w:cstheme="minorHAnsi"/>
        </w:rPr>
        <w:t xml:space="preserve"> pe care este deviat o parte din traficul iniţial, </w:t>
      </w:r>
      <w:r w:rsidRPr="006F6434">
        <w:rPr>
          <w:rFonts w:cstheme="minorHAnsi"/>
        </w:rPr>
        <w:t>urmare a măsurilor/activităţilor</w:t>
      </w:r>
      <w:r w:rsidR="008416AB" w:rsidRPr="006F6434">
        <w:rPr>
          <w:rFonts w:cstheme="minorHAnsi"/>
        </w:rPr>
        <w:t xml:space="preserve"> din proiect, dacă este cazul (de ex. în cazul </w:t>
      </w:r>
      <w:r w:rsidRPr="006F6434">
        <w:rPr>
          <w:rFonts w:cstheme="minorHAnsi"/>
        </w:rPr>
        <w:t xml:space="preserve">activităților/proiectelor </w:t>
      </w:r>
      <w:r w:rsidR="008416AB" w:rsidRPr="006F6434">
        <w:rPr>
          <w:rFonts w:cstheme="minorHAnsi"/>
        </w:rPr>
        <w:t xml:space="preserve">privind </w:t>
      </w:r>
      <w:r w:rsidRPr="006F6434">
        <w:rPr>
          <w:rFonts w:cstheme="minorHAnsi"/>
        </w:rPr>
        <w:t>crearea zonelor</w:t>
      </w:r>
      <w:r w:rsidR="008416AB" w:rsidRPr="006F6434">
        <w:rPr>
          <w:rFonts w:cstheme="minorHAnsi"/>
        </w:rPr>
        <w:t xml:space="preserve"> pietonale)</w:t>
      </w:r>
      <w:r w:rsidR="0072280E" w:rsidRPr="006F6434">
        <w:rPr>
          <w:rFonts w:cstheme="minorHAnsi"/>
        </w:rPr>
        <w:t>,</w:t>
      </w:r>
      <w:r w:rsidR="008416AB" w:rsidRPr="006F6434">
        <w:rPr>
          <w:rFonts w:cstheme="minorHAnsi"/>
        </w:rPr>
        <w:t xml:space="preserve"> vor fi incluse în aria de studiu a proiectului şi se va demonstra</w:t>
      </w:r>
      <w:r w:rsidR="008A407B" w:rsidRPr="006F6434">
        <w:rPr>
          <w:rFonts w:cstheme="minorHAnsi"/>
        </w:rPr>
        <w:t xml:space="preserve"> în acest studiu</w:t>
      </w:r>
      <w:r w:rsidR="008416AB" w:rsidRPr="006F6434">
        <w:rPr>
          <w:rFonts w:cstheme="minorHAnsi"/>
        </w:rPr>
        <w:t xml:space="preserve"> că proiectul prin măsurile/activităţile sale </w:t>
      </w:r>
      <w:r w:rsidR="002F2687" w:rsidRPr="006F6434">
        <w:rPr>
          <w:rFonts w:cstheme="minorHAnsi"/>
        </w:rPr>
        <w:t xml:space="preserve">determină reducerea traficului, </w:t>
      </w:r>
      <w:r w:rsidR="0072280E" w:rsidRPr="006F6434">
        <w:rPr>
          <w:rFonts w:cstheme="minorHAnsi"/>
        </w:rPr>
        <w:t>nu conduce la înrăutăţirea condiţiilor</w:t>
      </w:r>
      <w:r w:rsidR="008416AB" w:rsidRPr="006F6434">
        <w:rPr>
          <w:rFonts w:cstheme="minorHAnsi"/>
        </w:rPr>
        <w:t xml:space="preserve"> de trafic în aria de studiu a proiectului, dar nici în</w:t>
      </w:r>
      <w:r w:rsidR="00886D42" w:rsidRPr="006F6434">
        <w:rPr>
          <w:rFonts w:cstheme="minorHAnsi"/>
        </w:rPr>
        <w:t xml:space="preserve"> afara ariei de studiu</w:t>
      </w:r>
      <w:r w:rsidR="008416AB" w:rsidRPr="006F6434">
        <w:rPr>
          <w:rFonts w:cstheme="minorHAnsi"/>
        </w:rPr>
        <w:t>.</w:t>
      </w:r>
    </w:p>
    <w:p w:rsidR="00B35093" w:rsidRPr="006F6434" w:rsidRDefault="00B65E77" w:rsidP="002A65B0">
      <w:pPr>
        <w:autoSpaceDE w:val="0"/>
        <w:autoSpaceDN w:val="0"/>
        <w:adjustRightInd w:val="0"/>
        <w:spacing w:after="195"/>
        <w:jc w:val="both"/>
        <w:rPr>
          <w:rFonts w:cstheme="minorHAnsi"/>
          <w:bCs/>
        </w:rPr>
      </w:pPr>
      <w:r w:rsidRPr="006F6434">
        <w:rPr>
          <w:rFonts w:cstheme="minorHAnsi"/>
          <w:bCs/>
        </w:rPr>
        <w:t>Se vor face preciză</w:t>
      </w:r>
      <w:r w:rsidR="00B35093" w:rsidRPr="006F6434">
        <w:rPr>
          <w:rFonts w:cstheme="minorHAnsi"/>
          <w:bCs/>
        </w:rPr>
        <w:t xml:space="preserve">ri privind  </w:t>
      </w:r>
      <w:r w:rsidRPr="006F6434">
        <w:rPr>
          <w:rFonts w:cstheme="minorHAnsi"/>
          <w:bCs/>
        </w:rPr>
        <w:t>populația</w:t>
      </w:r>
      <w:r w:rsidR="00B35093" w:rsidRPr="006F6434">
        <w:rPr>
          <w:rFonts w:cstheme="minorHAnsi"/>
          <w:bCs/>
        </w:rPr>
        <w:t xml:space="preserve"> care locuieşte în aria de studiu a proiectului</w:t>
      </w:r>
      <w:r w:rsidR="00B74693" w:rsidRPr="006F6434">
        <w:rPr>
          <w:rFonts w:cstheme="minorHAnsi"/>
          <w:bCs/>
        </w:rPr>
        <w:t xml:space="preserve"> (număr,</w:t>
      </w:r>
      <w:r w:rsidR="0076438F" w:rsidRPr="006F6434">
        <w:rPr>
          <w:rFonts w:cstheme="minorHAnsi"/>
          <w:bCs/>
        </w:rPr>
        <w:t xml:space="preserve"> procent din populația UAT</w:t>
      </w:r>
      <w:r w:rsidR="00310640" w:rsidRPr="006F6434">
        <w:rPr>
          <w:rFonts w:cstheme="minorHAnsi"/>
          <w:bCs/>
        </w:rPr>
        <w:t xml:space="preserve"> municipiu/oraș/comună</w:t>
      </w:r>
      <w:r w:rsidR="0076438F" w:rsidRPr="006F6434">
        <w:rPr>
          <w:rFonts w:cstheme="minorHAnsi"/>
          <w:bCs/>
        </w:rPr>
        <w:t>,</w:t>
      </w:r>
      <w:r w:rsidR="00B74693" w:rsidRPr="006F6434">
        <w:rPr>
          <w:rFonts w:cstheme="minorHAnsi"/>
          <w:bCs/>
        </w:rPr>
        <w:t xml:space="preserve"> structura pe </w:t>
      </w:r>
      <w:r w:rsidR="009669F1" w:rsidRPr="006F6434">
        <w:rPr>
          <w:rFonts w:cstheme="minorHAnsi"/>
          <w:bCs/>
        </w:rPr>
        <w:t>grupe de vârstă</w:t>
      </w:r>
      <w:r w:rsidR="002840AE" w:rsidRPr="006F6434">
        <w:rPr>
          <w:rFonts w:cstheme="minorHAnsi"/>
          <w:bCs/>
        </w:rPr>
        <w:t>)</w:t>
      </w:r>
      <w:r w:rsidR="00B35093" w:rsidRPr="006F6434">
        <w:rPr>
          <w:rFonts w:cstheme="minorHAnsi"/>
          <w:bCs/>
        </w:rPr>
        <w:t>, precum şi, pe scurt, prognoz</w:t>
      </w:r>
      <w:r w:rsidR="00FF6612" w:rsidRPr="006F6434">
        <w:rPr>
          <w:rFonts w:cstheme="minorHAnsi"/>
          <w:bCs/>
        </w:rPr>
        <w:t>ele privind evoluţia acesteia, ţinând seama de analizele/prognozele</w:t>
      </w:r>
      <w:r w:rsidR="00B35093" w:rsidRPr="006F6434">
        <w:rPr>
          <w:rFonts w:cstheme="minorHAnsi"/>
          <w:bCs/>
        </w:rPr>
        <w:t xml:space="preserve"> din P.M.U.</w:t>
      </w:r>
      <w:r w:rsidR="002840AE" w:rsidRPr="006F6434">
        <w:rPr>
          <w:rFonts w:cstheme="minorHAnsi"/>
          <w:bCs/>
        </w:rPr>
        <w:t>D</w:t>
      </w:r>
      <w:r w:rsidR="00797120" w:rsidRPr="006F6434">
        <w:rPr>
          <w:rFonts w:cstheme="minorHAnsi"/>
          <w:bCs/>
        </w:rPr>
        <w:t xml:space="preserve"> 2021-2027</w:t>
      </w:r>
      <w:r w:rsidR="00091923" w:rsidRPr="006F6434">
        <w:rPr>
          <w:rFonts w:cstheme="minorHAnsi"/>
          <w:bCs/>
        </w:rPr>
        <w:t>, cu influenţă asupra transportului.</w:t>
      </w:r>
    </w:p>
    <w:p w:rsidR="008A1F1E" w:rsidRPr="006F6434" w:rsidRDefault="008A1F1E" w:rsidP="002A65B0">
      <w:pPr>
        <w:autoSpaceDE w:val="0"/>
        <w:autoSpaceDN w:val="0"/>
        <w:adjustRightInd w:val="0"/>
        <w:spacing w:after="195"/>
        <w:jc w:val="both"/>
        <w:rPr>
          <w:rFonts w:cstheme="minorHAnsi"/>
          <w:bCs/>
        </w:rPr>
      </w:pPr>
      <w:r w:rsidRPr="006F6434">
        <w:rPr>
          <w:rFonts w:cstheme="minorHAnsi"/>
          <w:bCs/>
        </w:rPr>
        <w:t>Se vor prezenta pe scurt particularităţile/probleme</w:t>
      </w:r>
      <w:r w:rsidR="00385897" w:rsidRPr="006F6434">
        <w:rPr>
          <w:rFonts w:cstheme="minorHAnsi"/>
          <w:bCs/>
        </w:rPr>
        <w:t>le</w:t>
      </w:r>
      <w:r w:rsidRPr="006F6434">
        <w:rPr>
          <w:rFonts w:cstheme="minorHAnsi"/>
          <w:bCs/>
        </w:rPr>
        <w:t xml:space="preserve"> înregistrate privind transportul privat de călători/transportul public de călători/transportul nemotorizat, după caz, în aria de studiu a proiectului.</w:t>
      </w:r>
    </w:p>
    <w:p w:rsidR="0048405E" w:rsidRPr="006F6434" w:rsidRDefault="0048405E" w:rsidP="002A65B0">
      <w:pPr>
        <w:autoSpaceDE w:val="0"/>
        <w:autoSpaceDN w:val="0"/>
        <w:adjustRightInd w:val="0"/>
        <w:spacing w:after="195"/>
        <w:jc w:val="both"/>
        <w:rPr>
          <w:rFonts w:cstheme="minorHAnsi"/>
          <w:bCs/>
          <w:color w:val="0070C0"/>
        </w:rPr>
      </w:pPr>
    </w:p>
    <w:p w:rsidR="00F56985" w:rsidRPr="006F6434" w:rsidRDefault="00693FEC" w:rsidP="00F56985">
      <w:pPr>
        <w:pStyle w:val="ListParagraph"/>
        <w:numPr>
          <w:ilvl w:val="0"/>
          <w:numId w:val="8"/>
        </w:numPr>
        <w:autoSpaceDE w:val="0"/>
        <w:autoSpaceDN w:val="0"/>
        <w:adjustRightInd w:val="0"/>
        <w:spacing w:after="195"/>
        <w:jc w:val="both"/>
        <w:rPr>
          <w:rFonts w:cstheme="minorHAnsi"/>
          <w:b/>
          <w:bCs/>
        </w:rPr>
      </w:pPr>
      <w:r w:rsidRPr="006F6434">
        <w:rPr>
          <w:rFonts w:cstheme="minorHAnsi"/>
          <w:b/>
          <w:bCs/>
        </w:rPr>
        <w:lastRenderedPageBreak/>
        <w:t>Colectarea</w:t>
      </w:r>
      <w:r w:rsidR="00F56985" w:rsidRPr="006F6434">
        <w:rPr>
          <w:rFonts w:cstheme="minorHAnsi"/>
          <w:b/>
          <w:bCs/>
        </w:rPr>
        <w:t xml:space="preserve"> datelor </w:t>
      </w:r>
      <w:r w:rsidR="00030EC1" w:rsidRPr="006F6434">
        <w:rPr>
          <w:rFonts w:cstheme="minorHAnsi"/>
          <w:b/>
          <w:bCs/>
        </w:rPr>
        <w:t xml:space="preserve">de trafic </w:t>
      </w:r>
      <w:r w:rsidR="00F56985" w:rsidRPr="006F6434">
        <w:rPr>
          <w:rFonts w:cstheme="minorHAnsi"/>
          <w:b/>
          <w:bCs/>
        </w:rPr>
        <w:t>privind situaţia existentă</w:t>
      </w:r>
    </w:p>
    <w:p w:rsidR="00F56985" w:rsidRPr="006F6434" w:rsidRDefault="00F56985" w:rsidP="00F56985">
      <w:pPr>
        <w:autoSpaceDE w:val="0"/>
        <w:autoSpaceDN w:val="0"/>
        <w:adjustRightInd w:val="0"/>
        <w:spacing w:after="195"/>
        <w:jc w:val="both"/>
        <w:rPr>
          <w:rFonts w:cstheme="minorHAnsi"/>
          <w:bCs/>
        </w:rPr>
      </w:pPr>
      <w:r w:rsidRPr="006F6434">
        <w:rPr>
          <w:rFonts w:cstheme="minorHAnsi"/>
          <w:bCs/>
        </w:rPr>
        <w:t>Pentru</w:t>
      </w:r>
      <w:r w:rsidR="006F3635" w:rsidRPr="006F6434">
        <w:rPr>
          <w:rFonts w:cstheme="minorHAnsi"/>
          <w:bCs/>
        </w:rPr>
        <w:t xml:space="preserve"> a se permite </w:t>
      </w:r>
      <w:r w:rsidR="002F011F" w:rsidRPr="006F6434">
        <w:rPr>
          <w:rFonts w:cstheme="minorHAnsi"/>
          <w:bCs/>
        </w:rPr>
        <w:t>o estimare cât mai precisă a</w:t>
      </w:r>
      <w:r w:rsidRPr="006F6434">
        <w:rPr>
          <w:rFonts w:cstheme="minorHAnsi"/>
          <w:bCs/>
        </w:rPr>
        <w:t xml:space="preserve"> reducerii emisiilor </w:t>
      </w:r>
      <w:r w:rsidR="009F5216" w:rsidRPr="006F6434">
        <w:rPr>
          <w:rFonts w:cstheme="minorHAnsi"/>
          <w:bCs/>
        </w:rPr>
        <w:t>GES</w:t>
      </w:r>
      <w:r w:rsidRPr="006F6434">
        <w:rPr>
          <w:rFonts w:cstheme="minorHAnsi"/>
          <w:bCs/>
        </w:rPr>
        <w:t xml:space="preserve">, este necesară colectarea datelor </w:t>
      </w:r>
      <w:r w:rsidR="002F011F" w:rsidRPr="006F6434">
        <w:rPr>
          <w:rFonts w:cstheme="minorHAnsi"/>
          <w:bCs/>
        </w:rPr>
        <w:t>din ari</w:t>
      </w:r>
      <w:r w:rsidR="00242180" w:rsidRPr="006F6434">
        <w:rPr>
          <w:rFonts w:cstheme="minorHAnsi"/>
          <w:bCs/>
        </w:rPr>
        <w:t>a de studiu</w:t>
      </w:r>
      <w:r w:rsidR="002D198E" w:rsidRPr="006F6434">
        <w:rPr>
          <w:rFonts w:cstheme="minorHAnsi"/>
          <w:bCs/>
        </w:rPr>
        <w:t xml:space="preserve"> a proiectului</w:t>
      </w:r>
      <w:r w:rsidR="004E157E" w:rsidRPr="006F6434">
        <w:rPr>
          <w:rFonts w:cstheme="minorHAnsi"/>
          <w:bCs/>
        </w:rPr>
        <w:t>,</w:t>
      </w:r>
      <w:r w:rsidR="004E157E" w:rsidRPr="006F6434">
        <w:t xml:space="preserve"> </w:t>
      </w:r>
      <w:r w:rsidR="004E157E" w:rsidRPr="006F6434">
        <w:rPr>
          <w:rFonts w:cstheme="minorHAnsi"/>
          <w:bCs/>
        </w:rPr>
        <w:t>pe cât posibil,</w:t>
      </w:r>
      <w:r w:rsidR="002D198E" w:rsidRPr="006F6434">
        <w:rPr>
          <w:rFonts w:cstheme="minorHAnsi"/>
          <w:bCs/>
        </w:rPr>
        <w:t xml:space="preserve"> </w:t>
      </w:r>
      <w:r w:rsidRPr="006F6434">
        <w:rPr>
          <w:rFonts w:cstheme="minorHAnsi"/>
          <w:bCs/>
        </w:rPr>
        <w:t>pe categorii pe vehicule, tip de combustibil, norme tehnice privind emisiile etc.</w:t>
      </w:r>
      <w:r w:rsidR="00373A33" w:rsidRPr="006F6434">
        <w:t xml:space="preserve"> </w:t>
      </w:r>
      <w:r w:rsidR="00242180" w:rsidRPr="006F6434">
        <w:rPr>
          <w:rFonts w:cstheme="minorHAnsi"/>
        </w:rPr>
        <w:t>ț</w:t>
      </w:r>
      <w:r w:rsidR="00242180" w:rsidRPr="006F6434">
        <w:t>in</w:t>
      </w:r>
      <w:r w:rsidR="00242180" w:rsidRPr="006F6434">
        <w:rPr>
          <w:rFonts w:cstheme="minorHAnsi"/>
        </w:rPr>
        <w:t>â</w:t>
      </w:r>
      <w:r w:rsidR="006F3635" w:rsidRPr="006F6434">
        <w:t xml:space="preserve">nd seama de </w:t>
      </w:r>
      <w:r w:rsidR="004E157E" w:rsidRPr="006F6434">
        <w:t>datele de intrare necesare pentru</w:t>
      </w:r>
      <w:r w:rsidR="00373A33" w:rsidRPr="006F6434">
        <w:t xml:space="preserve"> </w:t>
      </w:r>
      <w:r w:rsidR="00373A33" w:rsidRPr="006F6434">
        <w:rPr>
          <w:b/>
        </w:rPr>
        <w:t xml:space="preserve">Anexa </w:t>
      </w:r>
      <w:r w:rsidR="009F5216" w:rsidRPr="006F6434">
        <w:rPr>
          <w:b/>
        </w:rPr>
        <w:t>XIb</w:t>
      </w:r>
      <w:r w:rsidR="00373A33" w:rsidRPr="006F6434">
        <w:t xml:space="preserve"> </w:t>
      </w:r>
      <w:r w:rsidR="00373A33" w:rsidRPr="006F6434">
        <w:rPr>
          <w:rFonts w:cstheme="minorHAnsi"/>
          <w:b/>
          <w:bCs/>
          <w:i/>
        </w:rPr>
        <w:t>Instrument pentru Calcularea Emisiilor de Gaze cu Efect de Seră din Sectorul Transporturilor</w:t>
      </w:r>
      <w:r w:rsidR="00373A33" w:rsidRPr="006F6434">
        <w:rPr>
          <w:rFonts w:cstheme="minorHAnsi"/>
          <w:bCs/>
          <w:i/>
        </w:rPr>
        <w:t xml:space="preserve"> </w:t>
      </w:r>
      <w:r w:rsidR="00142353" w:rsidRPr="006F6434">
        <w:rPr>
          <w:rFonts w:cstheme="minorHAnsi"/>
          <w:bCs/>
        </w:rPr>
        <w:t>sau pentru</w:t>
      </w:r>
      <w:r w:rsidR="00142353" w:rsidRPr="006F6434">
        <w:rPr>
          <w:rFonts w:cstheme="minorHAnsi"/>
          <w:bCs/>
          <w:i/>
        </w:rPr>
        <w:t xml:space="preserve"> </w:t>
      </w:r>
      <w:r w:rsidR="00142353" w:rsidRPr="006F6434">
        <w:rPr>
          <w:rFonts w:cstheme="minorHAnsi"/>
          <w:bCs/>
        </w:rPr>
        <w:t xml:space="preserve">modulul de calculare GES din </w:t>
      </w:r>
      <w:r w:rsidR="00373A33" w:rsidRPr="006F6434">
        <w:rPr>
          <w:rFonts w:cstheme="minorHAnsi"/>
          <w:bCs/>
        </w:rPr>
        <w:t>modelul de transport</w:t>
      </w:r>
      <w:r w:rsidR="006F3635" w:rsidRPr="006F6434">
        <w:rPr>
          <w:rFonts w:cstheme="minorHAnsi"/>
          <w:bCs/>
        </w:rPr>
        <w:t>, după caz</w:t>
      </w:r>
      <w:r w:rsidR="002D198E" w:rsidRPr="006F6434">
        <w:rPr>
          <w:rFonts w:cstheme="minorHAnsi"/>
          <w:bCs/>
        </w:rPr>
        <w:t>.</w:t>
      </w:r>
    </w:p>
    <w:p w:rsidR="00F56985" w:rsidRPr="006F6434" w:rsidRDefault="00F56985" w:rsidP="00F56985">
      <w:pPr>
        <w:autoSpaceDE w:val="0"/>
        <w:autoSpaceDN w:val="0"/>
        <w:adjustRightInd w:val="0"/>
        <w:spacing w:after="195"/>
        <w:jc w:val="both"/>
        <w:rPr>
          <w:rFonts w:cstheme="minorHAnsi"/>
          <w:bCs/>
        </w:rPr>
      </w:pPr>
      <w:r w:rsidRPr="006F6434">
        <w:rPr>
          <w:rFonts w:cstheme="minorHAnsi"/>
          <w:bCs/>
        </w:rPr>
        <w:t>Se p</w:t>
      </w:r>
      <w:r w:rsidR="00242180" w:rsidRPr="006F6434">
        <w:rPr>
          <w:rFonts w:cstheme="minorHAnsi"/>
          <w:bCs/>
        </w:rPr>
        <w:t>ot realiza măsurători în locaţiile specifice</w:t>
      </w:r>
      <w:r w:rsidRPr="006F6434">
        <w:rPr>
          <w:rFonts w:cstheme="minorHAnsi"/>
          <w:bCs/>
        </w:rPr>
        <w:t xml:space="preserve"> a</w:t>
      </w:r>
      <w:r w:rsidR="00242180" w:rsidRPr="006F6434">
        <w:rPr>
          <w:rFonts w:cstheme="minorHAnsi"/>
          <w:bCs/>
        </w:rPr>
        <w:t>le</w:t>
      </w:r>
      <w:r w:rsidRPr="006F6434">
        <w:rPr>
          <w:rFonts w:cstheme="minorHAnsi"/>
          <w:bCs/>
        </w:rPr>
        <w:t xml:space="preserve"> proiectului privind: </w:t>
      </w:r>
    </w:p>
    <w:p w:rsidR="00F56985" w:rsidRPr="006F6434" w:rsidRDefault="00766253" w:rsidP="00BB0C53">
      <w:pPr>
        <w:pStyle w:val="ListParagraph"/>
        <w:numPr>
          <w:ilvl w:val="0"/>
          <w:numId w:val="9"/>
        </w:numPr>
        <w:autoSpaceDE w:val="0"/>
        <w:autoSpaceDN w:val="0"/>
        <w:adjustRightInd w:val="0"/>
        <w:spacing w:after="195"/>
        <w:jc w:val="both"/>
        <w:rPr>
          <w:rFonts w:cstheme="minorHAnsi"/>
          <w:bCs/>
        </w:rPr>
      </w:pPr>
      <w:r w:rsidRPr="006F6434">
        <w:rPr>
          <w:rFonts w:cstheme="minorHAnsi"/>
          <w:bCs/>
        </w:rPr>
        <w:t>n</w:t>
      </w:r>
      <w:r w:rsidR="00F56985" w:rsidRPr="006F6434">
        <w:rPr>
          <w:rFonts w:cstheme="minorHAnsi"/>
          <w:bCs/>
        </w:rPr>
        <w:t>umărul</w:t>
      </w:r>
      <w:r w:rsidR="00B56899" w:rsidRPr="006F6434">
        <w:rPr>
          <w:rFonts w:cstheme="minorHAnsi"/>
          <w:bCs/>
        </w:rPr>
        <w:t>, tipul</w:t>
      </w:r>
      <w:r w:rsidRPr="006F6434">
        <w:rPr>
          <w:rFonts w:cstheme="minorHAnsi"/>
          <w:bCs/>
        </w:rPr>
        <w:t>,</w:t>
      </w:r>
      <w:r w:rsidR="00B56899" w:rsidRPr="006F6434">
        <w:rPr>
          <w:rFonts w:cstheme="minorHAnsi"/>
          <w:bCs/>
        </w:rPr>
        <w:t xml:space="preserve"> </w:t>
      </w:r>
      <w:r w:rsidR="00F56985" w:rsidRPr="006F6434">
        <w:rPr>
          <w:rFonts w:cstheme="minorHAnsi"/>
          <w:bCs/>
        </w:rPr>
        <w:t xml:space="preserve">viteza </w:t>
      </w:r>
      <w:r w:rsidR="00B56899" w:rsidRPr="006F6434">
        <w:rPr>
          <w:rFonts w:cstheme="minorHAnsi"/>
          <w:bCs/>
        </w:rPr>
        <w:t xml:space="preserve">medie a </w:t>
      </w:r>
      <w:r w:rsidRPr="006F6434">
        <w:rPr>
          <w:rFonts w:cstheme="minorHAnsi"/>
          <w:bCs/>
        </w:rPr>
        <w:t>vehiculelor</w:t>
      </w:r>
      <w:r w:rsidR="00F56985" w:rsidRPr="006F6434">
        <w:rPr>
          <w:rFonts w:cstheme="minorHAnsi"/>
          <w:bCs/>
        </w:rPr>
        <w:t>;</w:t>
      </w:r>
    </w:p>
    <w:p w:rsidR="00766253" w:rsidRPr="006F6434" w:rsidRDefault="00766253" w:rsidP="00BB0C53">
      <w:pPr>
        <w:pStyle w:val="ListParagraph"/>
        <w:numPr>
          <w:ilvl w:val="0"/>
          <w:numId w:val="9"/>
        </w:numPr>
        <w:jc w:val="both"/>
        <w:rPr>
          <w:rFonts w:cstheme="minorHAnsi"/>
          <w:bCs/>
        </w:rPr>
      </w:pPr>
      <w:r w:rsidRPr="006F6434">
        <w:rPr>
          <w:rFonts w:cstheme="minorHAnsi"/>
          <w:bCs/>
        </w:rPr>
        <w:t>numărul, viteza medie şi frecvenţa mijloacelor de transport public de călători;</w:t>
      </w:r>
    </w:p>
    <w:p w:rsidR="00766253" w:rsidRPr="006F6434" w:rsidRDefault="00766253" w:rsidP="00BB0C53">
      <w:pPr>
        <w:pStyle w:val="ListParagraph"/>
        <w:numPr>
          <w:ilvl w:val="0"/>
          <w:numId w:val="9"/>
        </w:numPr>
        <w:jc w:val="both"/>
        <w:rPr>
          <w:rFonts w:cstheme="minorHAnsi"/>
          <w:bCs/>
        </w:rPr>
      </w:pPr>
      <w:r w:rsidRPr="006F6434">
        <w:rPr>
          <w:rFonts w:cstheme="minorHAnsi"/>
          <w:bCs/>
        </w:rPr>
        <w:t>fluxurile de pasageri care utilizează transportul în com</w:t>
      </w:r>
      <w:r w:rsidR="0082798C" w:rsidRPr="006F6434">
        <w:rPr>
          <w:rFonts w:cstheme="minorHAnsi"/>
          <w:bCs/>
        </w:rPr>
        <w:t>un</w:t>
      </w:r>
      <w:r w:rsidRPr="006F6434">
        <w:rPr>
          <w:rFonts w:cstheme="minorHAnsi"/>
          <w:bCs/>
        </w:rPr>
        <w:t>;</w:t>
      </w:r>
    </w:p>
    <w:p w:rsidR="00F56985" w:rsidRPr="006F6434" w:rsidRDefault="00F56985" w:rsidP="00BB0C53">
      <w:pPr>
        <w:pStyle w:val="ListParagraph"/>
        <w:numPr>
          <w:ilvl w:val="0"/>
          <w:numId w:val="9"/>
        </w:numPr>
        <w:autoSpaceDE w:val="0"/>
        <w:autoSpaceDN w:val="0"/>
        <w:adjustRightInd w:val="0"/>
        <w:spacing w:after="195"/>
        <w:jc w:val="both"/>
        <w:rPr>
          <w:rFonts w:cstheme="minorHAnsi"/>
          <w:bCs/>
        </w:rPr>
      </w:pPr>
      <w:r w:rsidRPr="006F6434">
        <w:rPr>
          <w:rFonts w:cstheme="minorHAnsi"/>
          <w:bCs/>
        </w:rPr>
        <w:t>fluxurile de pietoni şi</w:t>
      </w:r>
      <w:r w:rsidR="00766253" w:rsidRPr="006F6434">
        <w:rPr>
          <w:rFonts w:cstheme="minorHAnsi"/>
          <w:bCs/>
        </w:rPr>
        <w:t xml:space="preserve"> de</w:t>
      </w:r>
      <w:r w:rsidRPr="006F6434">
        <w:rPr>
          <w:rFonts w:cstheme="minorHAnsi"/>
          <w:bCs/>
        </w:rPr>
        <w:t xml:space="preserve"> persoane care utilizează bicicleta;</w:t>
      </w:r>
    </w:p>
    <w:p w:rsidR="00F56985" w:rsidRPr="006F6434" w:rsidRDefault="00F56985" w:rsidP="00BB0C53">
      <w:pPr>
        <w:pStyle w:val="ListParagraph"/>
        <w:numPr>
          <w:ilvl w:val="0"/>
          <w:numId w:val="9"/>
        </w:numPr>
        <w:autoSpaceDE w:val="0"/>
        <w:autoSpaceDN w:val="0"/>
        <w:adjustRightInd w:val="0"/>
        <w:spacing w:after="195"/>
        <w:jc w:val="both"/>
        <w:rPr>
          <w:rFonts w:cstheme="minorHAnsi"/>
          <w:bCs/>
        </w:rPr>
      </w:pPr>
      <w:r w:rsidRPr="006F6434">
        <w:rPr>
          <w:rFonts w:cstheme="minorHAnsi"/>
          <w:bCs/>
        </w:rPr>
        <w:t>nivelul de congestie/întârziere</w:t>
      </w:r>
      <w:r w:rsidR="00766253" w:rsidRPr="006F6434">
        <w:rPr>
          <w:rFonts w:cstheme="minorHAnsi"/>
          <w:bCs/>
        </w:rPr>
        <w:t xml:space="preserve"> în trafic</w:t>
      </w:r>
      <w:r w:rsidR="007C49BA" w:rsidRPr="006F6434">
        <w:rPr>
          <w:rFonts w:cstheme="minorHAnsi"/>
          <w:bCs/>
        </w:rPr>
        <w:t xml:space="preserve"> etc.</w:t>
      </w:r>
      <w:r w:rsidRPr="006F6434">
        <w:rPr>
          <w:rFonts w:cstheme="minorHAnsi"/>
          <w:bCs/>
        </w:rPr>
        <w:t>;</w:t>
      </w:r>
    </w:p>
    <w:p w:rsidR="007A53F8" w:rsidRPr="006F6434" w:rsidRDefault="0082798C" w:rsidP="002A65B0">
      <w:pPr>
        <w:autoSpaceDE w:val="0"/>
        <w:autoSpaceDN w:val="0"/>
        <w:adjustRightInd w:val="0"/>
        <w:spacing w:after="195"/>
        <w:jc w:val="both"/>
        <w:rPr>
          <w:rFonts w:cstheme="minorHAnsi"/>
          <w:bCs/>
        </w:rPr>
      </w:pPr>
      <w:r w:rsidRPr="006F6434">
        <w:rPr>
          <w:rFonts w:cstheme="minorHAnsi"/>
          <w:bCs/>
        </w:rPr>
        <w:t>În funcţie de complexitatea şi natura proiectului, d</w:t>
      </w:r>
      <w:r w:rsidR="00B434CE" w:rsidRPr="006F6434">
        <w:rPr>
          <w:rFonts w:cstheme="minorHAnsi"/>
          <w:bCs/>
        </w:rPr>
        <w:t>intre metodele de colectare a datelor</w:t>
      </w:r>
      <w:r w:rsidR="00B434CE" w:rsidRPr="006F6434">
        <w:t xml:space="preserve"> </w:t>
      </w:r>
      <w:r w:rsidR="00B434CE" w:rsidRPr="006F6434">
        <w:rPr>
          <w:rFonts w:cstheme="minorHAnsi"/>
          <w:bCs/>
        </w:rPr>
        <w:t>privind caracteristicile actuale ale mobilităţii în aria de studiu a proiectului, se po</w:t>
      </w:r>
      <w:r w:rsidRPr="006F6434">
        <w:rPr>
          <w:rFonts w:cstheme="minorHAnsi"/>
          <w:bCs/>
        </w:rPr>
        <w:t>a</w:t>
      </w:r>
      <w:r w:rsidR="00B434CE" w:rsidRPr="006F6434">
        <w:rPr>
          <w:rFonts w:cstheme="minorHAnsi"/>
          <w:bCs/>
        </w:rPr>
        <w:t>t</w:t>
      </w:r>
      <w:r w:rsidRPr="006F6434">
        <w:rPr>
          <w:rFonts w:cstheme="minorHAnsi"/>
          <w:bCs/>
        </w:rPr>
        <w:t>e recurge la</w:t>
      </w:r>
      <w:r w:rsidR="00B434CE" w:rsidRPr="006F6434">
        <w:rPr>
          <w:rFonts w:cstheme="minorHAnsi"/>
          <w:bCs/>
        </w:rPr>
        <w:t xml:space="preserve">: </w:t>
      </w:r>
      <w:r w:rsidR="007A53F8" w:rsidRPr="006F6434">
        <w:rPr>
          <w:rFonts w:cstheme="minorHAnsi"/>
          <w:bCs/>
        </w:rPr>
        <w:t>efectuarea interviurilor privind mobilitatea populaţiei, realizarea recensămintelor de circulaţie, realizarea anchetelor privind originea/destinaţia deplasărilor</w:t>
      </w:r>
      <w:r w:rsidR="00867A3F" w:rsidRPr="006F6434">
        <w:rPr>
          <w:rFonts w:cstheme="minorHAnsi"/>
          <w:bCs/>
        </w:rPr>
        <w:t xml:space="preserve"> etc</w:t>
      </w:r>
      <w:r w:rsidR="00B434CE" w:rsidRPr="006F6434">
        <w:rPr>
          <w:rFonts w:cstheme="minorHAnsi"/>
          <w:bCs/>
        </w:rPr>
        <w:t>.</w:t>
      </w:r>
    </w:p>
    <w:p w:rsidR="00DB0682" w:rsidRPr="006F6434" w:rsidRDefault="00DB0682" w:rsidP="00DB0682">
      <w:pPr>
        <w:autoSpaceDE w:val="0"/>
        <w:autoSpaceDN w:val="0"/>
        <w:adjustRightInd w:val="0"/>
        <w:spacing w:after="195"/>
        <w:jc w:val="both"/>
        <w:rPr>
          <w:rFonts w:cstheme="minorHAnsi"/>
          <w:bCs/>
        </w:rPr>
      </w:pPr>
      <w:r w:rsidRPr="006F6434">
        <w:rPr>
          <w:rFonts w:cstheme="minorHAnsi"/>
          <w:bCs/>
        </w:rPr>
        <w:t xml:space="preserve">Pentru colectarea datelor privind utilizatorii sistemelor de transport public local/nemotorizat, pe lângă analiza din teren se pot utiliza și alte date provenite, de exemplu, din date referitoare la vânzările de bilete, date colectate de sistemele de monitorizare a deplasarilor nemotorizate, etc. </w:t>
      </w:r>
    </w:p>
    <w:p w:rsidR="002A65B0" w:rsidRPr="006F6434" w:rsidRDefault="004967FE" w:rsidP="004967FE">
      <w:pPr>
        <w:pStyle w:val="ListParagraph"/>
        <w:numPr>
          <w:ilvl w:val="0"/>
          <w:numId w:val="8"/>
        </w:numPr>
        <w:autoSpaceDE w:val="0"/>
        <w:autoSpaceDN w:val="0"/>
        <w:adjustRightInd w:val="0"/>
        <w:spacing w:after="195"/>
        <w:jc w:val="both"/>
        <w:rPr>
          <w:rFonts w:cstheme="minorHAnsi"/>
          <w:b/>
          <w:bCs/>
          <w:lang w:val="x-none"/>
        </w:rPr>
      </w:pPr>
      <w:r w:rsidRPr="006F6434">
        <w:rPr>
          <w:rFonts w:cstheme="minorHAnsi"/>
          <w:b/>
          <w:bCs/>
        </w:rPr>
        <w:t>Prognozele de trafic pentru s</w:t>
      </w:r>
      <w:r w:rsidRPr="006F6434">
        <w:rPr>
          <w:rFonts w:cstheme="minorHAnsi"/>
          <w:b/>
          <w:bCs/>
          <w:lang w:val="x-none"/>
        </w:rPr>
        <w:t>cenariile “fără proiect” și “cu proiect”</w:t>
      </w:r>
    </w:p>
    <w:p w:rsidR="00A95ECA" w:rsidRPr="006F6434" w:rsidRDefault="00A95ECA" w:rsidP="00A95ECA">
      <w:pPr>
        <w:autoSpaceDE w:val="0"/>
        <w:autoSpaceDN w:val="0"/>
        <w:adjustRightInd w:val="0"/>
        <w:spacing w:after="195"/>
        <w:jc w:val="both"/>
        <w:rPr>
          <w:rFonts w:cstheme="minorHAnsi"/>
          <w:bCs/>
        </w:rPr>
      </w:pPr>
      <w:r w:rsidRPr="006F6434">
        <w:rPr>
          <w:rFonts w:cstheme="minorHAnsi"/>
          <w:b/>
          <w:bCs/>
        </w:rPr>
        <w:t>Scenariul contrafactual “fără proiect”</w:t>
      </w:r>
      <w:r w:rsidRPr="006F6434">
        <w:rPr>
          <w:rFonts w:cstheme="minorHAnsi"/>
          <w:bCs/>
        </w:rPr>
        <w:t xml:space="preserve"> (“A face minimum” sau “Business as usual”) este scenariul de referinţă faţă de care este comparată opţiunea (opţiunile, dacă este cazul) scenariului “cu proiect”. Scenariul de referinţă presupune continuarea situaţiei existente, dar poate include şi alte investiţii care sunt aşteptate să se realizeze înainte de anii stabiliți/avuți în vedere, aflate în implementare sau cu avizele luate, dar având finanţarea asigurată. </w:t>
      </w:r>
    </w:p>
    <w:p w:rsidR="00A95ECA" w:rsidRPr="006F6434" w:rsidRDefault="00A95ECA" w:rsidP="00A95ECA">
      <w:pPr>
        <w:autoSpaceDE w:val="0"/>
        <w:autoSpaceDN w:val="0"/>
        <w:adjustRightInd w:val="0"/>
        <w:spacing w:after="195"/>
        <w:jc w:val="both"/>
        <w:rPr>
          <w:rFonts w:cstheme="minorHAnsi"/>
          <w:b/>
          <w:bCs/>
        </w:rPr>
      </w:pPr>
      <w:r w:rsidRPr="006F6434">
        <w:rPr>
          <w:rFonts w:cstheme="minorHAnsi"/>
          <w:b/>
          <w:bCs/>
        </w:rPr>
        <w:t xml:space="preserve">Scenariul contrafactual “cu proiect” </w:t>
      </w:r>
      <w:r w:rsidRPr="006F6434">
        <w:rPr>
          <w:rFonts w:cstheme="minorHAnsi"/>
          <w:bCs/>
        </w:rPr>
        <w:t>(“A face ceva”) reprezintă situaţia viitoare care are la baza scenariul “fără proiect” descris mai sus, dar care include și opțiunea de realizare a proiectului în cauză.</w:t>
      </w:r>
    </w:p>
    <w:p w:rsidR="00FD2247" w:rsidRPr="006F6434" w:rsidRDefault="00FD2247" w:rsidP="002A65B0">
      <w:pPr>
        <w:autoSpaceDE w:val="0"/>
        <w:autoSpaceDN w:val="0"/>
        <w:adjustRightInd w:val="0"/>
        <w:spacing w:after="195"/>
        <w:jc w:val="both"/>
        <w:rPr>
          <w:rFonts w:cstheme="minorHAnsi"/>
          <w:lang w:val="en-US"/>
        </w:rPr>
      </w:pPr>
      <w:proofErr w:type="spellStart"/>
      <w:r w:rsidRPr="006F6434">
        <w:rPr>
          <w:rFonts w:cstheme="minorHAnsi"/>
          <w:lang w:val="en-US"/>
        </w:rPr>
        <w:t>În</w:t>
      </w:r>
      <w:proofErr w:type="spellEnd"/>
      <w:r w:rsidRPr="006F6434">
        <w:rPr>
          <w:rFonts w:cstheme="minorHAnsi"/>
          <w:lang w:val="en-US"/>
        </w:rPr>
        <w:t xml:space="preserve"> </w:t>
      </w:r>
      <w:proofErr w:type="spellStart"/>
      <w:r w:rsidRPr="006F6434">
        <w:rPr>
          <w:rFonts w:cstheme="minorHAnsi"/>
          <w:lang w:val="en-US"/>
        </w:rPr>
        <w:t>cadrul</w:t>
      </w:r>
      <w:proofErr w:type="spellEnd"/>
      <w:r w:rsidRPr="006F6434">
        <w:rPr>
          <w:rFonts w:cstheme="minorHAnsi"/>
          <w:lang w:val="en-US"/>
        </w:rPr>
        <w:t xml:space="preserve"> </w:t>
      </w:r>
      <w:proofErr w:type="spellStart"/>
      <w:r w:rsidRPr="006F6434">
        <w:rPr>
          <w:rFonts w:cstheme="minorHAnsi"/>
          <w:lang w:val="en-US"/>
        </w:rPr>
        <w:t>studiului</w:t>
      </w:r>
      <w:proofErr w:type="spellEnd"/>
      <w:r w:rsidRPr="006F6434">
        <w:rPr>
          <w:rFonts w:cstheme="minorHAnsi"/>
          <w:lang w:val="en-US"/>
        </w:rPr>
        <w:t xml:space="preserve"> de </w:t>
      </w:r>
      <w:proofErr w:type="spellStart"/>
      <w:r w:rsidRPr="006F6434">
        <w:rPr>
          <w:rFonts w:cstheme="minorHAnsi"/>
          <w:lang w:val="en-US"/>
        </w:rPr>
        <w:t>trafic</w:t>
      </w:r>
      <w:proofErr w:type="spellEnd"/>
      <w:r w:rsidRPr="006F6434">
        <w:rPr>
          <w:rFonts w:cstheme="minorHAnsi"/>
          <w:lang w:val="en-US"/>
        </w:rPr>
        <w:t xml:space="preserve"> </w:t>
      </w:r>
      <w:proofErr w:type="spellStart"/>
      <w:r w:rsidRPr="006F6434">
        <w:rPr>
          <w:rFonts w:cstheme="minorHAnsi"/>
          <w:lang w:val="en-US"/>
        </w:rPr>
        <w:t>trebuie</w:t>
      </w:r>
      <w:proofErr w:type="spellEnd"/>
      <w:r w:rsidRPr="006F6434">
        <w:rPr>
          <w:rFonts w:cstheme="minorHAnsi"/>
          <w:lang w:val="en-US"/>
        </w:rPr>
        <w:t xml:space="preserve"> </w:t>
      </w:r>
      <w:proofErr w:type="spellStart"/>
      <w:r w:rsidRPr="006F6434">
        <w:rPr>
          <w:rFonts w:cstheme="minorHAnsi"/>
          <w:lang w:val="en-US"/>
        </w:rPr>
        <w:t>să</w:t>
      </w:r>
      <w:proofErr w:type="spellEnd"/>
      <w:r w:rsidRPr="006F6434">
        <w:rPr>
          <w:rFonts w:cstheme="minorHAnsi"/>
          <w:lang w:val="en-US"/>
        </w:rPr>
        <w:t xml:space="preserve"> se </w:t>
      </w:r>
      <w:proofErr w:type="spellStart"/>
      <w:r w:rsidRPr="006F6434">
        <w:rPr>
          <w:rFonts w:cstheme="minorHAnsi"/>
          <w:lang w:val="en-US"/>
        </w:rPr>
        <w:t>realizeze</w:t>
      </w:r>
      <w:proofErr w:type="spellEnd"/>
      <w:r w:rsidRPr="006F6434">
        <w:rPr>
          <w:rFonts w:cstheme="minorHAnsi"/>
          <w:lang w:val="en-US"/>
        </w:rPr>
        <w:t xml:space="preserve"> </w:t>
      </w:r>
      <w:proofErr w:type="spellStart"/>
      <w:r w:rsidRPr="006F6434">
        <w:rPr>
          <w:rFonts w:cstheme="minorHAnsi"/>
          <w:lang w:val="en-US"/>
        </w:rPr>
        <w:t>evaluarea</w:t>
      </w:r>
      <w:proofErr w:type="spellEnd"/>
      <w:r w:rsidRPr="006F6434">
        <w:rPr>
          <w:rFonts w:cstheme="minorHAnsi"/>
          <w:lang w:val="en-US"/>
        </w:rPr>
        <w:t xml:space="preserve"> </w:t>
      </w:r>
      <w:proofErr w:type="spellStart"/>
      <w:r w:rsidRPr="006F6434">
        <w:rPr>
          <w:rFonts w:cstheme="minorHAnsi"/>
          <w:lang w:val="en-US"/>
        </w:rPr>
        <w:t>cererii</w:t>
      </w:r>
      <w:proofErr w:type="spellEnd"/>
      <w:r w:rsidRPr="006F6434">
        <w:rPr>
          <w:rFonts w:cstheme="minorHAnsi"/>
          <w:lang w:val="en-US"/>
        </w:rPr>
        <w:t xml:space="preserve"> de transport </w:t>
      </w:r>
      <w:proofErr w:type="spellStart"/>
      <w:r w:rsidRPr="006F6434">
        <w:rPr>
          <w:rFonts w:cstheme="minorHAnsi"/>
          <w:lang w:val="en-US"/>
        </w:rPr>
        <w:t>prezente</w:t>
      </w:r>
      <w:proofErr w:type="spellEnd"/>
      <w:r w:rsidRPr="006F6434">
        <w:rPr>
          <w:rFonts w:cstheme="minorHAnsi"/>
          <w:lang w:val="en-US"/>
        </w:rPr>
        <w:t xml:space="preserve"> </w:t>
      </w:r>
      <w:proofErr w:type="spellStart"/>
      <w:r w:rsidRPr="006F6434">
        <w:rPr>
          <w:rFonts w:cstheme="minorHAnsi"/>
          <w:lang w:val="en-US"/>
        </w:rPr>
        <w:t>şi</w:t>
      </w:r>
      <w:proofErr w:type="spellEnd"/>
      <w:r w:rsidRPr="006F6434">
        <w:rPr>
          <w:rFonts w:cstheme="minorHAnsi"/>
          <w:lang w:val="en-US"/>
        </w:rPr>
        <w:t xml:space="preserve"> </w:t>
      </w:r>
      <w:proofErr w:type="spellStart"/>
      <w:r w:rsidRPr="006F6434">
        <w:rPr>
          <w:rFonts w:cstheme="minorHAnsi"/>
          <w:lang w:val="en-US"/>
        </w:rPr>
        <w:t>viitoare</w:t>
      </w:r>
      <w:proofErr w:type="spellEnd"/>
      <w:r w:rsidRPr="006F6434">
        <w:rPr>
          <w:rFonts w:cstheme="minorHAnsi"/>
          <w:lang w:val="en-US"/>
        </w:rPr>
        <w:t xml:space="preserve">, </w:t>
      </w:r>
      <w:proofErr w:type="spellStart"/>
      <w:r w:rsidRPr="006F6434">
        <w:rPr>
          <w:rFonts w:cstheme="minorHAnsi"/>
          <w:lang w:val="en-US"/>
        </w:rPr>
        <w:t>iar</w:t>
      </w:r>
      <w:proofErr w:type="spellEnd"/>
      <w:r w:rsidRPr="006F6434">
        <w:rPr>
          <w:rFonts w:cstheme="minorHAnsi"/>
          <w:lang w:val="en-US"/>
        </w:rPr>
        <w:t xml:space="preserve"> </w:t>
      </w:r>
      <w:proofErr w:type="spellStart"/>
      <w:r w:rsidRPr="006F6434">
        <w:rPr>
          <w:rFonts w:cstheme="minorHAnsi"/>
          <w:lang w:val="en-US"/>
        </w:rPr>
        <w:t>prognoza</w:t>
      </w:r>
      <w:proofErr w:type="spellEnd"/>
      <w:r w:rsidRPr="006F6434">
        <w:rPr>
          <w:rFonts w:cstheme="minorHAnsi"/>
          <w:lang w:val="en-US"/>
        </w:rPr>
        <w:t xml:space="preserve"> </w:t>
      </w:r>
      <w:proofErr w:type="spellStart"/>
      <w:r w:rsidRPr="006F6434">
        <w:rPr>
          <w:rFonts w:cstheme="minorHAnsi"/>
          <w:lang w:val="en-US"/>
        </w:rPr>
        <w:t>cererii</w:t>
      </w:r>
      <w:proofErr w:type="spellEnd"/>
      <w:r w:rsidRPr="006F6434">
        <w:rPr>
          <w:rFonts w:cstheme="minorHAnsi"/>
          <w:lang w:val="en-US"/>
        </w:rPr>
        <w:t xml:space="preserve"> se </w:t>
      </w:r>
      <w:proofErr w:type="spellStart"/>
      <w:r w:rsidRPr="006F6434">
        <w:rPr>
          <w:rFonts w:cstheme="minorHAnsi"/>
          <w:lang w:val="en-US"/>
        </w:rPr>
        <w:t>va</w:t>
      </w:r>
      <w:proofErr w:type="spellEnd"/>
      <w:r w:rsidRPr="006F6434">
        <w:rPr>
          <w:rFonts w:cstheme="minorHAnsi"/>
          <w:lang w:val="en-US"/>
        </w:rPr>
        <w:t xml:space="preserve"> </w:t>
      </w:r>
      <w:proofErr w:type="spellStart"/>
      <w:r w:rsidRPr="006F6434">
        <w:rPr>
          <w:rFonts w:cstheme="minorHAnsi"/>
          <w:lang w:val="en-US"/>
        </w:rPr>
        <w:t>realiza</w:t>
      </w:r>
      <w:proofErr w:type="spellEnd"/>
      <w:r w:rsidRPr="006F6434">
        <w:rPr>
          <w:rFonts w:cstheme="minorHAnsi"/>
          <w:lang w:val="en-US"/>
        </w:rPr>
        <w:t xml:space="preserve"> </w:t>
      </w:r>
      <w:proofErr w:type="spellStart"/>
      <w:r w:rsidRPr="006F6434">
        <w:rPr>
          <w:rFonts w:cstheme="minorHAnsi"/>
          <w:lang w:val="en-US"/>
        </w:rPr>
        <w:t>în</w:t>
      </w:r>
      <w:proofErr w:type="spellEnd"/>
      <w:r w:rsidRPr="006F6434">
        <w:rPr>
          <w:rFonts w:cstheme="minorHAnsi"/>
          <w:lang w:val="en-US"/>
        </w:rPr>
        <w:t xml:space="preserve"> </w:t>
      </w:r>
      <w:proofErr w:type="spellStart"/>
      <w:r w:rsidRPr="006F6434">
        <w:rPr>
          <w:rFonts w:cstheme="minorHAnsi"/>
          <w:lang w:val="en-US"/>
        </w:rPr>
        <w:t>acord</w:t>
      </w:r>
      <w:proofErr w:type="spellEnd"/>
      <w:r w:rsidRPr="006F6434">
        <w:rPr>
          <w:rFonts w:cstheme="minorHAnsi"/>
          <w:lang w:val="en-US"/>
        </w:rPr>
        <w:t xml:space="preserve"> cu </w:t>
      </w:r>
      <w:proofErr w:type="spellStart"/>
      <w:r w:rsidRPr="006F6434">
        <w:rPr>
          <w:rFonts w:cstheme="minorHAnsi"/>
          <w:lang w:val="en-US"/>
        </w:rPr>
        <w:t>previziunile</w:t>
      </w:r>
      <w:proofErr w:type="spellEnd"/>
      <w:r w:rsidRPr="006F6434">
        <w:rPr>
          <w:rFonts w:cstheme="minorHAnsi"/>
          <w:lang w:val="en-US"/>
        </w:rPr>
        <w:t xml:space="preserve"> </w:t>
      </w:r>
      <w:proofErr w:type="spellStart"/>
      <w:r w:rsidRPr="006F6434">
        <w:rPr>
          <w:rFonts w:cstheme="minorHAnsi"/>
          <w:lang w:val="en-US"/>
        </w:rPr>
        <w:t>privind</w:t>
      </w:r>
      <w:proofErr w:type="spellEnd"/>
      <w:r w:rsidRPr="006F6434">
        <w:rPr>
          <w:rFonts w:cstheme="minorHAnsi"/>
          <w:lang w:val="en-US"/>
        </w:rPr>
        <w:t xml:space="preserve"> </w:t>
      </w:r>
      <w:proofErr w:type="spellStart"/>
      <w:r w:rsidRPr="006F6434">
        <w:rPr>
          <w:rFonts w:cstheme="minorHAnsi"/>
          <w:lang w:val="en-US"/>
        </w:rPr>
        <w:t>variaţia</w:t>
      </w:r>
      <w:proofErr w:type="spellEnd"/>
      <w:r w:rsidRPr="006F6434">
        <w:rPr>
          <w:rFonts w:cstheme="minorHAnsi"/>
          <w:lang w:val="en-US"/>
        </w:rPr>
        <w:t xml:space="preserve"> </w:t>
      </w:r>
      <w:proofErr w:type="spellStart"/>
      <w:r w:rsidRPr="006F6434">
        <w:rPr>
          <w:rFonts w:cstheme="minorHAnsi"/>
          <w:lang w:val="en-US"/>
        </w:rPr>
        <w:t>cererii</w:t>
      </w:r>
      <w:proofErr w:type="spellEnd"/>
      <w:r w:rsidRPr="006F6434">
        <w:rPr>
          <w:rFonts w:cstheme="minorHAnsi"/>
          <w:lang w:val="en-US"/>
        </w:rPr>
        <w:t xml:space="preserve"> (</w:t>
      </w:r>
      <w:proofErr w:type="spellStart"/>
      <w:r w:rsidRPr="006F6434">
        <w:rPr>
          <w:rFonts w:cstheme="minorHAnsi"/>
          <w:lang w:val="en-US"/>
        </w:rPr>
        <w:t>evoluţia</w:t>
      </w:r>
      <w:proofErr w:type="spellEnd"/>
      <w:r w:rsidRPr="006F6434">
        <w:rPr>
          <w:rFonts w:cstheme="minorHAnsi"/>
          <w:lang w:val="en-US"/>
        </w:rPr>
        <w:t xml:space="preserve">, </w:t>
      </w:r>
      <w:proofErr w:type="spellStart"/>
      <w:r w:rsidRPr="006F6434">
        <w:rPr>
          <w:rFonts w:cstheme="minorHAnsi"/>
          <w:lang w:val="en-US"/>
        </w:rPr>
        <w:t>tendinţele</w:t>
      </w:r>
      <w:proofErr w:type="spellEnd"/>
      <w:r w:rsidRPr="006F6434">
        <w:rPr>
          <w:rFonts w:cstheme="minorHAnsi"/>
          <w:lang w:val="en-US"/>
        </w:rPr>
        <w:t xml:space="preserve"> </w:t>
      </w:r>
      <w:proofErr w:type="spellStart"/>
      <w:r w:rsidRPr="006F6434">
        <w:rPr>
          <w:rFonts w:cstheme="minorHAnsi"/>
          <w:lang w:val="en-US"/>
        </w:rPr>
        <w:t>generale</w:t>
      </w:r>
      <w:proofErr w:type="spellEnd"/>
      <w:r w:rsidRPr="006F6434">
        <w:rPr>
          <w:rFonts w:cstheme="minorHAnsi"/>
          <w:lang w:val="en-US"/>
        </w:rPr>
        <w:t xml:space="preserve">) estimate </w:t>
      </w:r>
      <w:proofErr w:type="spellStart"/>
      <w:r w:rsidRPr="006F6434">
        <w:rPr>
          <w:rFonts w:cstheme="minorHAnsi"/>
          <w:lang w:val="en-US"/>
        </w:rPr>
        <w:t>în</w:t>
      </w:r>
      <w:proofErr w:type="spellEnd"/>
      <w:r w:rsidRPr="006F6434">
        <w:rPr>
          <w:rFonts w:cstheme="minorHAnsi"/>
          <w:lang w:val="en-US"/>
        </w:rPr>
        <w:t xml:space="preserve"> </w:t>
      </w:r>
      <w:proofErr w:type="spellStart"/>
      <w:r w:rsidRPr="006F6434">
        <w:rPr>
          <w:rFonts w:cstheme="minorHAnsi"/>
          <w:lang w:val="en-US"/>
        </w:rPr>
        <w:t>cadrul</w:t>
      </w:r>
      <w:proofErr w:type="spellEnd"/>
      <w:r w:rsidRPr="006F6434">
        <w:rPr>
          <w:rFonts w:cstheme="minorHAnsi"/>
          <w:lang w:val="en-US"/>
        </w:rPr>
        <w:t xml:space="preserve"> P.M.U.D.</w:t>
      </w:r>
      <w:r w:rsidR="00851A06" w:rsidRPr="006F6434">
        <w:rPr>
          <w:rFonts w:cstheme="minorHAnsi"/>
          <w:lang w:val="en-US"/>
        </w:rPr>
        <w:t xml:space="preserve"> 2021-2027</w:t>
      </w:r>
      <w:r w:rsidRPr="006F6434">
        <w:rPr>
          <w:rFonts w:cstheme="minorHAnsi"/>
          <w:lang w:val="en-US"/>
        </w:rPr>
        <w:t xml:space="preserve"> ( de ex, </w:t>
      </w:r>
      <w:proofErr w:type="spellStart"/>
      <w:r w:rsidRPr="006F6434">
        <w:rPr>
          <w:rFonts w:cstheme="minorHAnsi"/>
          <w:lang w:val="en-US"/>
        </w:rPr>
        <w:t>în</w:t>
      </w:r>
      <w:proofErr w:type="spellEnd"/>
      <w:r w:rsidRPr="006F6434">
        <w:rPr>
          <w:rFonts w:cstheme="minorHAnsi"/>
          <w:lang w:val="en-US"/>
        </w:rPr>
        <w:t xml:space="preserve"> </w:t>
      </w:r>
      <w:proofErr w:type="spellStart"/>
      <w:r w:rsidRPr="006F6434">
        <w:rPr>
          <w:rFonts w:cstheme="minorHAnsi"/>
          <w:lang w:val="en-US"/>
        </w:rPr>
        <w:t>cadrul</w:t>
      </w:r>
      <w:proofErr w:type="spellEnd"/>
      <w:r w:rsidRPr="006F6434">
        <w:rPr>
          <w:rFonts w:cstheme="minorHAnsi"/>
          <w:lang w:val="en-US"/>
        </w:rPr>
        <w:t xml:space="preserve"> sub-</w:t>
      </w:r>
      <w:proofErr w:type="spellStart"/>
      <w:r w:rsidRPr="006F6434">
        <w:rPr>
          <w:rFonts w:cstheme="minorHAnsi"/>
          <w:lang w:val="en-US"/>
        </w:rPr>
        <w:lastRenderedPageBreak/>
        <w:t>capitolului</w:t>
      </w:r>
      <w:proofErr w:type="spellEnd"/>
      <w:r w:rsidRPr="006F6434">
        <w:rPr>
          <w:rFonts w:cstheme="minorHAnsi"/>
          <w:lang w:val="en-US"/>
        </w:rPr>
        <w:t xml:space="preserve"> </w:t>
      </w:r>
      <w:proofErr w:type="spellStart"/>
      <w:r w:rsidRPr="006F6434">
        <w:rPr>
          <w:rFonts w:cstheme="minorHAnsi"/>
          <w:i/>
          <w:lang w:val="en-US"/>
        </w:rPr>
        <w:t>Prognoze</w:t>
      </w:r>
      <w:proofErr w:type="spellEnd"/>
      <w:r w:rsidR="002840AE" w:rsidRPr="006F6434">
        <w:rPr>
          <w:rFonts w:cstheme="minorHAnsi"/>
          <w:lang w:val="en-US"/>
        </w:rPr>
        <w:t>), d</w:t>
      </w:r>
      <w:r w:rsidR="00702D7F" w:rsidRPr="006F6434">
        <w:rPr>
          <w:rFonts w:cstheme="minorHAnsi"/>
          <w:lang w:val="en-US"/>
        </w:rPr>
        <w:t xml:space="preserve">e </w:t>
      </w:r>
      <w:proofErr w:type="spellStart"/>
      <w:r w:rsidR="00702D7F" w:rsidRPr="006F6434">
        <w:rPr>
          <w:rFonts w:cstheme="minorHAnsi"/>
          <w:lang w:val="en-US"/>
        </w:rPr>
        <w:t>exemplu</w:t>
      </w:r>
      <w:proofErr w:type="spellEnd"/>
      <w:r w:rsidR="00702D7F" w:rsidRPr="006F6434">
        <w:rPr>
          <w:rFonts w:cstheme="minorHAnsi"/>
          <w:lang w:val="en-US"/>
        </w:rPr>
        <w:t xml:space="preserve">: rata de </w:t>
      </w:r>
      <w:proofErr w:type="spellStart"/>
      <w:r w:rsidR="00702D7F" w:rsidRPr="006F6434">
        <w:rPr>
          <w:rFonts w:cstheme="minorHAnsi"/>
          <w:lang w:val="en-US"/>
        </w:rPr>
        <w:t>creştere</w:t>
      </w:r>
      <w:proofErr w:type="spellEnd"/>
      <w:r w:rsidR="00702D7F" w:rsidRPr="006F6434">
        <w:rPr>
          <w:rFonts w:cstheme="minorHAnsi"/>
          <w:lang w:val="en-US"/>
        </w:rPr>
        <w:t xml:space="preserve"> a </w:t>
      </w:r>
      <w:proofErr w:type="spellStart"/>
      <w:r w:rsidR="00702D7F" w:rsidRPr="006F6434">
        <w:rPr>
          <w:rFonts w:cstheme="minorHAnsi"/>
          <w:lang w:val="en-US"/>
        </w:rPr>
        <w:t>traficului</w:t>
      </w:r>
      <w:proofErr w:type="spellEnd"/>
      <w:r w:rsidR="00702D7F" w:rsidRPr="006F6434">
        <w:rPr>
          <w:rFonts w:cstheme="minorHAnsi"/>
          <w:lang w:val="en-US"/>
        </w:rPr>
        <w:t xml:space="preserve"> din </w:t>
      </w:r>
      <w:proofErr w:type="spellStart"/>
      <w:r w:rsidR="00702D7F" w:rsidRPr="006F6434">
        <w:rPr>
          <w:rFonts w:cstheme="minorHAnsi"/>
          <w:lang w:val="en-US"/>
        </w:rPr>
        <w:t>studiul</w:t>
      </w:r>
      <w:proofErr w:type="spellEnd"/>
      <w:r w:rsidR="00702D7F" w:rsidRPr="006F6434">
        <w:rPr>
          <w:rFonts w:cstheme="minorHAnsi"/>
          <w:lang w:val="en-US"/>
        </w:rPr>
        <w:t xml:space="preserve"> de </w:t>
      </w:r>
      <w:proofErr w:type="spellStart"/>
      <w:r w:rsidR="00702D7F" w:rsidRPr="006F6434">
        <w:rPr>
          <w:rFonts w:cstheme="minorHAnsi"/>
          <w:lang w:val="en-US"/>
        </w:rPr>
        <w:t>trafic</w:t>
      </w:r>
      <w:proofErr w:type="spellEnd"/>
      <w:r w:rsidR="00702D7F" w:rsidRPr="006F6434">
        <w:rPr>
          <w:rFonts w:cstheme="minorHAnsi"/>
          <w:lang w:val="en-US"/>
        </w:rPr>
        <w:t xml:space="preserve">, </w:t>
      </w:r>
      <w:proofErr w:type="spellStart"/>
      <w:r w:rsidR="00702D7F" w:rsidRPr="006F6434">
        <w:rPr>
          <w:rFonts w:cstheme="minorHAnsi"/>
          <w:lang w:val="en-US"/>
        </w:rPr>
        <w:t>raportat</w:t>
      </w:r>
      <w:proofErr w:type="spellEnd"/>
      <w:r w:rsidR="00702D7F" w:rsidRPr="006F6434">
        <w:rPr>
          <w:rFonts w:cstheme="minorHAnsi"/>
          <w:lang w:val="en-US"/>
        </w:rPr>
        <w:t xml:space="preserve"> la </w:t>
      </w:r>
      <w:proofErr w:type="spellStart"/>
      <w:r w:rsidR="00702D7F" w:rsidRPr="006F6434">
        <w:rPr>
          <w:rFonts w:cstheme="minorHAnsi"/>
          <w:lang w:val="en-US"/>
        </w:rPr>
        <w:t>cea</w:t>
      </w:r>
      <w:proofErr w:type="spellEnd"/>
      <w:r w:rsidR="00702D7F" w:rsidRPr="006F6434">
        <w:rPr>
          <w:rFonts w:cstheme="minorHAnsi"/>
          <w:lang w:val="en-US"/>
        </w:rPr>
        <w:t xml:space="preserve"> din P.M.U.D.</w:t>
      </w:r>
    </w:p>
    <w:p w:rsidR="00683893" w:rsidRPr="006F6434" w:rsidRDefault="00683893" w:rsidP="002A65B0">
      <w:pPr>
        <w:autoSpaceDE w:val="0"/>
        <w:autoSpaceDN w:val="0"/>
        <w:adjustRightInd w:val="0"/>
        <w:spacing w:after="195"/>
        <w:jc w:val="both"/>
        <w:rPr>
          <w:rFonts w:cstheme="minorHAnsi"/>
          <w:b/>
          <w:i/>
        </w:rPr>
      </w:pPr>
      <w:r w:rsidRPr="006F6434">
        <w:rPr>
          <w:rFonts w:cstheme="minorHAnsi"/>
          <w:b/>
          <w:i/>
        </w:rPr>
        <w:t>Anii de prognoză</w:t>
      </w:r>
    </w:p>
    <w:p w:rsidR="002A65B0" w:rsidRPr="006F6434" w:rsidRDefault="002A65B0" w:rsidP="002A65B0">
      <w:pPr>
        <w:autoSpaceDE w:val="0"/>
        <w:autoSpaceDN w:val="0"/>
        <w:adjustRightInd w:val="0"/>
        <w:spacing w:after="195"/>
        <w:jc w:val="both"/>
        <w:rPr>
          <w:rFonts w:cstheme="minorHAnsi"/>
          <w:lang w:val="x-none"/>
        </w:rPr>
      </w:pPr>
      <w:r w:rsidRPr="006F6434">
        <w:rPr>
          <w:rFonts w:cstheme="minorHAnsi"/>
          <w:lang w:val="x-none"/>
        </w:rPr>
        <w:t>Prog</w:t>
      </w:r>
      <w:r w:rsidR="00275374" w:rsidRPr="006F6434">
        <w:rPr>
          <w:rFonts w:cstheme="minorHAnsi"/>
          <w:lang w:val="x-none"/>
        </w:rPr>
        <w:t>nozele de trafic se realizează</w:t>
      </w:r>
      <w:r w:rsidRPr="006F6434">
        <w:rPr>
          <w:rFonts w:cstheme="minorHAnsi"/>
          <w:lang w:val="x-none"/>
        </w:rPr>
        <w:t xml:space="preserve"> pentru scenariul “fără proiect” şi pentru scenariul “cu proiect”, pentr</w:t>
      </w:r>
      <w:r w:rsidR="00177DBC" w:rsidRPr="006F6434">
        <w:rPr>
          <w:rFonts w:cstheme="minorHAnsi"/>
          <w:lang w:val="x-none"/>
        </w:rPr>
        <w:t xml:space="preserve">u minimum primul an de </w:t>
      </w:r>
      <w:r w:rsidR="00177DBC" w:rsidRPr="006F6434">
        <w:rPr>
          <w:rFonts w:cstheme="minorHAnsi"/>
        </w:rPr>
        <w:t>implementare</w:t>
      </w:r>
      <w:r w:rsidR="00177DBC" w:rsidRPr="006F6434">
        <w:rPr>
          <w:rFonts w:cstheme="minorHAnsi"/>
          <w:lang w:val="x-none"/>
        </w:rPr>
        <w:t xml:space="preserve"> a </w:t>
      </w:r>
      <w:r w:rsidR="00177DBC" w:rsidRPr="006F6434">
        <w:rPr>
          <w:rFonts w:cstheme="minorHAnsi"/>
        </w:rPr>
        <w:t>proiectului</w:t>
      </w:r>
      <w:r w:rsidR="00902AC6" w:rsidRPr="006F6434">
        <w:rPr>
          <w:rFonts w:cstheme="minorHAnsi"/>
        </w:rPr>
        <w:t xml:space="preserve"> (anul de bază, fără proiect)</w:t>
      </w:r>
      <w:r w:rsidRPr="006F6434">
        <w:rPr>
          <w:rFonts w:cstheme="minorHAnsi"/>
          <w:lang w:val="x-none"/>
        </w:rPr>
        <w:t xml:space="preserve">, primul an de după </w:t>
      </w:r>
      <w:r w:rsidR="00177DBC" w:rsidRPr="006F6434">
        <w:rPr>
          <w:rFonts w:cstheme="minorHAnsi"/>
        </w:rPr>
        <w:t xml:space="preserve">finalizarea </w:t>
      </w:r>
      <w:r w:rsidR="00177DBC" w:rsidRPr="006F6434">
        <w:rPr>
          <w:rFonts w:cstheme="minorHAnsi"/>
          <w:lang w:val="x-none"/>
        </w:rPr>
        <w:t>implementă</w:t>
      </w:r>
      <w:r w:rsidR="00177DBC" w:rsidRPr="006F6434">
        <w:rPr>
          <w:rFonts w:cstheme="minorHAnsi"/>
        </w:rPr>
        <w:t>rii proiectului (</w:t>
      </w:r>
      <w:r w:rsidR="008B7032" w:rsidRPr="006F6434">
        <w:rPr>
          <w:rFonts w:cstheme="minorHAnsi"/>
        </w:rPr>
        <w:t xml:space="preserve">primul an </w:t>
      </w:r>
      <w:r w:rsidRPr="006F6434">
        <w:rPr>
          <w:rFonts w:cstheme="minorHAnsi"/>
          <w:lang w:val="x-none"/>
        </w:rPr>
        <w:t>în care proiectul va fi operaţional</w:t>
      </w:r>
      <w:r w:rsidR="00177DBC" w:rsidRPr="006F6434">
        <w:rPr>
          <w:rFonts w:cstheme="minorHAnsi"/>
        </w:rPr>
        <w:t>),</w:t>
      </w:r>
      <w:r w:rsidR="003D6B27" w:rsidRPr="006F6434">
        <w:rPr>
          <w:rFonts w:cstheme="minorHAnsi"/>
          <w:lang w:val="en-US"/>
        </w:rPr>
        <w:t xml:space="preserve"> </w:t>
      </w:r>
      <w:proofErr w:type="spellStart"/>
      <w:r w:rsidR="003D6B27" w:rsidRPr="006F6434">
        <w:rPr>
          <w:rFonts w:cstheme="minorHAnsi"/>
          <w:lang w:val="en-US"/>
        </w:rPr>
        <w:t>ultimul</w:t>
      </w:r>
      <w:proofErr w:type="spellEnd"/>
      <w:r w:rsidR="003D6B27" w:rsidRPr="006F6434">
        <w:rPr>
          <w:rFonts w:cstheme="minorHAnsi"/>
          <w:lang w:val="en-US"/>
        </w:rPr>
        <w:t xml:space="preserve"> an al </w:t>
      </w:r>
      <w:proofErr w:type="spellStart"/>
      <w:r w:rsidR="003D6B27" w:rsidRPr="006F6434">
        <w:rPr>
          <w:rFonts w:cstheme="minorHAnsi"/>
          <w:lang w:val="en-US"/>
        </w:rPr>
        <w:t>perioadei</w:t>
      </w:r>
      <w:proofErr w:type="spellEnd"/>
      <w:r w:rsidR="003D6B27" w:rsidRPr="006F6434">
        <w:rPr>
          <w:rFonts w:cstheme="minorHAnsi"/>
          <w:lang w:val="en-US"/>
        </w:rPr>
        <w:t xml:space="preserve"> de </w:t>
      </w:r>
      <w:proofErr w:type="spellStart"/>
      <w:r w:rsidR="003D6B27" w:rsidRPr="006F6434">
        <w:rPr>
          <w:rFonts w:cstheme="minorHAnsi"/>
          <w:lang w:val="en-US"/>
        </w:rPr>
        <w:t>durabilitate</w:t>
      </w:r>
      <w:proofErr w:type="spellEnd"/>
      <w:r w:rsidR="003D6B27" w:rsidRPr="006F6434">
        <w:rPr>
          <w:rFonts w:cstheme="minorHAnsi"/>
          <w:lang w:val="en-US"/>
        </w:rPr>
        <w:t xml:space="preserve"> a </w:t>
      </w:r>
      <w:proofErr w:type="spellStart"/>
      <w:r w:rsidR="003D6B27" w:rsidRPr="006F6434">
        <w:rPr>
          <w:rFonts w:cstheme="minorHAnsi"/>
          <w:lang w:val="en-US"/>
        </w:rPr>
        <w:t>contractului</w:t>
      </w:r>
      <w:proofErr w:type="spellEnd"/>
      <w:r w:rsidR="003D6B27" w:rsidRPr="006F6434">
        <w:rPr>
          <w:rFonts w:cstheme="minorHAnsi"/>
          <w:lang w:val="en-US"/>
        </w:rPr>
        <w:t xml:space="preserve"> de </w:t>
      </w:r>
      <w:proofErr w:type="spellStart"/>
      <w:r w:rsidR="003D6B27" w:rsidRPr="006F6434">
        <w:rPr>
          <w:rFonts w:cstheme="minorHAnsi"/>
          <w:lang w:val="en-US"/>
        </w:rPr>
        <w:t>finanțare</w:t>
      </w:r>
      <w:proofErr w:type="spellEnd"/>
      <w:r w:rsidRPr="006F6434">
        <w:rPr>
          <w:rFonts w:cstheme="minorHAnsi"/>
          <w:lang w:val="x-none"/>
        </w:rPr>
        <w:t xml:space="preserve">. </w:t>
      </w:r>
      <w:r w:rsidR="001E3B82" w:rsidRPr="006F6434">
        <w:rPr>
          <w:rFonts w:cstheme="minorHAnsi"/>
          <w:lang w:val="en-US"/>
        </w:rPr>
        <w:t>S</w:t>
      </w:r>
      <w:r w:rsidR="001E3B82" w:rsidRPr="006F6434">
        <w:rPr>
          <w:rFonts w:cstheme="minorHAnsi"/>
          <w:lang w:val="x-none"/>
        </w:rPr>
        <w:t>-a</w:t>
      </w:r>
      <w:r w:rsidR="001E3B82" w:rsidRPr="006F6434">
        <w:rPr>
          <w:rFonts w:cstheme="minorHAnsi"/>
          <w:lang w:val="en-US"/>
        </w:rPr>
        <w:t>u</w:t>
      </w:r>
      <w:r w:rsidR="001E3B82" w:rsidRPr="006F6434">
        <w:rPr>
          <w:rFonts w:cstheme="minorHAnsi"/>
          <w:lang w:val="x-none"/>
        </w:rPr>
        <w:t xml:space="preserve"> ales </w:t>
      </w:r>
      <w:proofErr w:type="spellStart"/>
      <w:r w:rsidR="001E3B82" w:rsidRPr="006F6434">
        <w:rPr>
          <w:rFonts w:cstheme="minorHAnsi"/>
          <w:lang w:val="en-US"/>
        </w:rPr>
        <w:t>aceşti</w:t>
      </w:r>
      <w:proofErr w:type="spellEnd"/>
      <w:r w:rsidR="001E3B82" w:rsidRPr="006F6434">
        <w:rPr>
          <w:rFonts w:cstheme="minorHAnsi"/>
          <w:lang w:val="en-US"/>
        </w:rPr>
        <w:t xml:space="preserve"> </w:t>
      </w:r>
      <w:proofErr w:type="spellStart"/>
      <w:r w:rsidR="001E3B82" w:rsidRPr="006F6434">
        <w:rPr>
          <w:rFonts w:cstheme="minorHAnsi"/>
          <w:lang w:val="en-US"/>
        </w:rPr>
        <w:t>ani</w:t>
      </w:r>
      <w:proofErr w:type="spellEnd"/>
      <w:r w:rsidR="001E3B82" w:rsidRPr="006F6434">
        <w:rPr>
          <w:rFonts w:cstheme="minorHAnsi"/>
          <w:lang w:val="en-US"/>
        </w:rPr>
        <w:t xml:space="preserve"> de </w:t>
      </w:r>
      <w:proofErr w:type="spellStart"/>
      <w:r w:rsidR="001E3B82" w:rsidRPr="006F6434">
        <w:rPr>
          <w:rFonts w:cstheme="minorHAnsi"/>
          <w:lang w:val="en-US"/>
        </w:rPr>
        <w:t>prognoză</w:t>
      </w:r>
      <w:proofErr w:type="spellEnd"/>
      <w:r w:rsidR="001E3B82" w:rsidRPr="006F6434">
        <w:rPr>
          <w:rFonts w:cstheme="minorHAnsi"/>
          <w:lang w:val="en-US"/>
        </w:rPr>
        <w:t xml:space="preserve"> </w:t>
      </w:r>
      <w:r w:rsidR="001E3B82" w:rsidRPr="006F6434">
        <w:rPr>
          <w:rFonts w:cstheme="minorHAnsi"/>
          <w:lang w:val="x-none"/>
        </w:rPr>
        <w:t>pentru a se analiza situaţia după stabilizarea traficului şi transferul modal de după finalizarea proiectului</w:t>
      </w:r>
      <w:r w:rsidR="00076792" w:rsidRPr="006F6434">
        <w:rPr>
          <w:rFonts w:cstheme="minorHAnsi"/>
          <w:lang w:val="en-US"/>
        </w:rPr>
        <w:t xml:space="preserve">, pe </w:t>
      </w:r>
      <w:proofErr w:type="spellStart"/>
      <w:r w:rsidR="00076792" w:rsidRPr="006F6434">
        <w:rPr>
          <w:rFonts w:cstheme="minorHAnsi"/>
          <w:lang w:val="en-US"/>
        </w:rPr>
        <w:t>toată</w:t>
      </w:r>
      <w:proofErr w:type="spellEnd"/>
      <w:r w:rsidR="00076792" w:rsidRPr="006F6434">
        <w:rPr>
          <w:rFonts w:cstheme="minorHAnsi"/>
          <w:lang w:val="en-US"/>
        </w:rPr>
        <w:t xml:space="preserve"> </w:t>
      </w:r>
      <w:proofErr w:type="spellStart"/>
      <w:r w:rsidR="00076792" w:rsidRPr="006F6434">
        <w:rPr>
          <w:rFonts w:cstheme="minorHAnsi"/>
          <w:lang w:val="en-US"/>
        </w:rPr>
        <w:t>perioada</w:t>
      </w:r>
      <w:proofErr w:type="spellEnd"/>
      <w:r w:rsidR="00076792" w:rsidRPr="006F6434">
        <w:rPr>
          <w:rFonts w:cstheme="minorHAnsi"/>
          <w:lang w:val="en-US"/>
        </w:rPr>
        <w:t xml:space="preserve"> de </w:t>
      </w:r>
      <w:proofErr w:type="spellStart"/>
      <w:r w:rsidR="00076792" w:rsidRPr="006F6434">
        <w:rPr>
          <w:rFonts w:cstheme="minorHAnsi"/>
          <w:lang w:val="en-US"/>
        </w:rPr>
        <w:t>durabilitate</w:t>
      </w:r>
      <w:proofErr w:type="spellEnd"/>
      <w:r w:rsidR="00076792" w:rsidRPr="006F6434">
        <w:rPr>
          <w:rFonts w:cstheme="minorHAnsi"/>
          <w:lang w:val="en-US"/>
        </w:rPr>
        <w:t xml:space="preserve"> a </w:t>
      </w:r>
      <w:proofErr w:type="spellStart"/>
      <w:r w:rsidR="00076792" w:rsidRPr="006F6434">
        <w:rPr>
          <w:rFonts w:cstheme="minorHAnsi"/>
          <w:lang w:val="en-US"/>
        </w:rPr>
        <w:t>contractului</w:t>
      </w:r>
      <w:proofErr w:type="spellEnd"/>
      <w:r w:rsidR="00076792" w:rsidRPr="006F6434">
        <w:rPr>
          <w:rFonts w:cstheme="minorHAnsi"/>
          <w:lang w:val="en-US"/>
        </w:rPr>
        <w:t xml:space="preserve"> de </w:t>
      </w:r>
      <w:proofErr w:type="spellStart"/>
      <w:r w:rsidR="00076792" w:rsidRPr="006F6434">
        <w:rPr>
          <w:rFonts w:cstheme="minorHAnsi"/>
          <w:lang w:val="en-US"/>
        </w:rPr>
        <w:t>finanțare</w:t>
      </w:r>
      <w:proofErr w:type="spellEnd"/>
      <w:r w:rsidR="001E3B82" w:rsidRPr="006F6434">
        <w:rPr>
          <w:rFonts w:cstheme="minorHAnsi"/>
          <w:lang w:val="x-none"/>
        </w:rPr>
        <w:t>.</w:t>
      </w:r>
      <w:r w:rsidR="001E3B82" w:rsidRPr="006F6434">
        <w:rPr>
          <w:rFonts w:cstheme="minorHAnsi"/>
          <w:lang w:val="en-US"/>
        </w:rPr>
        <w:t xml:space="preserve"> </w:t>
      </w:r>
      <w:r w:rsidRPr="006F6434">
        <w:rPr>
          <w:rFonts w:cstheme="minorHAnsi"/>
          <w:lang w:val="x-none"/>
        </w:rPr>
        <w:t>Pentru anii din intervalele vizate</w:t>
      </w:r>
      <w:r w:rsidR="00902AC6" w:rsidRPr="006F6434">
        <w:rPr>
          <w:rFonts w:cstheme="minorHAnsi"/>
          <w:lang w:val="en-US"/>
        </w:rPr>
        <w:t xml:space="preserve"> de </w:t>
      </w:r>
      <w:proofErr w:type="spellStart"/>
      <w:r w:rsidR="00902AC6" w:rsidRPr="006F6434">
        <w:rPr>
          <w:rFonts w:cstheme="minorHAnsi"/>
          <w:lang w:val="en-US"/>
        </w:rPr>
        <w:t>studiu</w:t>
      </w:r>
      <w:proofErr w:type="spellEnd"/>
      <w:r w:rsidR="008B7032" w:rsidRPr="006F6434">
        <w:rPr>
          <w:rFonts w:cstheme="minorHAnsi"/>
          <w:lang w:val="x-none"/>
        </w:rPr>
        <w:t xml:space="preserve"> se pot folosi interpolă</w:t>
      </w:r>
      <w:r w:rsidR="00D36E45" w:rsidRPr="006F6434">
        <w:rPr>
          <w:rFonts w:cstheme="minorHAnsi"/>
          <w:lang w:val="x-none"/>
        </w:rPr>
        <w:t xml:space="preserve">ri lineare pentru a </w:t>
      </w:r>
      <w:proofErr w:type="spellStart"/>
      <w:r w:rsidR="00D36E45" w:rsidRPr="006F6434">
        <w:rPr>
          <w:rFonts w:cstheme="minorHAnsi"/>
          <w:lang w:val="en-US"/>
        </w:rPr>
        <w:t>indica</w:t>
      </w:r>
      <w:proofErr w:type="spellEnd"/>
      <w:r w:rsidR="00177DBC" w:rsidRPr="006F6434">
        <w:rPr>
          <w:rFonts w:cstheme="minorHAnsi"/>
        </w:rPr>
        <w:t xml:space="preserve"> evoluția</w:t>
      </w:r>
      <w:r w:rsidRPr="006F6434">
        <w:rPr>
          <w:rFonts w:cstheme="minorHAnsi"/>
          <w:lang w:val="x-none"/>
        </w:rPr>
        <w:t xml:space="preserve"> traficul</w:t>
      </w:r>
      <w:r w:rsidR="00177DBC" w:rsidRPr="006F6434">
        <w:rPr>
          <w:rFonts w:cstheme="minorHAnsi"/>
        </w:rPr>
        <w:t>ui</w:t>
      </w:r>
      <w:r w:rsidRPr="006F6434">
        <w:rPr>
          <w:rFonts w:cstheme="minorHAnsi"/>
          <w:lang w:val="x-none"/>
        </w:rPr>
        <w:t>.</w:t>
      </w:r>
    </w:p>
    <w:p w:rsidR="00635257" w:rsidRPr="006F6434" w:rsidRDefault="00754B3E" w:rsidP="002A65B0">
      <w:pPr>
        <w:autoSpaceDE w:val="0"/>
        <w:autoSpaceDN w:val="0"/>
        <w:adjustRightInd w:val="0"/>
        <w:spacing w:after="195"/>
        <w:jc w:val="both"/>
        <w:rPr>
          <w:rFonts w:cstheme="minorHAnsi"/>
          <w:b/>
          <w:i/>
        </w:rPr>
      </w:pPr>
      <w:r w:rsidRPr="006F6434">
        <w:rPr>
          <w:rFonts w:cstheme="minorHAnsi"/>
          <w:b/>
          <w:i/>
        </w:rPr>
        <w:t>Ipoteze și prognoze</w:t>
      </w:r>
    </w:p>
    <w:p w:rsidR="00D91184" w:rsidRPr="006F6434" w:rsidRDefault="003A6C80" w:rsidP="002A65B0">
      <w:pPr>
        <w:autoSpaceDE w:val="0"/>
        <w:autoSpaceDN w:val="0"/>
        <w:adjustRightInd w:val="0"/>
        <w:spacing w:after="195"/>
        <w:jc w:val="both"/>
        <w:rPr>
          <w:rFonts w:cstheme="minorHAnsi"/>
        </w:rPr>
      </w:pPr>
      <w:r w:rsidRPr="006F6434">
        <w:rPr>
          <w:rFonts w:cstheme="minorHAnsi"/>
        </w:rPr>
        <w:t>Plecând de la situația existentă, având în vedere proiectele/măsurile care sunt în curs de implementare/cu av</w:t>
      </w:r>
      <w:r w:rsidR="00902AC6" w:rsidRPr="006F6434">
        <w:rPr>
          <w:rFonts w:cstheme="minorHAnsi"/>
        </w:rPr>
        <w:t>izele şi finanţarea</w:t>
      </w:r>
      <w:r w:rsidR="00635257" w:rsidRPr="006F6434">
        <w:rPr>
          <w:rFonts w:cstheme="minorHAnsi"/>
        </w:rPr>
        <w:t xml:space="preserve"> asigurate, precum</w:t>
      </w:r>
      <w:r w:rsidRPr="006F6434">
        <w:rPr>
          <w:rFonts w:cstheme="minorHAnsi"/>
        </w:rPr>
        <w:t xml:space="preserve"> şi pe baza ipotezelor </w:t>
      </w:r>
      <w:r w:rsidR="00635257" w:rsidRPr="006F6434">
        <w:rPr>
          <w:rFonts w:cstheme="minorHAnsi"/>
        </w:rPr>
        <w:t xml:space="preserve">referitoare la </w:t>
      </w:r>
      <w:r w:rsidRPr="006F6434">
        <w:rPr>
          <w:rFonts w:cstheme="minorHAnsi"/>
        </w:rPr>
        <w:t>continuarea situaţiei existente în ceea ce priveşte transportul</w:t>
      </w:r>
      <w:r w:rsidR="00635257" w:rsidRPr="006F6434">
        <w:rPr>
          <w:rFonts w:cstheme="minorHAnsi"/>
        </w:rPr>
        <w:t xml:space="preserve"> în aria de studiu, se va contura</w:t>
      </w:r>
      <w:r w:rsidRPr="006F6434">
        <w:rPr>
          <w:rFonts w:cstheme="minorHAnsi"/>
        </w:rPr>
        <w:t xml:space="preserve"> scenariului “fără proiect”.</w:t>
      </w:r>
    </w:p>
    <w:p w:rsidR="006D545E" w:rsidRPr="006F6434" w:rsidRDefault="006D545E" w:rsidP="00635257">
      <w:pPr>
        <w:autoSpaceDE w:val="0"/>
        <w:autoSpaceDN w:val="0"/>
        <w:adjustRightInd w:val="0"/>
        <w:spacing w:after="195"/>
        <w:jc w:val="both"/>
        <w:rPr>
          <w:rFonts w:cstheme="minorHAnsi"/>
        </w:rPr>
      </w:pPr>
      <w:r w:rsidRPr="006F6434">
        <w:rPr>
          <w:rFonts w:cstheme="minorHAnsi"/>
          <w:lang w:val="x-none"/>
        </w:rPr>
        <w:t>“</w:t>
      </w:r>
      <w:r w:rsidRPr="006F6434">
        <w:rPr>
          <w:rFonts w:cstheme="minorHAnsi"/>
        </w:rPr>
        <w:t>S</w:t>
      </w:r>
      <w:r w:rsidR="00635257" w:rsidRPr="006F6434">
        <w:rPr>
          <w:rFonts w:cstheme="minorHAnsi"/>
          <w:lang w:val="x-none"/>
        </w:rPr>
        <w:t>cen</w:t>
      </w:r>
      <w:r w:rsidRPr="006F6434">
        <w:rPr>
          <w:rFonts w:cstheme="minorHAnsi"/>
          <w:lang w:val="x-none"/>
        </w:rPr>
        <w:t>ariul cu proiect”</w:t>
      </w:r>
      <w:r w:rsidR="008F0658" w:rsidRPr="006F6434">
        <w:rPr>
          <w:rFonts w:cstheme="minorHAnsi"/>
        </w:rPr>
        <w:t xml:space="preserve"> se va contura pe baza</w:t>
      </w:r>
      <w:r w:rsidR="00635257" w:rsidRPr="006F6434">
        <w:rPr>
          <w:rFonts w:cstheme="minorHAnsi"/>
          <w:lang w:val="x-none"/>
        </w:rPr>
        <w:t xml:space="preserve"> </w:t>
      </w:r>
      <w:r w:rsidRPr="006F6434">
        <w:rPr>
          <w:rFonts w:cstheme="minorHAnsi"/>
        </w:rPr>
        <w:t xml:space="preserve">ipotezelor referitoare la </w:t>
      </w:r>
      <w:r w:rsidRPr="006F6434">
        <w:rPr>
          <w:rFonts w:cstheme="minorHAnsi"/>
          <w:lang w:val="x-none"/>
        </w:rPr>
        <w:t>influenţa măsurilor</w:t>
      </w:r>
      <w:r w:rsidRPr="006F6434">
        <w:rPr>
          <w:rFonts w:cstheme="minorHAnsi"/>
        </w:rPr>
        <w:t xml:space="preserve">/activităților </w:t>
      </w:r>
      <w:r w:rsidR="00635257" w:rsidRPr="006F6434">
        <w:rPr>
          <w:rFonts w:cstheme="minorHAnsi"/>
          <w:lang w:val="x-none"/>
        </w:rPr>
        <w:t xml:space="preserve">din </w:t>
      </w:r>
      <w:r w:rsidR="0071661B" w:rsidRPr="006F6434">
        <w:rPr>
          <w:rFonts w:cstheme="minorHAnsi"/>
        </w:rPr>
        <w:t xml:space="preserve">opțiunea </w:t>
      </w:r>
      <w:r w:rsidR="00FA2A95" w:rsidRPr="006F6434">
        <w:rPr>
          <w:rFonts w:cstheme="minorHAnsi"/>
        </w:rPr>
        <w:t>selecta</w:t>
      </w:r>
      <w:r w:rsidR="0071661B" w:rsidRPr="006F6434">
        <w:rPr>
          <w:rFonts w:cstheme="minorHAnsi"/>
        </w:rPr>
        <w:t xml:space="preserve">tă a </w:t>
      </w:r>
      <w:r w:rsidR="00635257" w:rsidRPr="006F6434">
        <w:rPr>
          <w:rFonts w:cstheme="minorHAnsi"/>
          <w:lang w:val="x-none"/>
        </w:rPr>
        <w:t>proiect</w:t>
      </w:r>
      <w:r w:rsidR="0071661B" w:rsidRPr="006F6434">
        <w:rPr>
          <w:rFonts w:cstheme="minorHAnsi"/>
        </w:rPr>
        <w:t>ului</w:t>
      </w:r>
      <w:r w:rsidR="00635257" w:rsidRPr="006F6434">
        <w:rPr>
          <w:rFonts w:cstheme="minorHAnsi"/>
          <w:lang w:val="x-none"/>
        </w:rPr>
        <w:t xml:space="preserve"> asupra</w:t>
      </w:r>
      <w:r w:rsidR="00754B3E" w:rsidRPr="006F6434">
        <w:rPr>
          <w:rFonts w:cstheme="minorHAnsi"/>
        </w:rPr>
        <w:t xml:space="preserve"> transportului, inclusiv asupra</w:t>
      </w:r>
      <w:r w:rsidRPr="006F6434">
        <w:rPr>
          <w:rFonts w:cstheme="minorHAnsi"/>
        </w:rPr>
        <w:t xml:space="preserve"> </w:t>
      </w:r>
      <w:r w:rsidR="00754B3E" w:rsidRPr="006F6434">
        <w:rPr>
          <w:rFonts w:cstheme="minorHAnsi"/>
        </w:rPr>
        <w:t>cererii și ofertei de transport</w:t>
      </w:r>
      <w:r w:rsidR="00D36E45" w:rsidRPr="006F6434">
        <w:rPr>
          <w:rStyle w:val="FootnoteReference"/>
          <w:rFonts w:cstheme="minorHAnsi"/>
        </w:rPr>
        <w:footnoteReference w:id="2"/>
      </w:r>
      <w:r w:rsidR="00754B3E" w:rsidRPr="006F6434">
        <w:rPr>
          <w:rFonts w:cstheme="minorHAnsi"/>
        </w:rPr>
        <w:t>.</w:t>
      </w:r>
    </w:p>
    <w:p w:rsidR="00754B3E" w:rsidRPr="006F6434" w:rsidRDefault="00754B3E" w:rsidP="002A65B0">
      <w:pPr>
        <w:autoSpaceDE w:val="0"/>
        <w:autoSpaceDN w:val="0"/>
        <w:adjustRightInd w:val="0"/>
        <w:spacing w:after="195"/>
        <w:jc w:val="both"/>
        <w:rPr>
          <w:rFonts w:cstheme="minorHAnsi"/>
        </w:rPr>
      </w:pPr>
      <w:r w:rsidRPr="006F6434">
        <w:rPr>
          <w:rFonts w:cstheme="minorHAnsi"/>
        </w:rPr>
        <w:t>Se vor men</w:t>
      </w:r>
      <w:r w:rsidR="00F82705" w:rsidRPr="006F6434">
        <w:rPr>
          <w:rFonts w:cstheme="minorHAnsi"/>
        </w:rPr>
        <w:t>ţiona ipotezele avute în vedere, corelate cu ipotezele P.M.U.D.</w:t>
      </w:r>
      <w:r w:rsidR="00A245BE" w:rsidRPr="006F6434">
        <w:rPr>
          <w:rFonts w:cstheme="minorHAnsi"/>
        </w:rPr>
        <w:t>, precum</w:t>
      </w:r>
      <w:r w:rsidR="00F82705" w:rsidRPr="006F6434">
        <w:rPr>
          <w:rFonts w:cstheme="minorHAnsi"/>
        </w:rPr>
        <w:t xml:space="preserve"> </w:t>
      </w:r>
      <w:r w:rsidRPr="006F6434">
        <w:rPr>
          <w:rFonts w:cstheme="minorHAnsi"/>
        </w:rPr>
        <w:t>şi rezultatele preconizate pentru fiecare scenariu în parte.</w:t>
      </w:r>
    </w:p>
    <w:p w:rsidR="002A65B0" w:rsidRPr="006F6434" w:rsidRDefault="002A65B0" w:rsidP="00902AC6">
      <w:pPr>
        <w:autoSpaceDE w:val="0"/>
        <w:autoSpaceDN w:val="0"/>
        <w:adjustRightInd w:val="0"/>
        <w:spacing w:after="195"/>
        <w:jc w:val="both"/>
        <w:rPr>
          <w:rFonts w:cstheme="minorHAnsi"/>
          <w:lang w:val="en-US"/>
        </w:rPr>
      </w:pPr>
      <w:r w:rsidRPr="006F6434">
        <w:rPr>
          <w:rFonts w:cstheme="minorHAnsi"/>
          <w:lang w:val="x-none"/>
        </w:rPr>
        <w:t>Prognozele</w:t>
      </w:r>
      <w:r w:rsidR="00FA2A95" w:rsidRPr="006F6434">
        <w:rPr>
          <w:rFonts w:cstheme="minorHAnsi"/>
          <w:lang w:val="x-none"/>
        </w:rPr>
        <w:t xml:space="preserve"> se vor realiza, de principiu, </w:t>
      </w:r>
      <w:r w:rsidR="00FA2A95" w:rsidRPr="006F6434">
        <w:rPr>
          <w:rFonts w:cstheme="minorHAnsi"/>
        </w:rPr>
        <w:t>cu referire l</w:t>
      </w:r>
      <w:r w:rsidRPr="006F6434">
        <w:rPr>
          <w:rFonts w:cstheme="minorHAnsi"/>
          <w:lang w:val="x-none"/>
        </w:rPr>
        <w:t xml:space="preserve">a aceleaşi elemente măsurate în etapa de stabilire a </w:t>
      </w:r>
      <w:r w:rsidR="00902AC6" w:rsidRPr="006F6434">
        <w:rPr>
          <w:rFonts w:cstheme="minorHAnsi"/>
          <w:lang w:val="x-none"/>
        </w:rPr>
        <w:t>situaţiei existente</w:t>
      </w:r>
      <w:r w:rsidR="00902AC6" w:rsidRPr="006F6434">
        <w:rPr>
          <w:rFonts w:cstheme="minorHAnsi"/>
          <w:lang w:val="en-US"/>
        </w:rPr>
        <w:t xml:space="preserve"> (a se </w:t>
      </w:r>
      <w:proofErr w:type="spellStart"/>
      <w:r w:rsidR="00902AC6" w:rsidRPr="006F6434">
        <w:rPr>
          <w:rFonts w:cstheme="minorHAnsi"/>
          <w:lang w:val="en-US"/>
        </w:rPr>
        <w:t>vedea</w:t>
      </w:r>
      <w:proofErr w:type="spellEnd"/>
      <w:r w:rsidR="00902AC6" w:rsidRPr="006F6434">
        <w:rPr>
          <w:rFonts w:cstheme="minorHAnsi"/>
          <w:lang w:val="en-US"/>
        </w:rPr>
        <w:t xml:space="preserve"> </w:t>
      </w:r>
      <w:proofErr w:type="spellStart"/>
      <w:r w:rsidR="00902AC6" w:rsidRPr="006F6434">
        <w:rPr>
          <w:rFonts w:cstheme="minorHAnsi"/>
          <w:lang w:val="en-US"/>
        </w:rPr>
        <w:t>punctul</w:t>
      </w:r>
      <w:proofErr w:type="spellEnd"/>
      <w:r w:rsidR="00902AC6" w:rsidRPr="006F6434">
        <w:rPr>
          <w:rFonts w:cstheme="minorHAnsi"/>
          <w:lang w:val="en-US"/>
        </w:rPr>
        <w:t xml:space="preserve"> 3 din </w:t>
      </w:r>
      <w:proofErr w:type="spellStart"/>
      <w:r w:rsidR="00851A06" w:rsidRPr="006F6434">
        <w:rPr>
          <w:rFonts w:cstheme="minorHAnsi"/>
          <w:lang w:val="en-US"/>
        </w:rPr>
        <w:t>această</w:t>
      </w:r>
      <w:proofErr w:type="spellEnd"/>
      <w:r w:rsidR="00851A06" w:rsidRPr="006F6434">
        <w:rPr>
          <w:rFonts w:cstheme="minorHAnsi"/>
          <w:lang w:val="en-US"/>
        </w:rPr>
        <w:t xml:space="preserve"> </w:t>
      </w:r>
      <w:proofErr w:type="spellStart"/>
      <w:r w:rsidR="00851A06" w:rsidRPr="006F6434">
        <w:rPr>
          <w:rFonts w:cstheme="minorHAnsi"/>
          <w:lang w:val="en-US"/>
        </w:rPr>
        <w:t>anexă</w:t>
      </w:r>
      <w:proofErr w:type="spellEnd"/>
      <w:r w:rsidR="00902AC6" w:rsidRPr="006F6434">
        <w:rPr>
          <w:rFonts w:cstheme="minorHAnsi"/>
          <w:lang w:val="en-US"/>
        </w:rPr>
        <w:t>).</w:t>
      </w:r>
    </w:p>
    <w:p w:rsidR="00463BBA" w:rsidRPr="006F6434" w:rsidRDefault="00AF53BC" w:rsidP="00B10ABB">
      <w:pPr>
        <w:autoSpaceDE w:val="0"/>
        <w:autoSpaceDN w:val="0"/>
        <w:adjustRightInd w:val="0"/>
        <w:spacing w:after="195"/>
        <w:jc w:val="both"/>
        <w:rPr>
          <w:rFonts w:cstheme="minorHAnsi"/>
        </w:rPr>
      </w:pPr>
      <w:r w:rsidRPr="006F6434">
        <w:rPr>
          <w:rFonts w:cstheme="minorHAnsi"/>
        </w:rPr>
        <w:t>De exemplu, pentru scenariul „fără proiect”, viteza medie a autobuzelor este de ... km/h, iar viteza medie a autoturismelor este de ... km/h, iar în scenariul „cu proiect” viteza medie a autobuzelor este de ... km/h, iar viteza medie a autoturismelor este</w:t>
      </w:r>
      <w:r w:rsidR="00535FC8" w:rsidRPr="006F6434">
        <w:rPr>
          <w:rFonts w:cstheme="minorHAnsi"/>
        </w:rPr>
        <w:t xml:space="preserve"> de</w:t>
      </w:r>
      <w:r w:rsidRPr="006F6434">
        <w:rPr>
          <w:rFonts w:cstheme="minorHAnsi"/>
        </w:rPr>
        <w:t>/rămâne de ... km/h (bazat pe ipo</w:t>
      </w:r>
      <w:r w:rsidR="00B10ABB" w:rsidRPr="006F6434">
        <w:rPr>
          <w:rFonts w:cstheme="minorHAnsi"/>
        </w:rPr>
        <w:t>tezele</w:t>
      </w:r>
      <w:r w:rsidRPr="006F6434">
        <w:rPr>
          <w:rFonts w:cstheme="minorHAnsi"/>
        </w:rPr>
        <w:t xml:space="preserve"> că în ca</w:t>
      </w:r>
      <w:r w:rsidR="00F42736" w:rsidRPr="006F6434">
        <w:rPr>
          <w:rFonts w:cstheme="minorHAnsi"/>
        </w:rPr>
        <w:t xml:space="preserve">zul scenariului „cu proiect” ... </w:t>
      </w:r>
      <w:r w:rsidR="00535FC8" w:rsidRPr="006F6434">
        <w:rPr>
          <w:rFonts w:cstheme="minorHAnsi"/>
        </w:rPr>
        <w:t>[</w:t>
      </w:r>
      <w:r w:rsidR="00F42736" w:rsidRPr="006F6434">
        <w:rPr>
          <w:rFonts w:cstheme="minorHAnsi"/>
          <w:i/>
        </w:rPr>
        <w:t>se vor enumera</w:t>
      </w:r>
      <w:r w:rsidR="00535FC8" w:rsidRPr="006F6434">
        <w:rPr>
          <w:rFonts w:cstheme="minorHAnsi"/>
          <w:i/>
        </w:rPr>
        <w:t>]</w:t>
      </w:r>
      <w:r w:rsidRPr="006F6434">
        <w:rPr>
          <w:rFonts w:cstheme="minorHAnsi"/>
        </w:rPr>
        <w:t>).</w:t>
      </w:r>
    </w:p>
    <w:p w:rsidR="009B7507" w:rsidRPr="006F6434" w:rsidRDefault="009B7507" w:rsidP="00B10ABB">
      <w:pPr>
        <w:autoSpaceDE w:val="0"/>
        <w:autoSpaceDN w:val="0"/>
        <w:adjustRightInd w:val="0"/>
        <w:spacing w:after="195"/>
        <w:jc w:val="both"/>
        <w:rPr>
          <w:rFonts w:cstheme="minorHAnsi"/>
          <w:b/>
          <w:i/>
          <w:lang w:val="en-US"/>
        </w:rPr>
      </w:pPr>
      <w:proofErr w:type="spellStart"/>
      <w:r w:rsidRPr="006F6434">
        <w:rPr>
          <w:rFonts w:cstheme="minorHAnsi"/>
          <w:b/>
          <w:i/>
          <w:lang w:val="en-US"/>
        </w:rPr>
        <w:t>Cererea</w:t>
      </w:r>
      <w:proofErr w:type="spellEnd"/>
      <w:r w:rsidRPr="006F6434">
        <w:rPr>
          <w:rFonts w:cstheme="minorHAnsi"/>
          <w:b/>
          <w:i/>
          <w:lang w:val="en-US"/>
        </w:rPr>
        <w:t xml:space="preserve"> de transport</w:t>
      </w:r>
    </w:p>
    <w:p w:rsidR="0094363C" w:rsidRPr="006F6434" w:rsidRDefault="00F73D3A" w:rsidP="00B10ABB">
      <w:pPr>
        <w:autoSpaceDE w:val="0"/>
        <w:autoSpaceDN w:val="0"/>
        <w:adjustRightInd w:val="0"/>
        <w:spacing w:after="195"/>
        <w:jc w:val="both"/>
        <w:rPr>
          <w:rFonts w:cstheme="minorHAnsi"/>
          <w:lang w:val="en-US"/>
        </w:rPr>
      </w:pPr>
      <w:r w:rsidRPr="006F6434">
        <w:rPr>
          <w:rFonts w:cstheme="minorHAnsi"/>
          <w:lang w:val="en-US"/>
        </w:rPr>
        <w:t xml:space="preserve">Ca </w:t>
      </w:r>
      <w:r w:rsidR="002A65B0" w:rsidRPr="006F6434">
        <w:rPr>
          <w:rFonts w:cstheme="minorHAnsi"/>
          <w:lang w:val="x-none"/>
        </w:rPr>
        <w:t xml:space="preserve">exemplu, datele privind cererea de transport pentru scenariul </w:t>
      </w:r>
      <w:r w:rsidR="008A3F87" w:rsidRPr="006F6434">
        <w:rPr>
          <w:rFonts w:cstheme="minorHAnsi"/>
        </w:rPr>
        <w:t>„</w:t>
      </w:r>
      <w:r w:rsidR="002A65B0" w:rsidRPr="006F6434">
        <w:rPr>
          <w:rFonts w:cstheme="minorHAnsi"/>
          <w:lang w:val="x-none"/>
        </w:rPr>
        <w:t>cu proiect</w:t>
      </w:r>
      <w:r w:rsidR="008A3F87" w:rsidRPr="006F6434">
        <w:rPr>
          <w:rFonts w:cstheme="minorHAnsi"/>
        </w:rPr>
        <w:t>”</w:t>
      </w:r>
      <w:r w:rsidR="002A65B0" w:rsidRPr="006F6434">
        <w:rPr>
          <w:rFonts w:cstheme="minorHAnsi"/>
          <w:lang w:val="x-none"/>
        </w:rPr>
        <w:t xml:space="preserve"> şi </w:t>
      </w:r>
      <w:r w:rsidR="008A3F87" w:rsidRPr="006F6434">
        <w:rPr>
          <w:rFonts w:cstheme="minorHAnsi"/>
        </w:rPr>
        <w:t>„</w:t>
      </w:r>
      <w:r w:rsidR="002A65B0" w:rsidRPr="006F6434">
        <w:rPr>
          <w:rFonts w:cstheme="minorHAnsi"/>
          <w:lang w:val="x-none"/>
        </w:rPr>
        <w:t>fără proiect</w:t>
      </w:r>
      <w:r w:rsidR="008A3F87" w:rsidRPr="006F6434">
        <w:rPr>
          <w:rFonts w:cstheme="minorHAnsi"/>
        </w:rPr>
        <w:t>”</w:t>
      </w:r>
      <w:r w:rsidR="002A65B0" w:rsidRPr="006F6434">
        <w:rPr>
          <w:rFonts w:cstheme="minorHAnsi"/>
          <w:lang w:val="x-none"/>
        </w:rPr>
        <w:t xml:space="preserve"> pot fi </w:t>
      </w:r>
      <w:proofErr w:type="spellStart"/>
      <w:r w:rsidR="00E27CBE" w:rsidRPr="006F6434">
        <w:rPr>
          <w:rFonts w:cstheme="minorHAnsi"/>
          <w:lang w:val="en-US"/>
        </w:rPr>
        <w:t>sumarizate</w:t>
      </w:r>
      <w:proofErr w:type="spellEnd"/>
      <w:r w:rsidR="00E27CBE" w:rsidRPr="006F6434">
        <w:rPr>
          <w:rFonts w:cstheme="minorHAnsi"/>
          <w:lang w:val="en-US"/>
        </w:rPr>
        <w:t xml:space="preserve"> </w:t>
      </w:r>
      <w:r w:rsidR="002A65B0" w:rsidRPr="006F6434">
        <w:rPr>
          <w:rFonts w:cstheme="minorHAnsi"/>
          <w:lang w:val="x-none"/>
        </w:rPr>
        <w:t>conform tabelului de mai jos</w:t>
      </w:r>
      <w:r w:rsidR="00B10ABB" w:rsidRPr="006F6434">
        <w:rPr>
          <w:rFonts w:cstheme="minorHAnsi"/>
        </w:rPr>
        <w:t xml:space="preserve">, </w:t>
      </w:r>
      <w:r w:rsidR="00A4762B" w:rsidRPr="006F6434">
        <w:rPr>
          <w:rFonts w:cstheme="minorHAnsi"/>
        </w:rPr>
        <w:t>la nivelul fiecărui an indicat î</w:t>
      </w:r>
      <w:r w:rsidR="00B10ABB" w:rsidRPr="006F6434">
        <w:rPr>
          <w:rFonts w:cstheme="minorHAnsi"/>
        </w:rPr>
        <w:t>n tabel</w:t>
      </w:r>
      <w:r w:rsidR="002A65B0" w:rsidRPr="006F6434">
        <w:rPr>
          <w:rFonts w:cstheme="minorHAnsi"/>
          <w:lang w:val="x-none"/>
        </w:rPr>
        <w:t>.</w:t>
      </w:r>
      <w:r w:rsidR="00F42736" w:rsidRPr="006F6434">
        <w:rPr>
          <w:rFonts w:cstheme="minorHAnsi"/>
          <w:lang w:val="en-US"/>
        </w:rPr>
        <w:t xml:space="preserve"> </w:t>
      </w:r>
    </w:p>
    <w:p w:rsidR="0081428D" w:rsidRPr="006F6434" w:rsidRDefault="0094363C" w:rsidP="00B10ABB">
      <w:pPr>
        <w:autoSpaceDE w:val="0"/>
        <w:autoSpaceDN w:val="0"/>
        <w:adjustRightInd w:val="0"/>
        <w:spacing w:after="195"/>
        <w:jc w:val="both"/>
        <w:rPr>
          <w:rFonts w:cstheme="minorHAnsi"/>
          <w:lang w:val="en-US"/>
        </w:rPr>
      </w:pPr>
      <w:r w:rsidRPr="006F6434">
        <w:rPr>
          <w:rFonts w:cstheme="minorHAnsi"/>
          <w:lang w:val="en-US"/>
        </w:rPr>
        <w:t xml:space="preserve">Pe </w:t>
      </w:r>
      <w:proofErr w:type="spellStart"/>
      <w:r w:rsidRPr="006F6434">
        <w:rPr>
          <w:rFonts w:cstheme="minorHAnsi"/>
          <w:lang w:val="en-US"/>
        </w:rPr>
        <w:t>ba</w:t>
      </w:r>
      <w:r w:rsidR="00D035C7" w:rsidRPr="006F6434">
        <w:rPr>
          <w:rFonts w:cstheme="minorHAnsi"/>
          <w:lang w:val="en-US"/>
        </w:rPr>
        <w:t>za</w:t>
      </w:r>
      <w:proofErr w:type="spellEnd"/>
      <w:r w:rsidR="00D035C7" w:rsidRPr="006F6434">
        <w:rPr>
          <w:rFonts w:cstheme="minorHAnsi"/>
          <w:lang w:val="en-US"/>
        </w:rPr>
        <w:t xml:space="preserve"> </w:t>
      </w:r>
      <w:proofErr w:type="spellStart"/>
      <w:r w:rsidR="00D035C7" w:rsidRPr="006F6434">
        <w:rPr>
          <w:rFonts w:cstheme="minorHAnsi"/>
          <w:lang w:val="en-US"/>
        </w:rPr>
        <w:t>analizei</w:t>
      </w:r>
      <w:proofErr w:type="spellEnd"/>
      <w:r w:rsidR="00D035C7" w:rsidRPr="006F6434">
        <w:rPr>
          <w:rFonts w:cstheme="minorHAnsi"/>
          <w:lang w:val="en-US"/>
        </w:rPr>
        <w:t xml:space="preserve"> </w:t>
      </w:r>
      <w:proofErr w:type="spellStart"/>
      <w:r w:rsidR="00D035C7" w:rsidRPr="006F6434">
        <w:rPr>
          <w:rFonts w:cstheme="minorHAnsi"/>
          <w:lang w:val="en-US"/>
        </w:rPr>
        <w:t>distribuţiei</w:t>
      </w:r>
      <w:proofErr w:type="spellEnd"/>
      <w:r w:rsidR="00D035C7" w:rsidRPr="006F6434">
        <w:rPr>
          <w:rFonts w:cstheme="minorHAnsi"/>
          <w:lang w:val="en-US"/>
        </w:rPr>
        <w:t xml:space="preserve"> </w:t>
      </w:r>
      <w:proofErr w:type="spellStart"/>
      <w:r w:rsidR="00D035C7" w:rsidRPr="006F6434">
        <w:rPr>
          <w:rFonts w:cstheme="minorHAnsi"/>
          <w:lang w:val="en-US"/>
        </w:rPr>
        <w:t>modale</w:t>
      </w:r>
      <w:proofErr w:type="spellEnd"/>
      <w:r w:rsidR="00D035C7" w:rsidRPr="006F6434">
        <w:rPr>
          <w:rFonts w:cstheme="minorHAnsi"/>
          <w:lang w:val="en-US"/>
        </w:rPr>
        <w:t xml:space="preserve"> (</w:t>
      </w:r>
      <w:proofErr w:type="spellStart"/>
      <w:r w:rsidR="00D035C7" w:rsidRPr="006F6434">
        <w:rPr>
          <w:rFonts w:cstheme="minorHAnsi"/>
          <w:lang w:val="en-US"/>
        </w:rPr>
        <w:t>dacă</w:t>
      </w:r>
      <w:proofErr w:type="spellEnd"/>
      <w:r w:rsidR="00D035C7" w:rsidRPr="006F6434">
        <w:rPr>
          <w:rFonts w:cstheme="minorHAnsi"/>
          <w:lang w:val="en-US"/>
        </w:rPr>
        <w:t xml:space="preserve"> </w:t>
      </w:r>
      <w:proofErr w:type="spellStart"/>
      <w:proofErr w:type="gramStart"/>
      <w:r w:rsidR="00D035C7" w:rsidRPr="006F6434">
        <w:rPr>
          <w:rFonts w:cstheme="minorHAnsi"/>
          <w:lang w:val="en-US"/>
        </w:rPr>
        <w:t>este</w:t>
      </w:r>
      <w:proofErr w:type="spellEnd"/>
      <w:proofErr w:type="gramEnd"/>
      <w:r w:rsidR="00D035C7" w:rsidRPr="006F6434">
        <w:rPr>
          <w:rFonts w:cstheme="minorHAnsi"/>
          <w:lang w:val="en-US"/>
        </w:rPr>
        <w:t xml:space="preserve"> </w:t>
      </w:r>
      <w:proofErr w:type="spellStart"/>
      <w:r w:rsidR="00D035C7" w:rsidRPr="006F6434">
        <w:rPr>
          <w:rFonts w:cstheme="minorHAnsi"/>
          <w:lang w:val="en-US"/>
        </w:rPr>
        <w:t>posibil</w:t>
      </w:r>
      <w:proofErr w:type="spellEnd"/>
      <w:r w:rsidR="00D035C7" w:rsidRPr="006F6434">
        <w:rPr>
          <w:rFonts w:cstheme="minorHAnsi"/>
          <w:lang w:val="en-US"/>
        </w:rPr>
        <w:t xml:space="preserve">, pe </w:t>
      </w:r>
      <w:proofErr w:type="spellStart"/>
      <w:r w:rsidR="00D035C7" w:rsidRPr="006F6434">
        <w:rPr>
          <w:rFonts w:cstheme="minorHAnsi"/>
          <w:lang w:val="en-US"/>
        </w:rPr>
        <w:t>baza</w:t>
      </w:r>
      <w:proofErr w:type="spellEnd"/>
      <w:r w:rsidR="00D035C7" w:rsidRPr="006F6434">
        <w:rPr>
          <w:rFonts w:cstheme="minorHAnsi"/>
          <w:lang w:val="en-US"/>
        </w:rPr>
        <w:t xml:space="preserve"> </w:t>
      </w:r>
      <w:proofErr w:type="spellStart"/>
      <w:r w:rsidR="00D035C7" w:rsidRPr="006F6434">
        <w:rPr>
          <w:rFonts w:cstheme="minorHAnsi"/>
          <w:lang w:val="en-US"/>
        </w:rPr>
        <w:t>unui</w:t>
      </w:r>
      <w:proofErr w:type="spellEnd"/>
      <w:r w:rsidR="00D035C7" w:rsidRPr="006F6434">
        <w:rPr>
          <w:rFonts w:cstheme="minorHAnsi"/>
          <w:lang w:val="en-US"/>
        </w:rPr>
        <w:t xml:space="preserve"> </w:t>
      </w:r>
      <w:proofErr w:type="spellStart"/>
      <w:r w:rsidR="00D035C7" w:rsidRPr="006F6434">
        <w:rPr>
          <w:rFonts w:cstheme="minorHAnsi"/>
          <w:lang w:val="en-US"/>
        </w:rPr>
        <w:t>modul</w:t>
      </w:r>
      <w:proofErr w:type="spellEnd"/>
      <w:r w:rsidR="00D035C7" w:rsidRPr="006F6434">
        <w:rPr>
          <w:rFonts w:cstheme="minorHAnsi"/>
          <w:lang w:val="en-US"/>
        </w:rPr>
        <w:t xml:space="preserve"> </w:t>
      </w:r>
      <w:r w:rsidR="00FC6773" w:rsidRPr="006F6434">
        <w:rPr>
          <w:rFonts w:cstheme="minorHAnsi"/>
          <w:lang w:val="en-US"/>
        </w:rPr>
        <w:t xml:space="preserve">de </w:t>
      </w:r>
      <w:proofErr w:type="spellStart"/>
      <w:r w:rsidR="00FC6773" w:rsidRPr="006F6434">
        <w:rPr>
          <w:rFonts w:cstheme="minorHAnsi"/>
          <w:lang w:val="en-US"/>
        </w:rPr>
        <w:t>distribuţie</w:t>
      </w:r>
      <w:proofErr w:type="spellEnd"/>
      <w:r w:rsidR="00FC6773" w:rsidRPr="006F6434">
        <w:rPr>
          <w:rFonts w:cstheme="minorHAnsi"/>
          <w:lang w:val="en-US"/>
        </w:rPr>
        <w:t xml:space="preserve"> </w:t>
      </w:r>
      <w:proofErr w:type="spellStart"/>
      <w:r w:rsidR="00FC6773" w:rsidRPr="006F6434">
        <w:rPr>
          <w:rFonts w:cstheme="minorHAnsi"/>
          <w:lang w:val="en-US"/>
        </w:rPr>
        <w:t>modală</w:t>
      </w:r>
      <w:proofErr w:type="spellEnd"/>
      <w:r w:rsidR="00D035C7" w:rsidRPr="006F6434">
        <w:rPr>
          <w:rFonts w:cstheme="minorHAnsi"/>
          <w:lang w:val="en-US"/>
        </w:rPr>
        <w:t xml:space="preserve"> din </w:t>
      </w:r>
      <w:proofErr w:type="spellStart"/>
      <w:r w:rsidR="00D035C7" w:rsidRPr="006F6434">
        <w:rPr>
          <w:rFonts w:cstheme="minorHAnsi"/>
          <w:lang w:val="en-US"/>
        </w:rPr>
        <w:t>modelul</w:t>
      </w:r>
      <w:proofErr w:type="spellEnd"/>
      <w:r w:rsidR="00D035C7" w:rsidRPr="006F6434">
        <w:rPr>
          <w:rFonts w:cstheme="minorHAnsi"/>
          <w:lang w:val="en-US"/>
        </w:rPr>
        <w:t xml:space="preserve"> de transport), </w:t>
      </w:r>
      <w:proofErr w:type="spellStart"/>
      <w:r w:rsidR="00D035C7" w:rsidRPr="006F6434">
        <w:rPr>
          <w:rFonts w:cstheme="minorHAnsi"/>
          <w:lang w:val="en-US"/>
        </w:rPr>
        <w:t>în</w:t>
      </w:r>
      <w:proofErr w:type="spellEnd"/>
      <w:r w:rsidR="00D035C7" w:rsidRPr="006F6434">
        <w:rPr>
          <w:rFonts w:cstheme="minorHAnsi"/>
          <w:lang w:val="en-US"/>
        </w:rPr>
        <w:t xml:space="preserve"> </w:t>
      </w:r>
      <w:proofErr w:type="spellStart"/>
      <w:r w:rsidR="00D035C7" w:rsidRPr="006F6434">
        <w:rPr>
          <w:rFonts w:cstheme="minorHAnsi"/>
          <w:lang w:val="en-US"/>
        </w:rPr>
        <w:t>cadrul</w:t>
      </w:r>
      <w:proofErr w:type="spellEnd"/>
      <w:r w:rsidR="00D035C7" w:rsidRPr="006F6434">
        <w:rPr>
          <w:rFonts w:cstheme="minorHAnsi"/>
          <w:lang w:val="en-US"/>
        </w:rPr>
        <w:t xml:space="preserve"> </w:t>
      </w:r>
      <w:proofErr w:type="spellStart"/>
      <w:r w:rsidR="00D035C7" w:rsidRPr="006F6434">
        <w:rPr>
          <w:rFonts w:cstheme="minorHAnsi"/>
          <w:lang w:val="en-US"/>
        </w:rPr>
        <w:t>tabelului</w:t>
      </w:r>
      <w:proofErr w:type="spellEnd"/>
      <w:r w:rsidR="00D035C7" w:rsidRPr="006F6434">
        <w:rPr>
          <w:rFonts w:cstheme="minorHAnsi"/>
          <w:lang w:val="en-US"/>
        </w:rPr>
        <w:t xml:space="preserve"> se </w:t>
      </w:r>
      <w:proofErr w:type="spellStart"/>
      <w:r w:rsidR="00D035C7" w:rsidRPr="006F6434">
        <w:rPr>
          <w:rFonts w:cstheme="minorHAnsi"/>
          <w:lang w:val="en-US"/>
        </w:rPr>
        <w:t>va</w:t>
      </w:r>
      <w:proofErr w:type="spellEnd"/>
      <w:r w:rsidR="00D035C7" w:rsidRPr="006F6434">
        <w:rPr>
          <w:rFonts w:cstheme="minorHAnsi"/>
          <w:lang w:val="en-US"/>
        </w:rPr>
        <w:t xml:space="preserve"> </w:t>
      </w:r>
      <w:proofErr w:type="spellStart"/>
      <w:r w:rsidR="00D035C7" w:rsidRPr="006F6434">
        <w:rPr>
          <w:rFonts w:cstheme="minorHAnsi"/>
          <w:lang w:val="en-US"/>
        </w:rPr>
        <w:t>evidenţia</w:t>
      </w:r>
      <w:proofErr w:type="spellEnd"/>
      <w:r w:rsidR="00D035C7" w:rsidRPr="006F6434">
        <w:rPr>
          <w:rFonts w:cstheme="minorHAnsi"/>
          <w:lang w:val="en-US"/>
        </w:rPr>
        <w:t xml:space="preserve"> </w:t>
      </w:r>
      <w:proofErr w:type="spellStart"/>
      <w:r w:rsidR="00D035C7" w:rsidRPr="006F6434">
        <w:rPr>
          <w:rFonts w:cstheme="minorHAnsi"/>
          <w:lang w:val="en-US"/>
        </w:rPr>
        <w:t>eventuala</w:t>
      </w:r>
      <w:proofErr w:type="spellEnd"/>
      <w:r w:rsidR="00D035C7" w:rsidRPr="006F6434">
        <w:rPr>
          <w:rFonts w:cstheme="minorHAnsi"/>
          <w:lang w:val="en-US"/>
        </w:rPr>
        <w:t xml:space="preserve"> </w:t>
      </w:r>
      <w:proofErr w:type="spellStart"/>
      <w:r w:rsidR="00D035C7" w:rsidRPr="006F6434">
        <w:rPr>
          <w:rFonts w:cstheme="minorHAnsi"/>
          <w:lang w:val="en-US"/>
        </w:rPr>
        <w:t>creştere</w:t>
      </w:r>
      <w:proofErr w:type="spellEnd"/>
      <w:r w:rsidR="00D035C7" w:rsidRPr="006F6434">
        <w:rPr>
          <w:rFonts w:cstheme="minorHAnsi"/>
          <w:lang w:val="en-US"/>
        </w:rPr>
        <w:t xml:space="preserve"> a </w:t>
      </w:r>
      <w:proofErr w:type="spellStart"/>
      <w:r w:rsidR="00D035C7" w:rsidRPr="006F6434">
        <w:rPr>
          <w:rFonts w:cstheme="minorHAnsi"/>
          <w:lang w:val="en-US"/>
        </w:rPr>
        <w:t>numărului</w:t>
      </w:r>
      <w:proofErr w:type="spellEnd"/>
      <w:r w:rsidR="00D035C7" w:rsidRPr="006F6434">
        <w:rPr>
          <w:rFonts w:cstheme="minorHAnsi"/>
          <w:lang w:val="en-US"/>
        </w:rPr>
        <w:t xml:space="preserve"> de </w:t>
      </w:r>
      <w:proofErr w:type="spellStart"/>
      <w:r w:rsidR="00D035C7" w:rsidRPr="006F6434">
        <w:rPr>
          <w:rFonts w:cstheme="minorHAnsi"/>
          <w:lang w:val="en-US"/>
        </w:rPr>
        <w:t>deplasări</w:t>
      </w:r>
      <w:proofErr w:type="spellEnd"/>
      <w:r w:rsidR="00D035C7" w:rsidRPr="006F6434">
        <w:rPr>
          <w:rFonts w:cstheme="minorHAnsi"/>
          <w:lang w:val="en-US"/>
        </w:rPr>
        <w:t xml:space="preserve"> cu </w:t>
      </w:r>
      <w:proofErr w:type="spellStart"/>
      <w:r w:rsidR="00D035C7" w:rsidRPr="006F6434">
        <w:rPr>
          <w:rFonts w:cstheme="minorHAnsi"/>
          <w:lang w:val="en-US"/>
        </w:rPr>
        <w:t>transportul</w:t>
      </w:r>
      <w:proofErr w:type="spellEnd"/>
      <w:r w:rsidR="00D035C7" w:rsidRPr="006F6434">
        <w:rPr>
          <w:rFonts w:cstheme="minorHAnsi"/>
          <w:lang w:val="en-US"/>
        </w:rPr>
        <w:t xml:space="preserve"> public sau cu </w:t>
      </w:r>
      <w:proofErr w:type="spellStart"/>
      <w:r w:rsidR="00D035C7" w:rsidRPr="006F6434">
        <w:rPr>
          <w:rFonts w:cstheme="minorHAnsi"/>
          <w:lang w:val="en-US"/>
        </w:rPr>
        <w:t>mijloace</w:t>
      </w:r>
      <w:proofErr w:type="spellEnd"/>
      <w:r w:rsidR="00D035C7" w:rsidRPr="006F6434">
        <w:rPr>
          <w:rFonts w:cstheme="minorHAnsi"/>
          <w:lang w:val="en-US"/>
        </w:rPr>
        <w:t xml:space="preserve"> alternative de transport, </w:t>
      </w:r>
      <w:proofErr w:type="spellStart"/>
      <w:r w:rsidR="00D035C7" w:rsidRPr="006F6434">
        <w:rPr>
          <w:rFonts w:cstheme="minorHAnsi"/>
          <w:lang w:val="en-US"/>
        </w:rPr>
        <w:t>urmare</w:t>
      </w:r>
      <w:proofErr w:type="spellEnd"/>
      <w:r w:rsidR="00D035C7" w:rsidRPr="006F6434">
        <w:rPr>
          <w:rFonts w:cstheme="minorHAnsi"/>
          <w:lang w:val="en-US"/>
        </w:rPr>
        <w:t xml:space="preserve"> a </w:t>
      </w:r>
      <w:proofErr w:type="spellStart"/>
      <w:r w:rsidR="00D035C7" w:rsidRPr="006F6434">
        <w:rPr>
          <w:rFonts w:cstheme="minorHAnsi"/>
          <w:lang w:val="en-US"/>
        </w:rPr>
        <w:t>implementării</w:t>
      </w:r>
      <w:proofErr w:type="spellEnd"/>
      <w:r w:rsidR="00D035C7" w:rsidRPr="006F6434">
        <w:rPr>
          <w:rFonts w:cstheme="minorHAnsi"/>
          <w:lang w:val="en-US"/>
        </w:rPr>
        <w:t xml:space="preserve"> </w:t>
      </w:r>
      <w:proofErr w:type="spellStart"/>
      <w:r w:rsidR="00D035C7" w:rsidRPr="006F6434">
        <w:rPr>
          <w:rFonts w:cstheme="minorHAnsi"/>
          <w:lang w:val="en-US"/>
        </w:rPr>
        <w:t>proiectului</w:t>
      </w:r>
      <w:proofErr w:type="spellEnd"/>
      <w:r w:rsidR="00D035C7" w:rsidRPr="006F6434">
        <w:rPr>
          <w:rFonts w:cstheme="minorHAnsi"/>
          <w:lang w:val="en-US"/>
        </w:rPr>
        <w:t>.</w:t>
      </w:r>
    </w:p>
    <w:tbl>
      <w:tblPr>
        <w:tblW w:w="0" w:type="auto"/>
        <w:tblInd w:w="105" w:type="dxa"/>
        <w:tblCellMar>
          <w:left w:w="105" w:type="dxa"/>
          <w:right w:w="105" w:type="dxa"/>
        </w:tblCellMar>
        <w:tblLook w:val="0000" w:firstRow="0" w:lastRow="0" w:firstColumn="0" w:lastColumn="0" w:noHBand="0" w:noVBand="0"/>
      </w:tblPr>
      <w:tblGrid>
        <w:gridCol w:w="1541"/>
        <w:gridCol w:w="2440"/>
        <w:gridCol w:w="2442"/>
        <w:gridCol w:w="2528"/>
      </w:tblGrid>
      <w:tr w:rsidR="00463BBA" w:rsidRPr="006F6434" w:rsidTr="00D264BF">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rPr>
                <w:rFonts w:cstheme="minorHAnsi"/>
                <w:b/>
                <w:lang w:val="en-US"/>
              </w:rPr>
            </w:pPr>
            <w:r w:rsidRPr="006F6434">
              <w:rPr>
                <w:rFonts w:cstheme="minorHAnsi"/>
                <w:b/>
              </w:rPr>
              <w:t>P</w:t>
            </w:r>
            <w:r w:rsidRPr="006F6434">
              <w:rPr>
                <w:rFonts w:cstheme="minorHAnsi"/>
                <w:b/>
                <w:lang w:val="x-none"/>
              </w:rPr>
              <w:t>rimul an de implementare a proiectului</w:t>
            </w:r>
            <w:r w:rsidRPr="006F6434">
              <w:rPr>
                <w:rFonts w:cstheme="minorHAnsi"/>
                <w:b/>
                <w:lang w:val="en-US"/>
              </w:rPr>
              <w:t xml:space="preserve"> (</w:t>
            </w:r>
            <w:proofErr w:type="spellStart"/>
            <w:r w:rsidRPr="006F6434">
              <w:rPr>
                <w:rFonts w:cstheme="minorHAnsi"/>
                <w:b/>
                <w:lang w:val="en-US"/>
              </w:rPr>
              <w:t>anul</w:t>
            </w:r>
            <w:proofErr w:type="spellEnd"/>
            <w:r w:rsidRPr="006F6434">
              <w:rPr>
                <w:rFonts w:cstheme="minorHAnsi"/>
                <w:b/>
                <w:lang w:val="en-US"/>
              </w:rPr>
              <w:t xml:space="preserve"> de </w:t>
            </w:r>
            <w:proofErr w:type="spellStart"/>
            <w:r w:rsidRPr="006F6434">
              <w:rPr>
                <w:rFonts w:cstheme="minorHAnsi"/>
                <w:b/>
                <w:lang w:val="en-US"/>
              </w:rPr>
              <w:t>bază</w:t>
            </w:r>
            <w:proofErr w:type="spellEnd"/>
            <w:r w:rsidRPr="006F6434">
              <w:rPr>
                <w:rFonts w:cstheme="minorHAnsi"/>
                <w:b/>
                <w:lang w:val="en-US"/>
              </w:rPr>
              <w:t>)</w:t>
            </w: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rPr>
                <w:rFonts w:cstheme="minorHAnsi"/>
                <w:b/>
                <w:lang w:val="x-none"/>
              </w:rPr>
            </w:pPr>
            <w:r w:rsidRPr="006F6434">
              <w:rPr>
                <w:rFonts w:cstheme="minorHAnsi"/>
                <w:b/>
              </w:rPr>
              <w:t>P</w:t>
            </w:r>
            <w:r w:rsidRPr="006F6434">
              <w:rPr>
                <w:rFonts w:cstheme="minorHAnsi"/>
                <w:b/>
                <w:lang w:val="x-none"/>
              </w:rPr>
              <w:t>rimul an de după finalizarea implementării proiectului</w:t>
            </w: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3D6B27" w:rsidP="00D264BF">
            <w:pPr>
              <w:autoSpaceDE w:val="0"/>
              <w:autoSpaceDN w:val="0"/>
              <w:adjustRightInd w:val="0"/>
              <w:spacing w:after="0"/>
              <w:rPr>
                <w:rFonts w:cstheme="minorHAnsi"/>
                <w:b/>
                <w:lang w:val="x-none"/>
              </w:rPr>
            </w:pPr>
            <w:r w:rsidRPr="006F6434">
              <w:rPr>
                <w:rFonts w:cstheme="minorHAnsi"/>
                <w:b/>
                <w:lang w:val="en-US"/>
              </w:rPr>
              <w:t>U</w:t>
            </w:r>
            <w:r w:rsidRPr="006F6434">
              <w:rPr>
                <w:rFonts w:cstheme="minorHAnsi"/>
                <w:b/>
                <w:lang w:val="x-none"/>
              </w:rPr>
              <w:t>ltimul an al perioadei de durabilitate a contractului de finanțare</w:t>
            </w:r>
          </w:p>
        </w:tc>
      </w:tr>
      <w:tr w:rsidR="00463BBA" w:rsidRPr="006F6434" w:rsidTr="00D264BF">
        <w:trPr>
          <w:trHeight w:val="233"/>
        </w:trPr>
        <w:tc>
          <w:tcPr>
            <w:tcW w:w="0" w:type="auto"/>
            <w:gridSpan w:val="4"/>
            <w:tcBorders>
              <w:top w:val="single" w:sz="6" w:space="0" w:color="000000"/>
              <w:left w:val="single" w:sz="6" w:space="0" w:color="000000"/>
              <w:bottom w:val="single" w:sz="6" w:space="0" w:color="000000"/>
              <w:right w:val="single" w:sz="4" w:space="0" w:color="auto"/>
            </w:tcBorders>
            <w:shd w:val="clear" w:color="auto" w:fill="DBE5F1" w:themeFill="accent1" w:themeFillTint="33"/>
          </w:tcPr>
          <w:p w:rsidR="00463BBA" w:rsidRPr="006F6434" w:rsidRDefault="00463BBA" w:rsidP="00D264BF">
            <w:pPr>
              <w:autoSpaceDE w:val="0"/>
              <w:autoSpaceDN w:val="0"/>
              <w:adjustRightInd w:val="0"/>
              <w:spacing w:after="0"/>
              <w:jc w:val="both"/>
              <w:rPr>
                <w:rFonts w:cstheme="minorHAnsi"/>
                <w:b/>
                <w:bCs/>
                <w:lang w:val="x-none"/>
              </w:rPr>
            </w:pPr>
            <w:r w:rsidRPr="006F6434">
              <w:rPr>
                <w:rFonts w:cstheme="minorHAnsi"/>
                <w:b/>
                <w:bCs/>
                <w:lang w:val="x-none"/>
              </w:rPr>
              <w:t>Scenariul “fără proiect”</w:t>
            </w:r>
          </w:p>
        </w:tc>
      </w:tr>
      <w:tr w:rsidR="00463BBA" w:rsidRPr="006F6434" w:rsidTr="00D264BF">
        <w:tc>
          <w:tcPr>
            <w:tcW w:w="0" w:type="auto"/>
            <w:gridSpan w:val="4"/>
            <w:tcBorders>
              <w:top w:val="single" w:sz="6" w:space="0" w:color="000000"/>
              <w:left w:val="single" w:sz="6" w:space="0" w:color="000000"/>
              <w:bottom w:val="single" w:sz="6" w:space="0" w:color="000000"/>
              <w:right w:val="single" w:sz="4" w:space="0" w:color="auto"/>
            </w:tcBorders>
            <w:shd w:val="clear" w:color="auto" w:fill="FBD4B4" w:themeFill="accent6" w:themeFillTint="66"/>
          </w:tcPr>
          <w:p w:rsidR="00463BBA" w:rsidRPr="006F6434" w:rsidRDefault="00463BBA" w:rsidP="00D264BF">
            <w:pPr>
              <w:autoSpaceDE w:val="0"/>
              <w:autoSpaceDN w:val="0"/>
              <w:adjustRightInd w:val="0"/>
              <w:spacing w:after="0"/>
              <w:jc w:val="both"/>
              <w:rPr>
                <w:rFonts w:cstheme="minorHAnsi"/>
              </w:rPr>
            </w:pPr>
            <w:r w:rsidRPr="006F6434">
              <w:rPr>
                <w:rFonts w:cstheme="minorHAnsi"/>
                <w:b/>
                <w:bCs/>
              </w:rPr>
              <w:t xml:space="preserve">Persoane care utilizează transportul public, modurile nemotorizate și autoturismele </w:t>
            </w:r>
          </w:p>
        </w:tc>
      </w:tr>
      <w:tr w:rsidR="00463BBA" w:rsidRPr="006F6434" w:rsidTr="00D264BF">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vertAlign w:val="superscript"/>
                <w:lang w:val="x-none"/>
              </w:rPr>
            </w:pPr>
            <w:r w:rsidRPr="006F6434">
              <w:rPr>
                <w:rFonts w:cstheme="minorHAnsi"/>
                <w:lang w:val="x-none"/>
              </w:rPr>
              <w:t>Transport public</w:t>
            </w:r>
            <w:r w:rsidRPr="006F6434">
              <w:rPr>
                <w:rFonts w:cstheme="minorHAnsi"/>
                <w:vertAlign w:val="superscript"/>
                <w:lang w:val="x-none"/>
              </w:rPr>
              <w:footnoteReference w:id="3"/>
            </w: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2632B1" w:rsidP="00D264BF">
            <w:pPr>
              <w:autoSpaceDE w:val="0"/>
              <w:autoSpaceDN w:val="0"/>
              <w:adjustRightInd w:val="0"/>
              <w:spacing w:after="0"/>
              <w:jc w:val="both"/>
              <w:rPr>
                <w:rFonts w:cstheme="minorHAnsi"/>
                <w:i/>
                <w:lang w:val="en-US"/>
              </w:rPr>
            </w:pPr>
            <w:r w:rsidRPr="006F6434">
              <w:rPr>
                <w:rFonts w:cstheme="minorHAnsi"/>
                <w:i/>
                <w:lang w:val="en-US"/>
              </w:rPr>
              <w:t xml:space="preserve">% sau </w:t>
            </w:r>
            <w:proofErr w:type="spellStart"/>
            <w:r w:rsidRPr="006F6434">
              <w:rPr>
                <w:rFonts w:cstheme="minorHAnsi"/>
                <w:i/>
                <w:lang w:val="en-US"/>
              </w:rPr>
              <w:t>nr</w:t>
            </w:r>
            <w:proofErr w:type="spellEnd"/>
            <w:r w:rsidRPr="006F6434">
              <w:rPr>
                <w:rFonts w:cstheme="minorHAnsi"/>
                <w:i/>
                <w:lang w:val="en-US"/>
              </w:rPr>
              <w:t>.</w:t>
            </w: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4" w:space="0" w:color="auto"/>
            </w:tcBorders>
          </w:tcPr>
          <w:p w:rsidR="00463BBA" w:rsidRPr="006F6434" w:rsidRDefault="00463BBA" w:rsidP="00D264BF">
            <w:pPr>
              <w:autoSpaceDE w:val="0"/>
              <w:autoSpaceDN w:val="0"/>
              <w:adjustRightInd w:val="0"/>
              <w:spacing w:after="0"/>
              <w:jc w:val="both"/>
              <w:rPr>
                <w:rFonts w:cstheme="minorHAnsi"/>
                <w:lang w:val="x-none"/>
              </w:rPr>
            </w:pPr>
          </w:p>
        </w:tc>
      </w:tr>
      <w:tr w:rsidR="00463BBA" w:rsidRPr="006F6434" w:rsidTr="00D264BF">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r w:rsidRPr="006F6434">
              <w:rPr>
                <w:rFonts w:cstheme="minorHAnsi"/>
                <w:lang w:val="x-none"/>
              </w:rPr>
              <w:t>Transport nemotorizat</w:t>
            </w: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p>
        </w:tc>
      </w:tr>
      <w:tr w:rsidR="00463BBA" w:rsidRPr="006F6434" w:rsidTr="00D264BF">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r w:rsidRPr="006F6434">
              <w:rPr>
                <w:rFonts w:cstheme="minorHAnsi"/>
                <w:lang w:val="x-none"/>
              </w:rPr>
              <w:t>Transport privat</w:t>
            </w: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p>
        </w:tc>
      </w:tr>
      <w:tr w:rsidR="00463BBA" w:rsidRPr="006F6434" w:rsidTr="00D264BF">
        <w:tc>
          <w:tcPr>
            <w:tcW w:w="0" w:type="auto"/>
            <w:gridSpan w:val="4"/>
            <w:tcBorders>
              <w:top w:val="single" w:sz="6" w:space="0" w:color="000000"/>
              <w:left w:val="single" w:sz="6" w:space="0" w:color="000000"/>
              <w:bottom w:val="single" w:sz="6" w:space="0" w:color="000000"/>
              <w:right w:val="single" w:sz="4" w:space="0" w:color="auto"/>
            </w:tcBorders>
            <w:shd w:val="clear" w:color="auto" w:fill="CCC0D9"/>
          </w:tcPr>
          <w:p w:rsidR="00463BBA" w:rsidRPr="006F6434" w:rsidRDefault="00463BBA" w:rsidP="00D264BF">
            <w:pPr>
              <w:autoSpaceDE w:val="0"/>
              <w:autoSpaceDN w:val="0"/>
              <w:adjustRightInd w:val="0"/>
              <w:spacing w:after="0"/>
              <w:jc w:val="both"/>
              <w:rPr>
                <w:rFonts w:cstheme="minorHAnsi"/>
                <w:b/>
                <w:bCs/>
                <w:lang w:val="x-none"/>
              </w:rPr>
            </w:pPr>
            <w:r w:rsidRPr="006F6434">
              <w:rPr>
                <w:rFonts w:cstheme="minorHAnsi"/>
                <w:b/>
                <w:bCs/>
                <w:lang w:val="x-none"/>
              </w:rPr>
              <w:t>Scenariul “cu proiect”</w:t>
            </w:r>
          </w:p>
        </w:tc>
      </w:tr>
      <w:tr w:rsidR="00463BBA" w:rsidRPr="006F6434" w:rsidTr="00D264BF">
        <w:tc>
          <w:tcPr>
            <w:tcW w:w="0" w:type="auto"/>
            <w:gridSpan w:val="4"/>
            <w:tcBorders>
              <w:top w:val="single" w:sz="6" w:space="0" w:color="000000"/>
              <w:left w:val="single" w:sz="6" w:space="0" w:color="000000"/>
              <w:bottom w:val="single" w:sz="6" w:space="0" w:color="000000"/>
              <w:right w:val="single" w:sz="4" w:space="0" w:color="auto"/>
            </w:tcBorders>
            <w:shd w:val="clear" w:color="auto" w:fill="FBD4B4" w:themeFill="accent6" w:themeFillTint="66"/>
          </w:tcPr>
          <w:p w:rsidR="00463BBA" w:rsidRPr="006F6434" w:rsidRDefault="00463BBA" w:rsidP="00D264BF">
            <w:pPr>
              <w:autoSpaceDE w:val="0"/>
              <w:autoSpaceDN w:val="0"/>
              <w:adjustRightInd w:val="0"/>
              <w:spacing w:after="0"/>
              <w:jc w:val="both"/>
              <w:rPr>
                <w:rFonts w:cstheme="minorHAnsi"/>
                <w:lang w:val="x-none"/>
              </w:rPr>
            </w:pPr>
            <w:r w:rsidRPr="006F6434">
              <w:rPr>
                <w:rFonts w:cstheme="minorHAnsi"/>
                <w:b/>
                <w:bCs/>
              </w:rPr>
              <w:t>Persoane care utilizează transportul public, modurile nemotorizate și autoturismele</w:t>
            </w:r>
          </w:p>
        </w:tc>
      </w:tr>
      <w:tr w:rsidR="00463BBA" w:rsidRPr="006F6434" w:rsidTr="00D264BF">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r w:rsidRPr="006F6434">
              <w:rPr>
                <w:rFonts w:cstheme="minorHAnsi"/>
                <w:lang w:val="x-none"/>
              </w:rPr>
              <w:t>Transport public</w:t>
            </w: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rPr>
            </w:pP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p>
        </w:tc>
      </w:tr>
      <w:tr w:rsidR="00463BBA" w:rsidRPr="006F6434" w:rsidTr="00D264BF">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r w:rsidRPr="006F6434">
              <w:rPr>
                <w:rFonts w:cstheme="minorHAnsi"/>
                <w:lang w:val="x-none"/>
              </w:rPr>
              <w:t>Transport nemotorizat</w:t>
            </w: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p>
        </w:tc>
      </w:tr>
      <w:tr w:rsidR="00463BBA" w:rsidRPr="006F6434" w:rsidTr="00D264BF">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r w:rsidRPr="006F6434">
              <w:rPr>
                <w:rFonts w:cstheme="minorHAnsi"/>
                <w:lang w:val="x-none"/>
              </w:rPr>
              <w:t>Transport privat</w:t>
            </w: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6F6434" w:rsidRDefault="00463BBA" w:rsidP="00D264BF">
            <w:pPr>
              <w:autoSpaceDE w:val="0"/>
              <w:autoSpaceDN w:val="0"/>
              <w:adjustRightInd w:val="0"/>
              <w:spacing w:after="0"/>
              <w:jc w:val="both"/>
              <w:rPr>
                <w:rFonts w:cstheme="minorHAnsi"/>
                <w:lang w:val="x-none"/>
              </w:rPr>
            </w:pPr>
          </w:p>
        </w:tc>
      </w:tr>
    </w:tbl>
    <w:p w:rsidR="00482E99" w:rsidRPr="006F6434" w:rsidRDefault="00482E99" w:rsidP="002A65B0">
      <w:pPr>
        <w:autoSpaceDE w:val="0"/>
        <w:autoSpaceDN w:val="0"/>
        <w:adjustRightInd w:val="0"/>
        <w:spacing w:after="195"/>
        <w:jc w:val="both"/>
        <w:rPr>
          <w:rFonts w:cstheme="minorHAnsi"/>
          <w:lang w:val="en-US"/>
        </w:rPr>
      </w:pPr>
    </w:p>
    <w:p w:rsidR="00482E99" w:rsidRPr="006F6434" w:rsidRDefault="00482E99" w:rsidP="002A65B0">
      <w:pPr>
        <w:autoSpaceDE w:val="0"/>
        <w:autoSpaceDN w:val="0"/>
        <w:adjustRightInd w:val="0"/>
        <w:spacing w:after="195"/>
        <w:jc w:val="both"/>
        <w:rPr>
          <w:rFonts w:cstheme="minorHAnsi"/>
          <w:lang w:val="en-US"/>
        </w:rPr>
      </w:pPr>
      <w:r w:rsidRPr="006F6434">
        <w:rPr>
          <w:rFonts w:cstheme="minorHAnsi"/>
          <w:lang w:val="en-US"/>
        </w:rPr>
        <w:t xml:space="preserve">Se </w:t>
      </w:r>
      <w:proofErr w:type="spellStart"/>
      <w:r w:rsidRPr="006F6434">
        <w:rPr>
          <w:rFonts w:cstheme="minorHAnsi"/>
          <w:lang w:val="en-US"/>
        </w:rPr>
        <w:t>vor</w:t>
      </w:r>
      <w:proofErr w:type="spellEnd"/>
      <w:r w:rsidRPr="006F6434">
        <w:rPr>
          <w:rFonts w:cstheme="minorHAnsi"/>
          <w:lang w:val="en-US"/>
        </w:rPr>
        <w:t xml:space="preserve"> </w:t>
      </w:r>
      <w:proofErr w:type="spellStart"/>
      <w:r w:rsidRPr="006F6434">
        <w:rPr>
          <w:rFonts w:cstheme="minorHAnsi"/>
          <w:lang w:val="en-US"/>
        </w:rPr>
        <w:t>explicita</w:t>
      </w:r>
      <w:proofErr w:type="spellEnd"/>
      <w:r w:rsidRPr="006F6434">
        <w:rPr>
          <w:rFonts w:cstheme="minorHAnsi"/>
          <w:lang w:val="en-US"/>
        </w:rPr>
        <w:t xml:space="preserve"> </w:t>
      </w:r>
      <w:proofErr w:type="spellStart"/>
      <w:r w:rsidRPr="006F6434">
        <w:rPr>
          <w:rFonts w:cstheme="minorHAnsi"/>
          <w:lang w:val="en-US"/>
        </w:rPr>
        <w:t>toate</w:t>
      </w:r>
      <w:proofErr w:type="spellEnd"/>
      <w:r w:rsidRPr="006F6434">
        <w:rPr>
          <w:rFonts w:cstheme="minorHAnsi"/>
          <w:lang w:val="en-US"/>
        </w:rPr>
        <w:t xml:space="preserve"> </w:t>
      </w:r>
      <w:proofErr w:type="spellStart"/>
      <w:r w:rsidRPr="006F6434">
        <w:rPr>
          <w:rFonts w:cstheme="minorHAnsi"/>
          <w:lang w:val="en-US"/>
        </w:rPr>
        <w:t>rezultatele</w:t>
      </w:r>
      <w:proofErr w:type="spellEnd"/>
      <w:r w:rsidRPr="006F6434">
        <w:rPr>
          <w:rFonts w:cstheme="minorHAnsi"/>
          <w:lang w:val="en-US"/>
        </w:rPr>
        <w:t xml:space="preserve"> din </w:t>
      </w:r>
      <w:proofErr w:type="spellStart"/>
      <w:r w:rsidRPr="006F6434">
        <w:rPr>
          <w:rFonts w:cstheme="minorHAnsi"/>
          <w:lang w:val="en-US"/>
        </w:rPr>
        <w:t>tabel</w:t>
      </w:r>
      <w:proofErr w:type="spellEnd"/>
      <w:r w:rsidRPr="006F6434">
        <w:rPr>
          <w:rFonts w:cstheme="minorHAnsi"/>
          <w:lang w:val="en-US"/>
        </w:rPr>
        <w:t xml:space="preserve">, </w:t>
      </w:r>
      <w:proofErr w:type="spellStart"/>
      <w:r w:rsidRPr="006F6434">
        <w:rPr>
          <w:rFonts w:cstheme="minorHAnsi"/>
          <w:lang w:val="en-US"/>
        </w:rPr>
        <w:t>atât</w:t>
      </w:r>
      <w:proofErr w:type="spellEnd"/>
      <w:r w:rsidRPr="006F6434">
        <w:rPr>
          <w:rFonts w:cstheme="minorHAnsi"/>
          <w:lang w:val="en-US"/>
        </w:rPr>
        <w:t xml:space="preserve"> </w:t>
      </w:r>
      <w:proofErr w:type="spellStart"/>
      <w:r w:rsidRPr="006F6434">
        <w:rPr>
          <w:rFonts w:cstheme="minorHAnsi"/>
          <w:lang w:val="en-US"/>
        </w:rPr>
        <w:t>în</w:t>
      </w:r>
      <w:proofErr w:type="spellEnd"/>
      <w:r w:rsidRPr="006F6434">
        <w:rPr>
          <w:rFonts w:cstheme="minorHAnsi"/>
          <w:lang w:val="en-US"/>
        </w:rPr>
        <w:t xml:space="preserve"> </w:t>
      </w:r>
      <w:proofErr w:type="spellStart"/>
      <w:r w:rsidRPr="006F6434">
        <w:rPr>
          <w:rFonts w:cstheme="minorHAnsi"/>
          <w:lang w:val="en-US"/>
        </w:rPr>
        <w:t>ceea</w:t>
      </w:r>
      <w:proofErr w:type="spellEnd"/>
      <w:r w:rsidRPr="006F6434">
        <w:rPr>
          <w:rFonts w:cstheme="minorHAnsi"/>
          <w:lang w:val="en-US"/>
        </w:rPr>
        <w:t xml:space="preserve"> </w:t>
      </w:r>
      <w:proofErr w:type="spellStart"/>
      <w:proofErr w:type="gramStart"/>
      <w:r w:rsidRPr="006F6434">
        <w:rPr>
          <w:rFonts w:cstheme="minorHAnsi"/>
          <w:lang w:val="en-US"/>
        </w:rPr>
        <w:t>ce</w:t>
      </w:r>
      <w:proofErr w:type="spellEnd"/>
      <w:proofErr w:type="gramEnd"/>
      <w:r w:rsidRPr="006F6434">
        <w:rPr>
          <w:rFonts w:cstheme="minorHAnsi"/>
          <w:lang w:val="en-US"/>
        </w:rPr>
        <w:t xml:space="preserve"> </w:t>
      </w:r>
      <w:proofErr w:type="spellStart"/>
      <w:r w:rsidRPr="006F6434">
        <w:rPr>
          <w:rFonts w:cstheme="minorHAnsi"/>
          <w:lang w:val="en-US"/>
        </w:rPr>
        <w:t>priveşte</w:t>
      </w:r>
      <w:proofErr w:type="spellEnd"/>
      <w:r w:rsidRPr="006F6434">
        <w:rPr>
          <w:rFonts w:cstheme="minorHAnsi"/>
          <w:lang w:val="en-US"/>
        </w:rPr>
        <w:t xml:space="preserve"> </w:t>
      </w:r>
      <w:proofErr w:type="spellStart"/>
      <w:r w:rsidR="005545F8" w:rsidRPr="006F6434">
        <w:rPr>
          <w:rFonts w:cstheme="minorHAnsi"/>
          <w:lang w:val="en-US"/>
        </w:rPr>
        <w:t>procentul</w:t>
      </w:r>
      <w:proofErr w:type="spellEnd"/>
      <w:r w:rsidR="005545F8" w:rsidRPr="006F6434">
        <w:rPr>
          <w:rFonts w:cstheme="minorHAnsi"/>
          <w:lang w:val="en-US"/>
        </w:rPr>
        <w:t>/</w:t>
      </w:r>
      <w:r w:rsidRPr="006F6434">
        <w:rPr>
          <w:rFonts w:cstheme="minorHAnsi"/>
          <w:lang w:val="en-US"/>
        </w:rPr>
        <w:t xml:space="preserve">numărul de </w:t>
      </w:r>
      <w:proofErr w:type="spellStart"/>
      <w:r w:rsidRPr="006F6434">
        <w:rPr>
          <w:rFonts w:cstheme="minorHAnsi"/>
          <w:lang w:val="en-US"/>
        </w:rPr>
        <w:t>deplasări</w:t>
      </w:r>
      <w:proofErr w:type="spellEnd"/>
      <w:r w:rsidRPr="006F6434">
        <w:rPr>
          <w:rFonts w:cstheme="minorHAnsi"/>
          <w:lang w:val="en-US"/>
        </w:rPr>
        <w:t xml:space="preserve"> cu </w:t>
      </w:r>
      <w:proofErr w:type="spellStart"/>
      <w:r w:rsidRPr="006F6434">
        <w:rPr>
          <w:rFonts w:cstheme="minorHAnsi"/>
          <w:lang w:val="en-US"/>
        </w:rPr>
        <w:t>transportul</w:t>
      </w:r>
      <w:proofErr w:type="spellEnd"/>
      <w:r w:rsidRPr="006F6434">
        <w:rPr>
          <w:rFonts w:cstheme="minorHAnsi"/>
          <w:lang w:val="en-US"/>
        </w:rPr>
        <w:t xml:space="preserve"> public/cu </w:t>
      </w:r>
      <w:proofErr w:type="spellStart"/>
      <w:r w:rsidRPr="006F6434">
        <w:rPr>
          <w:rFonts w:cstheme="minorHAnsi"/>
          <w:lang w:val="en-US"/>
        </w:rPr>
        <w:t>mijloace</w:t>
      </w:r>
      <w:proofErr w:type="spellEnd"/>
      <w:r w:rsidRPr="006F6434">
        <w:rPr>
          <w:rFonts w:cstheme="minorHAnsi"/>
          <w:lang w:val="en-US"/>
        </w:rPr>
        <w:t xml:space="preserve"> alternative de transport/transport </w:t>
      </w:r>
      <w:proofErr w:type="spellStart"/>
      <w:r w:rsidRPr="006F6434">
        <w:rPr>
          <w:rFonts w:cstheme="minorHAnsi"/>
          <w:lang w:val="en-US"/>
        </w:rPr>
        <w:t>privat</w:t>
      </w:r>
      <w:proofErr w:type="spellEnd"/>
      <w:r w:rsidRPr="006F6434">
        <w:rPr>
          <w:rFonts w:cstheme="minorHAnsi"/>
          <w:lang w:val="en-US"/>
        </w:rPr>
        <w:t xml:space="preserve"> </w:t>
      </w:r>
      <w:proofErr w:type="spellStart"/>
      <w:r w:rsidRPr="006F6434">
        <w:rPr>
          <w:rFonts w:cstheme="minorHAnsi"/>
          <w:lang w:val="en-US"/>
        </w:rPr>
        <w:t>şi</w:t>
      </w:r>
      <w:proofErr w:type="spellEnd"/>
      <w:r w:rsidRPr="006F6434">
        <w:rPr>
          <w:rFonts w:cstheme="minorHAnsi"/>
          <w:lang w:val="en-US"/>
        </w:rPr>
        <w:t xml:space="preserve"> </w:t>
      </w:r>
      <w:proofErr w:type="spellStart"/>
      <w:r w:rsidRPr="006F6434">
        <w:rPr>
          <w:rFonts w:cstheme="minorHAnsi"/>
          <w:lang w:val="en-US"/>
        </w:rPr>
        <w:t>evoluţia</w:t>
      </w:r>
      <w:proofErr w:type="spellEnd"/>
      <w:r w:rsidRPr="006F6434">
        <w:rPr>
          <w:rFonts w:cstheme="minorHAnsi"/>
          <w:lang w:val="en-US"/>
        </w:rPr>
        <w:t xml:space="preserve"> </w:t>
      </w:r>
      <w:proofErr w:type="spellStart"/>
      <w:r w:rsidRPr="006F6434">
        <w:rPr>
          <w:rFonts w:cstheme="minorHAnsi"/>
          <w:lang w:val="en-US"/>
        </w:rPr>
        <w:t>cotelor</w:t>
      </w:r>
      <w:proofErr w:type="spellEnd"/>
      <w:r w:rsidRPr="006F6434">
        <w:rPr>
          <w:rFonts w:cstheme="minorHAnsi"/>
          <w:lang w:val="en-US"/>
        </w:rPr>
        <w:t xml:space="preserve"> </w:t>
      </w:r>
      <w:proofErr w:type="spellStart"/>
      <w:r w:rsidRPr="006F6434">
        <w:rPr>
          <w:rFonts w:cstheme="minorHAnsi"/>
          <w:lang w:val="en-US"/>
        </w:rPr>
        <w:t>modale</w:t>
      </w:r>
      <w:proofErr w:type="spellEnd"/>
      <w:r w:rsidRPr="006F6434">
        <w:rPr>
          <w:rFonts w:cstheme="minorHAnsi"/>
          <w:lang w:val="en-US"/>
        </w:rPr>
        <w:t xml:space="preserve"> </w:t>
      </w:r>
      <w:proofErr w:type="spellStart"/>
      <w:r w:rsidRPr="006F6434">
        <w:rPr>
          <w:rFonts w:cstheme="minorHAnsi"/>
          <w:lang w:val="en-US"/>
        </w:rPr>
        <w:t>aferente</w:t>
      </w:r>
      <w:proofErr w:type="spellEnd"/>
      <w:r w:rsidRPr="006F6434">
        <w:rPr>
          <w:rFonts w:cstheme="minorHAnsi"/>
          <w:lang w:val="en-US"/>
        </w:rPr>
        <w:t xml:space="preserve"> </w:t>
      </w:r>
      <w:proofErr w:type="spellStart"/>
      <w:r w:rsidRPr="006F6434">
        <w:rPr>
          <w:rFonts w:cstheme="minorHAnsi"/>
          <w:lang w:val="en-US"/>
        </w:rPr>
        <w:t>acestor</w:t>
      </w:r>
      <w:proofErr w:type="spellEnd"/>
      <w:r w:rsidRPr="006F6434">
        <w:rPr>
          <w:rFonts w:cstheme="minorHAnsi"/>
          <w:lang w:val="en-US"/>
        </w:rPr>
        <w:t xml:space="preserve"> </w:t>
      </w:r>
      <w:proofErr w:type="spellStart"/>
      <w:r w:rsidRPr="006F6434">
        <w:rPr>
          <w:rFonts w:cstheme="minorHAnsi"/>
          <w:lang w:val="en-US"/>
        </w:rPr>
        <w:t>moduri</w:t>
      </w:r>
      <w:proofErr w:type="spellEnd"/>
      <w:r w:rsidRPr="006F6434">
        <w:rPr>
          <w:rFonts w:cstheme="minorHAnsi"/>
          <w:lang w:val="en-US"/>
        </w:rPr>
        <w:t xml:space="preserve"> de transport.</w:t>
      </w:r>
    </w:p>
    <w:p w:rsidR="007F72C0" w:rsidRPr="006F6434" w:rsidRDefault="00482E99" w:rsidP="002A65B0">
      <w:pPr>
        <w:autoSpaceDE w:val="0"/>
        <w:autoSpaceDN w:val="0"/>
        <w:adjustRightInd w:val="0"/>
        <w:spacing w:after="195"/>
        <w:jc w:val="both"/>
        <w:rPr>
          <w:rFonts w:cstheme="minorHAnsi"/>
          <w:lang w:val="en-US"/>
        </w:rPr>
      </w:pPr>
      <w:r w:rsidRPr="006F6434">
        <w:rPr>
          <w:rFonts w:cstheme="minorHAnsi"/>
          <w:b/>
          <w:lang w:val="en-US"/>
        </w:rPr>
        <w:t xml:space="preserve">De </w:t>
      </w:r>
      <w:proofErr w:type="spellStart"/>
      <w:r w:rsidRPr="006F6434">
        <w:rPr>
          <w:rFonts w:cstheme="minorHAnsi"/>
          <w:b/>
          <w:lang w:val="en-US"/>
        </w:rPr>
        <w:t>exemplu</w:t>
      </w:r>
      <w:proofErr w:type="spellEnd"/>
      <w:r w:rsidRPr="006F6434">
        <w:rPr>
          <w:rFonts w:cstheme="minorHAnsi"/>
          <w:b/>
          <w:lang w:val="en-US"/>
        </w:rPr>
        <w:t>,</w:t>
      </w:r>
      <w:r w:rsidRPr="006F6434">
        <w:rPr>
          <w:rFonts w:cstheme="minorHAnsi"/>
          <w:lang w:val="en-US"/>
        </w:rPr>
        <w:t xml:space="preserve"> î</w:t>
      </w:r>
      <w:r w:rsidR="002A65B0" w:rsidRPr="006F6434">
        <w:rPr>
          <w:rFonts w:cstheme="minorHAnsi"/>
          <w:lang w:val="x-none"/>
        </w:rPr>
        <w:t xml:space="preserve">n cazul </w:t>
      </w:r>
      <w:r w:rsidR="002A65B0" w:rsidRPr="006F6434">
        <w:rPr>
          <w:rFonts w:cstheme="minorHAnsi"/>
          <w:b/>
          <w:lang w:val="x-none"/>
        </w:rPr>
        <w:t>transportului public</w:t>
      </w:r>
      <w:r w:rsidR="00510791" w:rsidRPr="006F6434">
        <w:rPr>
          <w:rFonts w:cstheme="minorHAnsi"/>
          <w:b/>
          <w:lang w:val="en-US"/>
        </w:rPr>
        <w:t xml:space="preserve">, </w:t>
      </w:r>
      <w:r w:rsidRPr="006F6434">
        <w:rPr>
          <w:rFonts w:cstheme="minorHAnsi"/>
          <w:lang w:val="en-US"/>
        </w:rPr>
        <w:t xml:space="preserve">se </w:t>
      </w:r>
      <w:proofErr w:type="spellStart"/>
      <w:r w:rsidRPr="006F6434">
        <w:rPr>
          <w:rFonts w:cstheme="minorHAnsi"/>
          <w:lang w:val="en-US"/>
        </w:rPr>
        <w:t>poate</w:t>
      </w:r>
      <w:proofErr w:type="spellEnd"/>
      <w:r w:rsidR="00510791" w:rsidRPr="006F6434">
        <w:rPr>
          <w:rFonts w:cstheme="minorHAnsi"/>
          <w:lang w:val="en-US"/>
        </w:rPr>
        <w:t xml:space="preserve"> </w:t>
      </w:r>
      <w:proofErr w:type="spellStart"/>
      <w:r w:rsidR="00510791" w:rsidRPr="006F6434">
        <w:rPr>
          <w:rFonts w:cstheme="minorHAnsi"/>
          <w:lang w:val="en-US"/>
        </w:rPr>
        <w:t>explicita</w:t>
      </w:r>
      <w:proofErr w:type="spellEnd"/>
      <w:r w:rsidR="002A65B0" w:rsidRPr="006F6434">
        <w:rPr>
          <w:rFonts w:cstheme="minorHAnsi"/>
          <w:lang w:val="x-none"/>
        </w:rPr>
        <w:t xml:space="preserve"> cererea </w:t>
      </w:r>
      <w:proofErr w:type="spellStart"/>
      <w:r w:rsidR="003E5637" w:rsidRPr="006F6434">
        <w:rPr>
          <w:rFonts w:cstheme="minorHAnsi"/>
          <w:lang w:val="en-US"/>
        </w:rPr>
        <w:t>pentru</w:t>
      </w:r>
      <w:proofErr w:type="spellEnd"/>
      <w:r w:rsidR="003E5637" w:rsidRPr="006F6434">
        <w:rPr>
          <w:rFonts w:cstheme="minorHAnsi"/>
          <w:lang w:val="en-US"/>
        </w:rPr>
        <w:t xml:space="preserve"> </w:t>
      </w:r>
      <w:proofErr w:type="spellStart"/>
      <w:r w:rsidR="003E5637" w:rsidRPr="006F6434">
        <w:rPr>
          <w:rFonts w:cstheme="minorHAnsi"/>
          <w:lang w:val="en-US"/>
        </w:rPr>
        <w:t>fiecare</w:t>
      </w:r>
      <w:proofErr w:type="spellEnd"/>
      <w:r w:rsidR="003E5637" w:rsidRPr="006F6434">
        <w:rPr>
          <w:rFonts w:cstheme="minorHAnsi"/>
          <w:lang w:val="en-US"/>
        </w:rPr>
        <w:t xml:space="preserve"> an</w:t>
      </w:r>
      <w:r w:rsidR="00510791" w:rsidRPr="006F6434">
        <w:rPr>
          <w:rFonts w:cstheme="minorHAnsi"/>
          <w:lang w:val="en-US"/>
        </w:rPr>
        <w:t xml:space="preserve"> de </w:t>
      </w:r>
      <w:proofErr w:type="spellStart"/>
      <w:r w:rsidR="00510791" w:rsidRPr="006F6434">
        <w:rPr>
          <w:rFonts w:cstheme="minorHAnsi"/>
          <w:lang w:val="en-US"/>
        </w:rPr>
        <w:t>prognoză</w:t>
      </w:r>
      <w:proofErr w:type="spellEnd"/>
      <w:r w:rsidR="00510791" w:rsidRPr="006F6434">
        <w:rPr>
          <w:rFonts w:cstheme="minorHAnsi"/>
          <w:lang w:val="en-US"/>
        </w:rPr>
        <w:t xml:space="preserve">, </w:t>
      </w:r>
      <w:proofErr w:type="spellStart"/>
      <w:r w:rsidR="00510791" w:rsidRPr="006F6434">
        <w:rPr>
          <w:rFonts w:cstheme="minorHAnsi"/>
          <w:lang w:val="en-US"/>
        </w:rPr>
        <w:t>ce</w:t>
      </w:r>
      <w:proofErr w:type="spellEnd"/>
      <w:r w:rsidR="00510791" w:rsidRPr="006F6434">
        <w:rPr>
          <w:rFonts w:cstheme="minorHAnsi"/>
          <w:lang w:val="en-US"/>
        </w:rPr>
        <w:t xml:space="preserve"> </w:t>
      </w:r>
      <w:proofErr w:type="spellStart"/>
      <w:r w:rsidR="00510791" w:rsidRPr="006F6434">
        <w:rPr>
          <w:rFonts w:cstheme="minorHAnsi"/>
          <w:lang w:val="en-US"/>
        </w:rPr>
        <w:t>poate</w:t>
      </w:r>
      <w:proofErr w:type="spellEnd"/>
      <w:r w:rsidR="003E5637" w:rsidRPr="006F6434">
        <w:rPr>
          <w:rFonts w:cstheme="minorHAnsi"/>
          <w:lang w:val="en-US"/>
        </w:rPr>
        <w:t xml:space="preserve"> </w:t>
      </w:r>
      <w:r w:rsidR="00FC6773" w:rsidRPr="006F6434">
        <w:rPr>
          <w:rFonts w:cstheme="minorHAnsi"/>
          <w:lang w:val="x-none"/>
        </w:rPr>
        <w:t xml:space="preserve">fi compusă din </w:t>
      </w:r>
      <w:r w:rsidR="00FC6773" w:rsidRPr="006F6434">
        <w:rPr>
          <w:rFonts w:cstheme="minorHAnsi"/>
          <w:i/>
          <w:lang w:val="x-none"/>
        </w:rPr>
        <w:t>cererea existentă</w:t>
      </w:r>
      <w:r w:rsidR="002A65B0" w:rsidRPr="006F6434">
        <w:rPr>
          <w:rFonts w:cstheme="minorHAnsi"/>
          <w:lang w:val="x-none"/>
        </w:rPr>
        <w:t xml:space="preserve"> (de ex. pasagerii care deja utilizau transportul public în scenariul </w:t>
      </w:r>
      <w:r w:rsidR="00FC6773" w:rsidRPr="006F6434">
        <w:rPr>
          <w:rFonts w:cstheme="minorHAnsi"/>
          <w:lang w:val="en-US"/>
        </w:rPr>
        <w:t>“</w:t>
      </w:r>
      <w:r w:rsidR="00FC6773" w:rsidRPr="006F6434">
        <w:rPr>
          <w:rFonts w:cstheme="minorHAnsi"/>
          <w:lang w:val="x-none"/>
        </w:rPr>
        <w:t>fără proiect</w:t>
      </w:r>
      <w:r w:rsidR="00FC6773" w:rsidRPr="006F6434">
        <w:rPr>
          <w:rFonts w:cstheme="minorHAnsi"/>
          <w:lang w:val="en-US"/>
        </w:rPr>
        <w:t>”</w:t>
      </w:r>
      <w:r w:rsidR="00E13A59" w:rsidRPr="006F6434">
        <w:rPr>
          <w:rFonts w:cstheme="minorHAnsi"/>
          <w:lang w:val="en-US"/>
        </w:rPr>
        <w:t xml:space="preserve"> </w:t>
      </w:r>
      <w:r w:rsidR="002A65B0" w:rsidRPr="006F6434">
        <w:rPr>
          <w:rFonts w:cstheme="minorHAnsi"/>
          <w:lang w:val="x-none"/>
        </w:rPr>
        <w:t>în procent</w:t>
      </w:r>
      <w:r w:rsidR="00D36E45" w:rsidRPr="006F6434">
        <w:rPr>
          <w:rFonts w:cstheme="minorHAnsi"/>
          <w:lang w:val="en-US"/>
        </w:rPr>
        <w:t>/</w:t>
      </w:r>
      <w:proofErr w:type="spellStart"/>
      <w:r w:rsidR="00D36E45" w:rsidRPr="006F6434">
        <w:rPr>
          <w:rFonts w:cstheme="minorHAnsi"/>
          <w:lang w:val="en-US"/>
        </w:rPr>
        <w:t>număr</w:t>
      </w:r>
      <w:proofErr w:type="spellEnd"/>
      <w:r w:rsidR="00FC6773" w:rsidRPr="006F6434">
        <w:rPr>
          <w:rFonts w:cstheme="minorHAnsi"/>
          <w:lang w:val="x-none"/>
        </w:rPr>
        <w:t xml:space="preserve"> de … %</w:t>
      </w:r>
      <w:r w:rsidR="00FC6773" w:rsidRPr="006F6434">
        <w:rPr>
          <w:rFonts w:cstheme="minorHAnsi"/>
          <w:lang w:val="en-US"/>
        </w:rPr>
        <w:t>/…</w:t>
      </w:r>
      <w:r w:rsidR="006E0E17" w:rsidRPr="006F6434">
        <w:rPr>
          <w:rFonts w:cstheme="minorHAnsi"/>
          <w:lang w:val="x-none"/>
        </w:rPr>
        <w:t xml:space="preserve">), </w:t>
      </w:r>
      <w:proofErr w:type="spellStart"/>
      <w:r w:rsidR="006E0E17" w:rsidRPr="006F6434">
        <w:rPr>
          <w:rFonts w:cstheme="minorHAnsi"/>
          <w:i/>
          <w:lang w:val="en-US"/>
        </w:rPr>
        <w:t>realocată</w:t>
      </w:r>
      <w:proofErr w:type="spellEnd"/>
      <w:r w:rsidR="00FC6773" w:rsidRPr="006F6434">
        <w:rPr>
          <w:rFonts w:cstheme="minorHAnsi"/>
          <w:lang w:val="x-none"/>
        </w:rPr>
        <w:t xml:space="preserve"> (</w:t>
      </w:r>
      <w:r w:rsidR="002A65B0" w:rsidRPr="006F6434">
        <w:rPr>
          <w:rFonts w:cstheme="minorHAnsi"/>
          <w:lang w:val="x-none"/>
        </w:rPr>
        <w:t>pasagerii atraşi de la transportul individual la transportul public în procent</w:t>
      </w:r>
      <w:r w:rsidR="00D36E45" w:rsidRPr="006F6434">
        <w:rPr>
          <w:rFonts w:cstheme="minorHAnsi"/>
          <w:lang w:val="en-US"/>
        </w:rPr>
        <w:t>/</w:t>
      </w:r>
      <w:proofErr w:type="spellStart"/>
      <w:r w:rsidR="00D36E45" w:rsidRPr="006F6434">
        <w:rPr>
          <w:rFonts w:cstheme="minorHAnsi"/>
          <w:lang w:val="en-US"/>
        </w:rPr>
        <w:t>număr</w:t>
      </w:r>
      <w:proofErr w:type="spellEnd"/>
      <w:r w:rsidR="002A65B0" w:rsidRPr="006F6434">
        <w:rPr>
          <w:rFonts w:cstheme="minorHAnsi"/>
          <w:lang w:val="x-none"/>
        </w:rPr>
        <w:t xml:space="preserve"> de … %</w:t>
      </w:r>
      <w:r w:rsidR="00FC6773" w:rsidRPr="006F6434">
        <w:rPr>
          <w:rFonts w:cstheme="minorHAnsi"/>
          <w:lang w:val="en-US"/>
        </w:rPr>
        <w:t>/…</w:t>
      </w:r>
      <w:r w:rsidR="002A65B0" w:rsidRPr="006F6434">
        <w:rPr>
          <w:rFonts w:cstheme="minorHAnsi"/>
          <w:lang w:val="x-none"/>
        </w:rPr>
        <w:t>)</w:t>
      </w:r>
      <w:r w:rsidR="008F0658" w:rsidRPr="006F6434">
        <w:rPr>
          <w:rFonts w:cstheme="minorHAnsi"/>
          <w:lang w:val="en-US"/>
        </w:rPr>
        <w:t xml:space="preserve">, </w:t>
      </w:r>
      <w:proofErr w:type="spellStart"/>
      <w:r w:rsidR="00803AE1" w:rsidRPr="006F6434">
        <w:rPr>
          <w:rFonts w:cstheme="minorHAnsi"/>
          <w:i/>
          <w:lang w:val="en-US"/>
        </w:rPr>
        <w:t>generată</w:t>
      </w:r>
      <w:proofErr w:type="spellEnd"/>
      <w:r w:rsidR="008F0658" w:rsidRPr="006F6434">
        <w:rPr>
          <w:rFonts w:cstheme="minorHAnsi"/>
          <w:lang w:val="en-US"/>
        </w:rPr>
        <w:t xml:space="preserve"> (</w:t>
      </w:r>
      <w:proofErr w:type="spellStart"/>
      <w:r w:rsidR="008F0658" w:rsidRPr="006F6434">
        <w:rPr>
          <w:rFonts w:cstheme="minorHAnsi"/>
          <w:lang w:val="en-US"/>
        </w:rPr>
        <w:t>pasageri</w:t>
      </w:r>
      <w:proofErr w:type="spellEnd"/>
      <w:r w:rsidR="008F0658" w:rsidRPr="006F6434">
        <w:rPr>
          <w:rFonts w:cstheme="minorHAnsi"/>
          <w:lang w:val="en-US"/>
        </w:rPr>
        <w:t xml:space="preserve"> care nu </w:t>
      </w:r>
      <w:proofErr w:type="spellStart"/>
      <w:r w:rsidR="00803AE1" w:rsidRPr="006F6434">
        <w:rPr>
          <w:rFonts w:cstheme="minorHAnsi"/>
          <w:lang w:val="en-US"/>
        </w:rPr>
        <w:t>călătoreau</w:t>
      </w:r>
      <w:proofErr w:type="spellEnd"/>
      <w:r w:rsidR="008F0658" w:rsidRPr="006F6434">
        <w:rPr>
          <w:rFonts w:cstheme="minorHAnsi"/>
          <w:lang w:val="en-US"/>
        </w:rPr>
        <w:t xml:space="preserve"> </w:t>
      </w:r>
      <w:proofErr w:type="spellStart"/>
      <w:r w:rsidR="008F0658" w:rsidRPr="006F6434">
        <w:rPr>
          <w:rFonts w:cstheme="minorHAnsi"/>
          <w:lang w:val="en-US"/>
        </w:rPr>
        <w:t>în</w:t>
      </w:r>
      <w:proofErr w:type="spellEnd"/>
      <w:r w:rsidR="008F0658" w:rsidRPr="006F6434">
        <w:rPr>
          <w:rFonts w:cstheme="minorHAnsi"/>
          <w:lang w:val="en-US"/>
        </w:rPr>
        <w:t xml:space="preserve"> </w:t>
      </w:r>
      <w:proofErr w:type="spellStart"/>
      <w:r w:rsidR="008F0658" w:rsidRPr="006F6434">
        <w:rPr>
          <w:rFonts w:cstheme="minorHAnsi"/>
          <w:lang w:val="en-US"/>
        </w:rPr>
        <w:t>scenariul</w:t>
      </w:r>
      <w:proofErr w:type="spellEnd"/>
      <w:r w:rsidR="008F0658" w:rsidRPr="006F6434">
        <w:rPr>
          <w:rFonts w:cstheme="minorHAnsi"/>
          <w:lang w:val="en-US"/>
        </w:rPr>
        <w:t xml:space="preserve"> “</w:t>
      </w:r>
      <w:proofErr w:type="spellStart"/>
      <w:r w:rsidR="008F0658" w:rsidRPr="006F6434">
        <w:rPr>
          <w:rFonts w:cstheme="minorHAnsi"/>
          <w:lang w:val="en-US"/>
        </w:rPr>
        <w:t>fără</w:t>
      </w:r>
      <w:proofErr w:type="spellEnd"/>
      <w:r w:rsidR="008F0658" w:rsidRPr="006F6434">
        <w:rPr>
          <w:rFonts w:cstheme="minorHAnsi"/>
          <w:lang w:val="en-US"/>
        </w:rPr>
        <w:t xml:space="preserve"> </w:t>
      </w:r>
      <w:proofErr w:type="spellStart"/>
      <w:r w:rsidR="008F0658" w:rsidRPr="006F6434">
        <w:rPr>
          <w:rFonts w:cstheme="minorHAnsi"/>
          <w:lang w:val="en-US"/>
        </w:rPr>
        <w:t>proiect</w:t>
      </w:r>
      <w:proofErr w:type="spellEnd"/>
      <w:r w:rsidR="008F0658" w:rsidRPr="006F6434">
        <w:rPr>
          <w:rFonts w:cstheme="minorHAnsi"/>
          <w:lang w:val="en-US"/>
        </w:rPr>
        <w:t>”)</w:t>
      </w:r>
      <w:r w:rsidR="00510791" w:rsidRPr="006F6434">
        <w:rPr>
          <w:rFonts w:cstheme="minorHAnsi"/>
          <w:lang w:val="en-US"/>
        </w:rPr>
        <w:t xml:space="preserve"> </w:t>
      </w:r>
      <w:proofErr w:type="spellStart"/>
      <w:r w:rsidR="00510791" w:rsidRPr="006F6434">
        <w:rPr>
          <w:rFonts w:cstheme="minorHAnsi"/>
          <w:lang w:val="en-US"/>
        </w:rPr>
        <w:t>etc</w:t>
      </w:r>
      <w:proofErr w:type="spellEnd"/>
      <w:r w:rsidR="002A65B0" w:rsidRPr="006F6434">
        <w:rPr>
          <w:rFonts w:cstheme="minorHAnsi"/>
          <w:lang w:val="x-none"/>
        </w:rPr>
        <w:t>.</w:t>
      </w:r>
      <w:r w:rsidRPr="006F6434">
        <w:rPr>
          <w:rFonts w:cstheme="minorHAnsi"/>
          <w:lang w:val="en-US"/>
        </w:rPr>
        <w:t xml:space="preserve"> </w:t>
      </w:r>
    </w:p>
    <w:p w:rsidR="00F73D3A" w:rsidRPr="006F6434" w:rsidRDefault="00E13A59" w:rsidP="006B6522">
      <w:pPr>
        <w:autoSpaceDE w:val="0"/>
        <w:autoSpaceDN w:val="0"/>
        <w:adjustRightInd w:val="0"/>
        <w:spacing w:after="195"/>
        <w:jc w:val="both"/>
        <w:rPr>
          <w:rFonts w:cstheme="minorHAnsi"/>
          <w:lang w:val="en-US"/>
        </w:rPr>
      </w:pPr>
      <w:proofErr w:type="spellStart"/>
      <w:r w:rsidRPr="006F6434">
        <w:rPr>
          <w:rFonts w:cstheme="minorHAnsi"/>
          <w:lang w:val="en-US"/>
        </w:rPr>
        <w:t>Pentru</w:t>
      </w:r>
      <w:proofErr w:type="spellEnd"/>
      <w:r w:rsidRPr="006F6434">
        <w:rPr>
          <w:rFonts w:cstheme="minorHAnsi"/>
          <w:lang w:val="en-US"/>
        </w:rPr>
        <w:t xml:space="preserve"> </w:t>
      </w:r>
      <w:proofErr w:type="spellStart"/>
      <w:r w:rsidRPr="006F6434">
        <w:rPr>
          <w:rFonts w:cstheme="minorHAnsi"/>
          <w:b/>
          <w:lang w:val="en-US"/>
        </w:rPr>
        <w:t>transportul</w:t>
      </w:r>
      <w:proofErr w:type="spellEnd"/>
      <w:r w:rsidRPr="006F6434">
        <w:rPr>
          <w:rFonts w:cstheme="minorHAnsi"/>
          <w:b/>
          <w:lang w:val="en-US"/>
        </w:rPr>
        <w:t xml:space="preserve"> </w:t>
      </w:r>
      <w:proofErr w:type="spellStart"/>
      <w:r w:rsidRPr="006F6434">
        <w:rPr>
          <w:rFonts w:cstheme="minorHAnsi"/>
          <w:b/>
          <w:lang w:val="en-US"/>
        </w:rPr>
        <w:t>privat</w:t>
      </w:r>
      <w:proofErr w:type="spellEnd"/>
      <w:r w:rsidR="00482E99" w:rsidRPr="006F6434">
        <w:rPr>
          <w:rFonts w:cstheme="minorHAnsi"/>
          <w:b/>
          <w:lang w:val="en-US"/>
        </w:rPr>
        <w:t xml:space="preserve">, </w:t>
      </w:r>
      <w:r w:rsidRPr="006F6434">
        <w:rPr>
          <w:rFonts w:cstheme="minorHAnsi"/>
          <w:lang w:val="en-US"/>
        </w:rPr>
        <w:t xml:space="preserve">se </w:t>
      </w:r>
      <w:proofErr w:type="spellStart"/>
      <w:r w:rsidRPr="006F6434">
        <w:rPr>
          <w:rFonts w:cstheme="minorHAnsi"/>
          <w:lang w:val="en-US"/>
        </w:rPr>
        <w:t>poate</w:t>
      </w:r>
      <w:proofErr w:type="spellEnd"/>
      <w:r w:rsidRPr="006F6434">
        <w:rPr>
          <w:rFonts w:cstheme="minorHAnsi"/>
          <w:lang w:val="en-US"/>
        </w:rPr>
        <w:t xml:space="preserve"> </w:t>
      </w:r>
      <w:proofErr w:type="spellStart"/>
      <w:r w:rsidRPr="006F6434">
        <w:rPr>
          <w:rFonts w:cstheme="minorHAnsi"/>
          <w:lang w:val="en-US"/>
        </w:rPr>
        <w:t>prezenta</w:t>
      </w:r>
      <w:proofErr w:type="spellEnd"/>
      <w:r w:rsidRPr="006F6434">
        <w:rPr>
          <w:rFonts w:cstheme="minorHAnsi"/>
          <w:lang w:val="en-US"/>
        </w:rPr>
        <w:t xml:space="preserve"> sub forma </w:t>
      </w:r>
      <w:proofErr w:type="spellStart"/>
      <w:r w:rsidRPr="006F6434">
        <w:rPr>
          <w:rFonts w:cstheme="minorHAnsi"/>
          <w:lang w:val="en-US"/>
        </w:rPr>
        <w:t>tabelară</w:t>
      </w:r>
      <w:proofErr w:type="spellEnd"/>
      <w:r w:rsidR="00E4385A" w:rsidRPr="006F6434">
        <w:rPr>
          <w:rFonts w:cstheme="minorHAnsi"/>
          <w:lang w:val="en-US"/>
        </w:rPr>
        <w:t xml:space="preserve"> </w:t>
      </w:r>
      <w:proofErr w:type="spellStart"/>
      <w:r w:rsidR="00E4385A" w:rsidRPr="006F6434">
        <w:rPr>
          <w:rFonts w:cstheme="minorHAnsi"/>
          <w:lang w:val="en-US"/>
        </w:rPr>
        <w:t>mai</w:t>
      </w:r>
      <w:proofErr w:type="spellEnd"/>
      <w:r w:rsidR="00E4385A" w:rsidRPr="006F6434">
        <w:rPr>
          <w:rFonts w:cstheme="minorHAnsi"/>
          <w:lang w:val="en-US"/>
        </w:rPr>
        <w:t xml:space="preserve"> </w:t>
      </w:r>
      <w:proofErr w:type="spellStart"/>
      <w:r w:rsidR="00E4385A" w:rsidRPr="006F6434">
        <w:rPr>
          <w:rFonts w:cstheme="minorHAnsi"/>
          <w:lang w:val="en-US"/>
        </w:rPr>
        <w:t>detaliată</w:t>
      </w:r>
      <w:proofErr w:type="spellEnd"/>
      <w:r w:rsidRPr="006F6434">
        <w:rPr>
          <w:rFonts w:cstheme="minorHAnsi"/>
          <w:lang w:val="en-US"/>
        </w:rPr>
        <w:t xml:space="preserve"> </w:t>
      </w:r>
      <w:proofErr w:type="spellStart"/>
      <w:r w:rsidRPr="006F6434">
        <w:rPr>
          <w:rFonts w:cstheme="minorHAnsi"/>
          <w:lang w:val="en-US"/>
        </w:rPr>
        <w:t>situaţia</w:t>
      </w:r>
      <w:proofErr w:type="spellEnd"/>
      <w:r w:rsidRPr="006F6434">
        <w:rPr>
          <w:rFonts w:cstheme="minorHAnsi"/>
          <w:lang w:val="en-US"/>
        </w:rPr>
        <w:t xml:space="preserve"> “</w:t>
      </w:r>
      <w:proofErr w:type="spellStart"/>
      <w:r w:rsidRPr="006F6434">
        <w:rPr>
          <w:rFonts w:cstheme="minorHAnsi"/>
          <w:lang w:val="en-US"/>
        </w:rPr>
        <w:t>fără</w:t>
      </w:r>
      <w:proofErr w:type="spellEnd"/>
      <w:r w:rsidRPr="006F6434">
        <w:rPr>
          <w:rFonts w:cstheme="minorHAnsi"/>
          <w:lang w:val="en-US"/>
        </w:rPr>
        <w:t xml:space="preserve"> </w:t>
      </w:r>
      <w:proofErr w:type="spellStart"/>
      <w:r w:rsidRPr="006F6434">
        <w:rPr>
          <w:rFonts w:cstheme="minorHAnsi"/>
          <w:lang w:val="en-US"/>
        </w:rPr>
        <w:t>proiect</w:t>
      </w:r>
      <w:proofErr w:type="spellEnd"/>
      <w:r w:rsidRPr="006F6434">
        <w:rPr>
          <w:rFonts w:cstheme="minorHAnsi"/>
          <w:lang w:val="en-US"/>
        </w:rPr>
        <w:t xml:space="preserve">” </w:t>
      </w:r>
      <w:proofErr w:type="spellStart"/>
      <w:r w:rsidRPr="006F6434">
        <w:rPr>
          <w:rFonts w:cstheme="minorHAnsi"/>
          <w:lang w:val="en-US"/>
        </w:rPr>
        <w:t>şi</w:t>
      </w:r>
      <w:proofErr w:type="spellEnd"/>
      <w:r w:rsidRPr="006F6434">
        <w:rPr>
          <w:rFonts w:cstheme="minorHAnsi"/>
          <w:lang w:val="en-US"/>
        </w:rPr>
        <w:t xml:space="preserve"> “cu </w:t>
      </w:r>
      <w:proofErr w:type="spellStart"/>
      <w:r w:rsidRPr="006F6434">
        <w:rPr>
          <w:rFonts w:cstheme="minorHAnsi"/>
          <w:lang w:val="en-US"/>
        </w:rPr>
        <w:t>proiect</w:t>
      </w:r>
      <w:proofErr w:type="spellEnd"/>
      <w:r w:rsidRPr="006F6434">
        <w:rPr>
          <w:rFonts w:cstheme="minorHAnsi"/>
          <w:lang w:val="en-US"/>
        </w:rPr>
        <w:t>”</w:t>
      </w:r>
      <w:r w:rsidR="00C84B2F" w:rsidRPr="006F6434">
        <w:rPr>
          <w:rFonts w:cstheme="minorHAnsi"/>
          <w:lang w:val="en-US"/>
        </w:rPr>
        <w:t xml:space="preserve"> (</w:t>
      </w:r>
      <w:proofErr w:type="spellStart"/>
      <w:r w:rsidR="00F73D3A" w:rsidRPr="006F6434">
        <w:rPr>
          <w:rFonts w:cstheme="minorHAnsi"/>
          <w:lang w:val="en-US"/>
        </w:rPr>
        <w:t>situaţia</w:t>
      </w:r>
      <w:proofErr w:type="spellEnd"/>
      <w:r w:rsidR="00F73D3A" w:rsidRPr="006F6434">
        <w:rPr>
          <w:rFonts w:cstheme="minorHAnsi"/>
          <w:lang w:val="en-US"/>
        </w:rPr>
        <w:t xml:space="preserve"> </w:t>
      </w:r>
      <w:proofErr w:type="spellStart"/>
      <w:r w:rsidR="00C84B2F" w:rsidRPr="006F6434">
        <w:rPr>
          <w:rFonts w:cstheme="minorHAnsi"/>
          <w:lang w:val="en-US"/>
        </w:rPr>
        <w:t>sumarizată</w:t>
      </w:r>
      <w:proofErr w:type="spellEnd"/>
      <w:r w:rsidR="00C84B2F" w:rsidRPr="006F6434">
        <w:rPr>
          <w:rFonts w:cstheme="minorHAnsi"/>
          <w:lang w:val="en-US"/>
        </w:rPr>
        <w:t xml:space="preserve"> </w:t>
      </w:r>
      <w:proofErr w:type="spellStart"/>
      <w:r w:rsidR="00C84B2F" w:rsidRPr="006F6434">
        <w:rPr>
          <w:rFonts w:cstheme="minorHAnsi"/>
          <w:lang w:val="en-US"/>
        </w:rPr>
        <w:t>în</w:t>
      </w:r>
      <w:proofErr w:type="spellEnd"/>
      <w:r w:rsidR="00C84B2F" w:rsidRPr="006F6434">
        <w:rPr>
          <w:rFonts w:cstheme="minorHAnsi"/>
          <w:lang w:val="en-US"/>
        </w:rPr>
        <w:t xml:space="preserve"> </w:t>
      </w:r>
      <w:proofErr w:type="spellStart"/>
      <w:r w:rsidR="00C84B2F" w:rsidRPr="006F6434">
        <w:rPr>
          <w:rFonts w:cstheme="minorHAnsi"/>
          <w:lang w:val="en-US"/>
        </w:rPr>
        <w:t>tabelul</w:t>
      </w:r>
      <w:proofErr w:type="spellEnd"/>
      <w:r w:rsidR="00C84B2F" w:rsidRPr="006F6434">
        <w:rPr>
          <w:rFonts w:cstheme="minorHAnsi"/>
          <w:lang w:val="en-US"/>
        </w:rPr>
        <w:t xml:space="preserve"> de </w:t>
      </w:r>
      <w:proofErr w:type="spellStart"/>
      <w:r w:rsidR="00C84B2F" w:rsidRPr="006F6434">
        <w:rPr>
          <w:rFonts w:cstheme="minorHAnsi"/>
          <w:lang w:val="en-US"/>
        </w:rPr>
        <w:t>mai</w:t>
      </w:r>
      <w:proofErr w:type="spellEnd"/>
      <w:r w:rsidR="00C84B2F" w:rsidRPr="006F6434">
        <w:rPr>
          <w:rFonts w:cstheme="minorHAnsi"/>
          <w:lang w:val="en-US"/>
        </w:rPr>
        <w:t xml:space="preserve"> </w:t>
      </w:r>
      <w:proofErr w:type="spellStart"/>
      <w:r w:rsidR="00C84B2F" w:rsidRPr="006F6434">
        <w:rPr>
          <w:rFonts w:cstheme="minorHAnsi"/>
          <w:lang w:val="en-US"/>
        </w:rPr>
        <w:t>sus</w:t>
      </w:r>
      <w:proofErr w:type="spellEnd"/>
      <w:r w:rsidR="00C84B2F" w:rsidRPr="006F6434">
        <w:rPr>
          <w:rFonts w:cstheme="minorHAnsi"/>
          <w:lang w:val="en-US"/>
        </w:rPr>
        <w:t>)</w:t>
      </w:r>
      <w:r w:rsidR="00E4385A" w:rsidRPr="006F6434">
        <w:rPr>
          <w:rFonts w:cstheme="minorHAnsi"/>
          <w:lang w:val="en-US"/>
        </w:rPr>
        <w:t>,</w:t>
      </w:r>
      <w:r w:rsidR="00C84B2F" w:rsidRPr="006F6434">
        <w:rPr>
          <w:rFonts w:cstheme="minorHAnsi"/>
          <w:lang w:val="en-US"/>
        </w:rPr>
        <w:t xml:space="preserve"> </w:t>
      </w:r>
      <w:proofErr w:type="spellStart"/>
      <w:r w:rsidRPr="006F6434">
        <w:rPr>
          <w:rFonts w:cstheme="minorHAnsi"/>
          <w:lang w:val="en-US"/>
        </w:rPr>
        <w:t>în</w:t>
      </w:r>
      <w:proofErr w:type="spellEnd"/>
      <w:r w:rsidRPr="006F6434">
        <w:rPr>
          <w:rFonts w:cstheme="minorHAnsi"/>
          <w:lang w:val="en-US"/>
        </w:rPr>
        <w:t xml:space="preserve"> </w:t>
      </w:r>
      <w:proofErr w:type="spellStart"/>
      <w:r w:rsidRPr="006F6434">
        <w:rPr>
          <w:rFonts w:cstheme="minorHAnsi"/>
          <w:lang w:val="en-US"/>
        </w:rPr>
        <w:t>ceea</w:t>
      </w:r>
      <w:proofErr w:type="spellEnd"/>
      <w:r w:rsidRPr="006F6434">
        <w:rPr>
          <w:rFonts w:cstheme="minorHAnsi"/>
          <w:lang w:val="en-US"/>
        </w:rPr>
        <w:t xml:space="preserve"> </w:t>
      </w:r>
      <w:proofErr w:type="spellStart"/>
      <w:r w:rsidRPr="006F6434">
        <w:rPr>
          <w:rFonts w:cstheme="minorHAnsi"/>
          <w:lang w:val="en-US"/>
        </w:rPr>
        <w:t>ce</w:t>
      </w:r>
      <w:proofErr w:type="spellEnd"/>
      <w:r w:rsidR="00B02875" w:rsidRPr="006F6434">
        <w:rPr>
          <w:rFonts w:cstheme="minorHAnsi"/>
          <w:lang w:val="en-US"/>
        </w:rPr>
        <w:t xml:space="preserve"> </w:t>
      </w:r>
      <w:proofErr w:type="spellStart"/>
      <w:r w:rsidR="00B02875" w:rsidRPr="006F6434">
        <w:rPr>
          <w:rFonts w:cstheme="minorHAnsi"/>
          <w:lang w:val="en-US"/>
        </w:rPr>
        <w:t>priveşte</w:t>
      </w:r>
      <w:proofErr w:type="spellEnd"/>
      <w:r w:rsidR="00B02875" w:rsidRPr="006F6434">
        <w:rPr>
          <w:rFonts w:cstheme="minorHAnsi"/>
          <w:lang w:val="en-US"/>
        </w:rPr>
        <w:t xml:space="preserve"> </w:t>
      </w:r>
      <w:proofErr w:type="spellStart"/>
      <w:r w:rsidR="00B02875" w:rsidRPr="006F6434">
        <w:rPr>
          <w:rFonts w:cstheme="minorHAnsi"/>
          <w:lang w:val="en-US"/>
        </w:rPr>
        <w:t>tipurile</w:t>
      </w:r>
      <w:proofErr w:type="spellEnd"/>
      <w:r w:rsidR="00B02875" w:rsidRPr="006F6434">
        <w:rPr>
          <w:rFonts w:cstheme="minorHAnsi"/>
          <w:lang w:val="en-US"/>
        </w:rPr>
        <w:t xml:space="preserve"> de </w:t>
      </w:r>
      <w:proofErr w:type="spellStart"/>
      <w:r w:rsidR="00B02875" w:rsidRPr="006F6434">
        <w:rPr>
          <w:rFonts w:cstheme="minorHAnsi"/>
          <w:lang w:val="en-US"/>
        </w:rPr>
        <w:t>vehicule</w:t>
      </w:r>
      <w:proofErr w:type="spellEnd"/>
      <w:r w:rsidR="00B02875" w:rsidRPr="006F6434">
        <w:rPr>
          <w:rFonts w:cstheme="minorHAnsi"/>
          <w:lang w:val="en-US"/>
        </w:rPr>
        <w:t xml:space="preserve"> </w:t>
      </w:r>
      <w:proofErr w:type="spellStart"/>
      <w:r w:rsidRPr="006F6434">
        <w:rPr>
          <w:rFonts w:cstheme="minorHAnsi"/>
          <w:lang w:val="en-US"/>
        </w:rPr>
        <w:t>etc</w:t>
      </w:r>
      <w:proofErr w:type="spellEnd"/>
      <w:r w:rsidRPr="006F6434">
        <w:rPr>
          <w:rFonts w:cstheme="minorHAnsi"/>
          <w:lang w:val="en-US"/>
        </w:rPr>
        <w:t xml:space="preserve">, </w:t>
      </w:r>
      <w:proofErr w:type="spellStart"/>
      <w:r w:rsidRPr="006F6434">
        <w:rPr>
          <w:rFonts w:cstheme="minorHAnsi"/>
          <w:lang w:val="en-US"/>
        </w:rPr>
        <w:t>în</w:t>
      </w:r>
      <w:proofErr w:type="spellEnd"/>
      <w:r w:rsidRPr="006F6434">
        <w:rPr>
          <w:rFonts w:cstheme="minorHAnsi"/>
          <w:lang w:val="en-US"/>
        </w:rPr>
        <w:t xml:space="preserve"> </w:t>
      </w:r>
      <w:proofErr w:type="spellStart"/>
      <w:r w:rsidRPr="006F6434">
        <w:rPr>
          <w:rFonts w:cstheme="minorHAnsi"/>
          <w:lang w:val="en-US"/>
        </w:rPr>
        <w:t>vederea</w:t>
      </w:r>
      <w:proofErr w:type="spellEnd"/>
      <w:r w:rsidRPr="006F6434">
        <w:rPr>
          <w:rFonts w:cstheme="minorHAnsi"/>
          <w:lang w:val="en-US"/>
        </w:rPr>
        <w:t xml:space="preserve"> </w:t>
      </w:r>
      <w:proofErr w:type="spellStart"/>
      <w:r w:rsidRPr="006F6434">
        <w:rPr>
          <w:rFonts w:cstheme="minorHAnsi"/>
          <w:lang w:val="en-US"/>
        </w:rPr>
        <w:t>calcularii</w:t>
      </w:r>
      <w:proofErr w:type="spellEnd"/>
      <w:r w:rsidRPr="006F6434">
        <w:rPr>
          <w:rFonts w:cstheme="minorHAnsi"/>
          <w:lang w:val="en-US"/>
        </w:rPr>
        <w:t xml:space="preserve"> </w:t>
      </w:r>
      <w:proofErr w:type="spellStart"/>
      <w:r w:rsidRPr="006F6434">
        <w:rPr>
          <w:rFonts w:cstheme="minorHAnsi"/>
          <w:lang w:val="en-US"/>
        </w:rPr>
        <w:t>emisiilor</w:t>
      </w:r>
      <w:proofErr w:type="spellEnd"/>
      <w:r w:rsidRPr="006F6434">
        <w:rPr>
          <w:rFonts w:cstheme="minorHAnsi"/>
          <w:lang w:val="en-US"/>
        </w:rPr>
        <w:t xml:space="preserve"> de CO</w:t>
      </w:r>
      <w:r w:rsidRPr="006F6434">
        <w:rPr>
          <w:rFonts w:cstheme="minorHAnsi"/>
          <w:vertAlign w:val="subscript"/>
          <w:lang w:val="en-US"/>
        </w:rPr>
        <w:t>2</w:t>
      </w:r>
      <w:r w:rsidRPr="006F6434">
        <w:rPr>
          <w:rFonts w:cstheme="minorHAnsi"/>
          <w:lang w:val="en-US"/>
        </w:rPr>
        <w:t xml:space="preserve"> </w:t>
      </w:r>
      <w:proofErr w:type="spellStart"/>
      <w:r w:rsidRPr="006F6434">
        <w:rPr>
          <w:rFonts w:cstheme="minorHAnsi"/>
          <w:lang w:val="en-US"/>
        </w:rPr>
        <w:t>evitate</w:t>
      </w:r>
      <w:proofErr w:type="spellEnd"/>
      <w:r w:rsidRPr="006F6434">
        <w:rPr>
          <w:rFonts w:cstheme="minorHAnsi"/>
          <w:lang w:val="en-US"/>
        </w:rPr>
        <w:t>.</w:t>
      </w:r>
    </w:p>
    <w:p w:rsidR="00D264BF" w:rsidRPr="006F6434" w:rsidRDefault="00D264BF" w:rsidP="006265A4">
      <w:pPr>
        <w:rPr>
          <w:rFonts w:cstheme="minorHAnsi"/>
          <w:i/>
        </w:rPr>
      </w:pPr>
    </w:p>
    <w:p w:rsidR="006265A4" w:rsidRPr="006F6434" w:rsidRDefault="009B7507" w:rsidP="006265A4">
      <w:pPr>
        <w:rPr>
          <w:rFonts w:cstheme="minorHAnsi"/>
          <w:i/>
        </w:rPr>
      </w:pPr>
      <w:r w:rsidRPr="006F6434">
        <w:rPr>
          <w:rFonts w:cstheme="minorHAnsi"/>
          <w:i/>
        </w:rPr>
        <w:t>Oferta de transport</w:t>
      </w:r>
      <w:r w:rsidR="00FF1080" w:rsidRPr="006F6434">
        <w:rPr>
          <w:rFonts w:cstheme="minorHAnsi"/>
          <w:i/>
        </w:rPr>
        <w:t xml:space="preserve"> (opţional)</w:t>
      </w:r>
    </w:p>
    <w:p w:rsidR="00045EF9" w:rsidRPr="006F6434" w:rsidRDefault="00FF1080" w:rsidP="00F73D3A">
      <w:pPr>
        <w:jc w:val="both"/>
        <w:rPr>
          <w:rFonts w:cstheme="minorHAnsi"/>
        </w:rPr>
      </w:pPr>
      <w:r w:rsidRPr="006F6434">
        <w:rPr>
          <w:rFonts w:cstheme="minorHAnsi"/>
        </w:rPr>
        <w:t>P</w:t>
      </w:r>
      <w:r w:rsidR="00045EF9" w:rsidRPr="006F6434">
        <w:rPr>
          <w:rFonts w:cstheme="minorHAnsi"/>
        </w:rPr>
        <w:t>ot fi realizate estimă</w:t>
      </w:r>
      <w:r w:rsidR="00F73D3A" w:rsidRPr="006F6434">
        <w:rPr>
          <w:rFonts w:cstheme="minorHAnsi"/>
        </w:rPr>
        <w:t>ri privind oferta de transport</w:t>
      </w:r>
      <w:r w:rsidR="0077763C" w:rsidRPr="006F6434">
        <w:rPr>
          <w:rFonts w:cstheme="minorHAnsi"/>
        </w:rPr>
        <w:t>,</w:t>
      </w:r>
      <w:r w:rsidR="0077763C" w:rsidRPr="006F6434">
        <w:t xml:space="preserve"> </w:t>
      </w:r>
      <w:r w:rsidR="0077763C" w:rsidRPr="006F6434">
        <w:rPr>
          <w:rFonts w:cstheme="minorHAnsi"/>
        </w:rPr>
        <w:t>în scenariul “fără proiect”/”cu proiect”</w:t>
      </w:r>
      <w:r w:rsidR="00045EF9" w:rsidRPr="006F6434">
        <w:rPr>
          <w:rFonts w:cstheme="minorHAnsi"/>
        </w:rPr>
        <w:t xml:space="preserve"> cu referire la cele trei moduri de transport din tabelul de mai sus.</w:t>
      </w:r>
      <w:r w:rsidR="0077763C" w:rsidRPr="006F6434">
        <w:rPr>
          <w:rFonts w:cstheme="minorHAnsi"/>
        </w:rPr>
        <w:t xml:space="preserve"> </w:t>
      </w:r>
      <w:r w:rsidR="00EF33E8" w:rsidRPr="006F6434">
        <w:rPr>
          <w:rFonts w:cstheme="minorHAnsi"/>
        </w:rPr>
        <w:t>Informaţiile sunt</w:t>
      </w:r>
      <w:r w:rsidR="00045EF9" w:rsidRPr="006F6434">
        <w:rPr>
          <w:rFonts w:cstheme="minorHAnsi"/>
        </w:rPr>
        <w:t xml:space="preserve"> exprimate în km parcurşi de vehicule pe an, care reprezintă produsul dintre numărul de vehicule care parcurg o anumită distanţă şi distanța respectivă.</w:t>
      </w:r>
    </w:p>
    <w:p w:rsidR="003E0579" w:rsidRPr="006F6434" w:rsidRDefault="00EF33E8" w:rsidP="006B6522">
      <w:pPr>
        <w:jc w:val="both"/>
        <w:rPr>
          <w:rFonts w:cstheme="minorHAnsi"/>
        </w:rPr>
      </w:pPr>
      <w:r w:rsidRPr="006F6434">
        <w:rPr>
          <w:rFonts w:cstheme="minorHAnsi"/>
          <w:i/>
        </w:rPr>
        <w:t>Î</w:t>
      </w:r>
      <w:r w:rsidR="007F72C0" w:rsidRPr="006F6434">
        <w:rPr>
          <w:rFonts w:cstheme="minorHAnsi"/>
          <w:i/>
        </w:rPr>
        <w:t>n cazul transportului pub</w:t>
      </w:r>
      <w:r w:rsidRPr="006F6434">
        <w:rPr>
          <w:rFonts w:cstheme="minorHAnsi"/>
          <w:i/>
        </w:rPr>
        <w:t>lic, datele sunt</w:t>
      </w:r>
      <w:r w:rsidRPr="006F6434">
        <w:rPr>
          <w:i/>
        </w:rPr>
        <w:t xml:space="preserve"> corelat</w:t>
      </w:r>
      <w:r w:rsidR="00F73D3A" w:rsidRPr="006F6434">
        <w:rPr>
          <w:i/>
        </w:rPr>
        <w:t xml:space="preserve">e cu </w:t>
      </w:r>
      <w:r w:rsidRPr="006F6434">
        <w:rPr>
          <w:rFonts w:cstheme="minorHAnsi"/>
          <w:i/>
        </w:rPr>
        <w:t xml:space="preserve">valorile, clauzele din </w:t>
      </w:r>
      <w:r w:rsidR="00F73D3A" w:rsidRPr="006F6434">
        <w:rPr>
          <w:rFonts w:cstheme="minorHAnsi"/>
          <w:i/>
        </w:rPr>
        <w:t>contractul de servicii publice</w:t>
      </w:r>
      <w:r w:rsidR="000002E9" w:rsidRPr="006F6434">
        <w:rPr>
          <w:rFonts w:cstheme="minorHAnsi"/>
          <w:i/>
        </w:rPr>
        <w:t xml:space="preserve"> de transport public de călători</w:t>
      </w:r>
      <w:r w:rsidR="00F73D3A" w:rsidRPr="006F6434">
        <w:rPr>
          <w:rFonts w:cstheme="minorHAnsi"/>
          <w:i/>
        </w:rPr>
        <w:t>, încheiat cu operatorul de transport</w:t>
      </w:r>
      <w:r w:rsidR="00F73D3A" w:rsidRPr="006F6434">
        <w:rPr>
          <w:rFonts w:cstheme="minorHAnsi"/>
        </w:rPr>
        <w:t>.</w:t>
      </w:r>
    </w:p>
    <w:p w:rsidR="00BA79A4" w:rsidRPr="006F6434" w:rsidRDefault="00BA79A4" w:rsidP="00BA79A4">
      <w:pPr>
        <w:pStyle w:val="ListParagraph"/>
        <w:numPr>
          <w:ilvl w:val="0"/>
          <w:numId w:val="8"/>
        </w:numPr>
        <w:autoSpaceDE w:val="0"/>
        <w:autoSpaceDN w:val="0"/>
        <w:adjustRightInd w:val="0"/>
        <w:spacing w:after="195"/>
        <w:jc w:val="both"/>
        <w:rPr>
          <w:rFonts w:cstheme="minorHAnsi"/>
          <w:b/>
          <w:bCs/>
          <w:lang w:val="x-none"/>
        </w:rPr>
      </w:pPr>
      <w:r w:rsidRPr="006F6434">
        <w:rPr>
          <w:rFonts w:cstheme="minorHAnsi"/>
          <w:b/>
          <w:bCs/>
        </w:rPr>
        <w:t>Indicatori de rezultat ai proiectului</w:t>
      </w:r>
    </w:p>
    <w:p w:rsidR="00BA79A4" w:rsidRPr="006F6434" w:rsidRDefault="00BA79A4" w:rsidP="00BA79A4">
      <w:pPr>
        <w:jc w:val="both"/>
        <w:rPr>
          <w:rFonts w:cstheme="minorHAnsi"/>
        </w:rPr>
      </w:pPr>
      <w:r w:rsidRPr="006F6434">
        <w:rPr>
          <w:rFonts w:cstheme="minorHAnsi"/>
        </w:rPr>
        <w:t xml:space="preserve">În conformitate cu metodologiile de estimare a valorilor indicatorilor de rezultat </w:t>
      </w:r>
    </w:p>
    <w:p w:rsidR="00BA79A4" w:rsidRPr="006F6434" w:rsidRDefault="00BA79A4" w:rsidP="00BA79A4">
      <w:pPr>
        <w:jc w:val="both"/>
        <w:rPr>
          <w:rFonts w:cstheme="minorHAnsi"/>
          <w:b/>
          <w:i/>
        </w:rPr>
      </w:pPr>
      <w:r w:rsidRPr="006F6434">
        <w:rPr>
          <w:rFonts w:cstheme="minorHAnsi"/>
          <w:b/>
          <w:i/>
        </w:rPr>
        <w:t xml:space="preserve">RCR 62 - Număr anual de utilizatori ai transportului public nou sau modernizat, </w:t>
      </w:r>
    </w:p>
    <w:p w:rsidR="00BA79A4" w:rsidRPr="006F6434" w:rsidRDefault="00BA79A4" w:rsidP="00BA79A4">
      <w:pPr>
        <w:jc w:val="both"/>
        <w:rPr>
          <w:rFonts w:cstheme="minorHAnsi"/>
          <w:b/>
          <w:i/>
        </w:rPr>
      </w:pPr>
      <w:r w:rsidRPr="006F6434">
        <w:rPr>
          <w:rFonts w:cstheme="minorHAnsi"/>
          <w:b/>
          <w:i/>
        </w:rPr>
        <w:t>RCR 63 - Număr anual de utilizatori ai liniilor de tramvai și de metrou noi sau modernizate și</w:t>
      </w:r>
    </w:p>
    <w:p w:rsidR="00BA79A4" w:rsidRPr="006F6434" w:rsidRDefault="00BA79A4" w:rsidP="00BA79A4">
      <w:pPr>
        <w:jc w:val="both"/>
        <w:rPr>
          <w:rFonts w:cstheme="minorHAnsi"/>
          <w:b/>
          <w:i/>
        </w:rPr>
      </w:pPr>
      <w:r w:rsidRPr="006F6434">
        <w:rPr>
          <w:rFonts w:cstheme="minorHAnsi"/>
          <w:b/>
          <w:i/>
        </w:rPr>
        <w:t xml:space="preserve"> RCR 64 - Număr anual de utilizatori ai pistelor ciclabile (</w:t>
      </w:r>
      <w:r w:rsidRPr="006F6434">
        <w:rPr>
          <w:rFonts w:cstheme="minorHAnsi"/>
          <w:i/>
        </w:rPr>
        <w:t>a se vedea secţiunea 3.8 din ghid)</w:t>
      </w:r>
      <w:r w:rsidRPr="006F6434">
        <w:rPr>
          <w:rFonts w:cstheme="minorHAnsi"/>
          <w:b/>
          <w:i/>
        </w:rPr>
        <w:t xml:space="preserve"> </w:t>
      </w:r>
    </w:p>
    <w:p w:rsidR="00BA79A4" w:rsidRPr="006F6434" w:rsidRDefault="00CC6DAC" w:rsidP="00BA79A4">
      <w:pPr>
        <w:jc w:val="both"/>
        <w:rPr>
          <w:rFonts w:cstheme="minorHAnsi"/>
        </w:rPr>
      </w:pPr>
      <w:r w:rsidRPr="006F6434">
        <w:rPr>
          <w:rFonts w:cstheme="minorHAnsi"/>
        </w:rPr>
        <w:t>n</w:t>
      </w:r>
      <w:r w:rsidR="00BA79A4" w:rsidRPr="006F6434">
        <w:rPr>
          <w:rFonts w:cstheme="minorHAnsi"/>
        </w:rPr>
        <w:t>umărul de utilizatori ai transportului public local/cu bicicleta din anul anterior începerii intervenției se va compara cu numărul estimat de utilizatori ai serviciului de transport local/cu bicicleta pentru anul următor finalizării fizice a intervenției.</w:t>
      </w:r>
    </w:p>
    <w:p w:rsidR="006D5749" w:rsidRPr="006F6434" w:rsidRDefault="006D5749" w:rsidP="006D5749">
      <w:pPr>
        <w:jc w:val="both"/>
        <w:rPr>
          <w:rFonts w:cstheme="minorHAnsi"/>
        </w:rPr>
      </w:pPr>
      <w:r w:rsidRPr="006F6434">
        <w:rPr>
          <w:rFonts w:cstheme="minorHAnsi"/>
        </w:rPr>
        <w:t>Urmare a implementării proiectului trebuie să rezulte o creștere a numărului de pasageri transportați cu transportul public și a numărului de utilizatori ai transportului nemotorizat cu bicicleta, după caz, pentru anul următor finalizării fizice a intervenției</w:t>
      </w:r>
      <w:r w:rsidR="00824AF8" w:rsidRPr="006F6434">
        <w:rPr>
          <w:rFonts w:cstheme="minorHAnsi"/>
        </w:rPr>
        <w:t xml:space="preserve"> (primul an de după finalizarea implementării proiectului)</w:t>
      </w:r>
      <w:r w:rsidRPr="006F6434">
        <w:rPr>
          <w:rFonts w:cstheme="minorHAnsi"/>
        </w:rPr>
        <w:t xml:space="preserve">, faţă de anul </w:t>
      </w:r>
      <w:r w:rsidR="00824AF8" w:rsidRPr="006F6434">
        <w:rPr>
          <w:rFonts w:cstheme="minorHAnsi"/>
        </w:rPr>
        <w:t>anul anterior începerii intervenției (primul an de implementare a proiectului)</w:t>
      </w:r>
      <w:r w:rsidRPr="006F6434">
        <w:rPr>
          <w:rFonts w:cstheme="minorHAnsi"/>
        </w:rPr>
        <w:t>.</w:t>
      </w:r>
    </w:p>
    <w:p w:rsidR="006D5749" w:rsidRPr="006F6434" w:rsidRDefault="006D5749" w:rsidP="006D5749">
      <w:pPr>
        <w:jc w:val="both"/>
        <w:rPr>
          <w:rFonts w:cstheme="minorHAnsi"/>
        </w:rPr>
      </w:pPr>
      <w:r w:rsidRPr="006F6434">
        <w:rPr>
          <w:rFonts w:cstheme="minorHAnsi"/>
        </w:rPr>
        <w:t xml:space="preserve">Creșterea numărului de utilizatori ai transportului public/ cu bicicleta, după caz, faţă de anul </w:t>
      </w:r>
      <w:r w:rsidR="00824AF8" w:rsidRPr="006F6434">
        <w:rPr>
          <w:rFonts w:cstheme="minorHAnsi"/>
        </w:rPr>
        <w:t>anterior începerii intervenției</w:t>
      </w:r>
      <w:r w:rsidRPr="006F6434">
        <w:rPr>
          <w:rFonts w:cstheme="minorHAnsi"/>
        </w:rPr>
        <w:t xml:space="preserve"> se va menţine pe toata perioada de durabilitate a contractului de finanţare. Astfel, în Studiul de trafic se va analiza inclusiv situaţia de după stabilizarea traficului şi transferul modal de după finalizarea proiectului, pe toată perioada de durabilitate a contractului de finanțare.</w:t>
      </w:r>
    </w:p>
    <w:p w:rsidR="00BA79A4" w:rsidRPr="006F6434" w:rsidRDefault="00D264BF" w:rsidP="00BA79A4">
      <w:pPr>
        <w:jc w:val="both"/>
        <w:rPr>
          <w:rFonts w:cstheme="minorHAnsi"/>
        </w:rPr>
      </w:pPr>
      <w:r w:rsidRPr="006F6434">
        <w:rPr>
          <w:rFonts w:cstheme="minorHAnsi"/>
        </w:rPr>
        <w:t>S</w:t>
      </w:r>
      <w:r w:rsidR="00BA79A4" w:rsidRPr="006F6434">
        <w:rPr>
          <w:rFonts w:cstheme="minorHAnsi"/>
        </w:rPr>
        <w:t>e vor estima valorile pre-implementare (in primul an de implementare a proiectului) și cele previzionate pentru anul următor finalizării fizice a intervenției și pot fi sumarizate conform tabelului de mai jos.</w:t>
      </w:r>
    </w:p>
    <w:p w:rsidR="00D264BF" w:rsidRPr="006F6434" w:rsidRDefault="00D264BF" w:rsidP="00BA79A4">
      <w:pPr>
        <w:jc w:val="both"/>
        <w:rPr>
          <w:rFonts w:cstheme="minorHAnsi"/>
        </w:rPr>
      </w:pP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3823"/>
        <w:gridCol w:w="2269"/>
        <w:gridCol w:w="1841"/>
        <w:gridCol w:w="1129"/>
      </w:tblGrid>
      <w:tr w:rsidR="00D264BF" w:rsidRPr="006F6434" w:rsidTr="00D264BF">
        <w:trPr>
          <w:trHeight w:val="270"/>
        </w:trPr>
        <w:tc>
          <w:tcPr>
            <w:tcW w:w="2109" w:type="pct"/>
            <w:tcBorders>
              <w:top w:val="single" w:sz="4" w:space="0" w:color="auto"/>
              <w:left w:val="single" w:sz="4" w:space="0" w:color="auto"/>
              <w:bottom w:val="single" w:sz="4" w:space="0" w:color="auto"/>
              <w:right w:val="single" w:sz="4" w:space="0" w:color="auto"/>
            </w:tcBorders>
            <w:shd w:val="clear" w:color="auto" w:fill="DBE5F1" w:themeFill="accent1" w:themeFillTint="33"/>
            <w:noWrap/>
            <w:hideMark/>
          </w:tcPr>
          <w:p w:rsidR="00CC6DAC" w:rsidRPr="006F6434" w:rsidRDefault="00CC6DAC" w:rsidP="00D264BF">
            <w:pPr>
              <w:spacing w:after="0"/>
              <w:rPr>
                <w:b/>
                <w:bCs/>
              </w:rPr>
            </w:pPr>
            <w:r w:rsidRPr="006F6434">
              <w:rPr>
                <w:b/>
                <w:bCs/>
              </w:rPr>
              <w:t>Indicator</w:t>
            </w:r>
          </w:p>
        </w:tc>
        <w:tc>
          <w:tcPr>
            <w:tcW w:w="1252"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CC6DAC" w:rsidRPr="006F6434" w:rsidRDefault="00CC6DAC" w:rsidP="00D264BF">
            <w:pPr>
              <w:spacing w:after="0"/>
              <w:rPr>
                <w:b/>
                <w:bCs/>
              </w:rPr>
            </w:pPr>
            <w:r w:rsidRPr="006F6434">
              <w:rPr>
                <w:b/>
                <w:bCs/>
              </w:rPr>
              <w:t>Valoarea estimată</w:t>
            </w:r>
          </w:p>
          <w:p w:rsidR="00CC6DAC" w:rsidRPr="006F6434" w:rsidRDefault="00CC6DAC" w:rsidP="00D264BF">
            <w:pPr>
              <w:spacing w:after="0"/>
              <w:rPr>
                <w:b/>
                <w:bCs/>
              </w:rPr>
            </w:pPr>
            <w:r w:rsidRPr="006F6434">
              <w:rPr>
                <w:b/>
                <w:bCs/>
              </w:rPr>
              <w:t>La  începutul implementării proiectului</w:t>
            </w:r>
          </w:p>
        </w:tc>
        <w:tc>
          <w:tcPr>
            <w:tcW w:w="1016" w:type="pct"/>
            <w:tcBorders>
              <w:top w:val="single" w:sz="4" w:space="0" w:color="auto"/>
              <w:left w:val="single" w:sz="4" w:space="0" w:color="auto"/>
              <w:bottom w:val="single" w:sz="4" w:space="0" w:color="auto"/>
              <w:right w:val="single" w:sz="4" w:space="0" w:color="000000"/>
            </w:tcBorders>
            <w:shd w:val="clear" w:color="auto" w:fill="DBE5F1" w:themeFill="accent1" w:themeFillTint="33"/>
            <w:hideMark/>
          </w:tcPr>
          <w:p w:rsidR="00CC6DAC" w:rsidRPr="006F6434" w:rsidRDefault="00CC6DAC" w:rsidP="00D264BF">
            <w:pPr>
              <w:spacing w:after="0"/>
              <w:rPr>
                <w:b/>
                <w:bCs/>
              </w:rPr>
            </w:pPr>
            <w:r w:rsidRPr="006F6434">
              <w:rPr>
                <w:b/>
                <w:bCs/>
              </w:rPr>
              <w:t>Valoarea estimată</w:t>
            </w:r>
          </w:p>
          <w:p w:rsidR="00CC6DAC" w:rsidRPr="006F6434" w:rsidRDefault="00CC6DAC" w:rsidP="00D264BF">
            <w:pPr>
              <w:spacing w:after="0"/>
              <w:rPr>
                <w:b/>
                <w:bCs/>
              </w:rPr>
            </w:pPr>
            <w:r w:rsidRPr="006F6434">
              <w:rPr>
                <w:b/>
                <w:bCs/>
              </w:rPr>
              <w:t xml:space="preserve">La  finalul implementării proiectului </w:t>
            </w:r>
          </w:p>
        </w:tc>
        <w:tc>
          <w:tcPr>
            <w:tcW w:w="623" w:type="pct"/>
            <w:tcBorders>
              <w:top w:val="single" w:sz="4" w:space="0" w:color="auto"/>
              <w:left w:val="single" w:sz="4" w:space="0" w:color="auto"/>
              <w:bottom w:val="single" w:sz="4" w:space="0" w:color="auto"/>
              <w:right w:val="single" w:sz="4" w:space="0" w:color="000000"/>
            </w:tcBorders>
            <w:shd w:val="clear" w:color="auto" w:fill="DBE5F1" w:themeFill="accent1" w:themeFillTint="33"/>
          </w:tcPr>
          <w:p w:rsidR="00CC6DAC" w:rsidRPr="006F6434" w:rsidRDefault="00CC6DAC" w:rsidP="00D264BF">
            <w:pPr>
              <w:spacing w:after="0"/>
              <w:rPr>
                <w:b/>
                <w:bCs/>
              </w:rPr>
            </w:pPr>
            <w:r w:rsidRPr="006F6434">
              <w:rPr>
                <w:b/>
                <w:bCs/>
              </w:rPr>
              <w:t>Creșterea estimată (%)</w:t>
            </w:r>
          </w:p>
        </w:tc>
      </w:tr>
      <w:tr w:rsidR="00CC6DAC" w:rsidRPr="006F6434" w:rsidTr="00D264BF">
        <w:trPr>
          <w:trHeight w:val="270"/>
        </w:trPr>
        <w:tc>
          <w:tcPr>
            <w:tcW w:w="2109" w:type="pct"/>
            <w:tcBorders>
              <w:top w:val="single" w:sz="4" w:space="0" w:color="auto"/>
              <w:left w:val="single" w:sz="4" w:space="0" w:color="auto"/>
              <w:bottom w:val="single" w:sz="4" w:space="0" w:color="auto"/>
              <w:right w:val="single" w:sz="4" w:space="0" w:color="auto"/>
            </w:tcBorders>
            <w:noWrap/>
          </w:tcPr>
          <w:p w:rsidR="00CC6DAC" w:rsidRPr="006F6434" w:rsidRDefault="00CC6DAC" w:rsidP="00D264BF">
            <w:pPr>
              <w:spacing w:after="0"/>
              <w:rPr>
                <w:b/>
              </w:rPr>
            </w:pPr>
            <w:r w:rsidRPr="006F6434">
              <w:rPr>
                <w:b/>
              </w:rPr>
              <w:t>RCR 62 - Număr anual de utilizatori ai transportului public nou sau modernizat</w:t>
            </w:r>
          </w:p>
        </w:tc>
        <w:tc>
          <w:tcPr>
            <w:tcW w:w="1252" w:type="pct"/>
            <w:tcBorders>
              <w:top w:val="single" w:sz="4" w:space="0" w:color="auto"/>
              <w:left w:val="single" w:sz="4" w:space="0" w:color="auto"/>
              <w:bottom w:val="single" w:sz="4" w:space="0" w:color="auto"/>
              <w:right w:val="single" w:sz="4" w:space="0" w:color="auto"/>
            </w:tcBorders>
          </w:tcPr>
          <w:p w:rsidR="00CC6DAC" w:rsidRPr="006F6434" w:rsidRDefault="00CC6DAC" w:rsidP="00D264BF">
            <w:pPr>
              <w:spacing w:after="0"/>
              <w:rPr>
                <w:b/>
                <w:bCs/>
              </w:rPr>
            </w:pPr>
          </w:p>
        </w:tc>
        <w:tc>
          <w:tcPr>
            <w:tcW w:w="1016" w:type="pct"/>
            <w:tcBorders>
              <w:top w:val="single" w:sz="4" w:space="0" w:color="auto"/>
              <w:left w:val="single" w:sz="4" w:space="0" w:color="auto"/>
              <w:bottom w:val="single" w:sz="4" w:space="0" w:color="auto"/>
              <w:right w:val="single" w:sz="4" w:space="0" w:color="000000"/>
            </w:tcBorders>
          </w:tcPr>
          <w:p w:rsidR="00CC6DAC" w:rsidRPr="006F6434" w:rsidRDefault="00CC6DAC" w:rsidP="00D264BF">
            <w:pPr>
              <w:spacing w:after="0"/>
              <w:rPr>
                <w:b/>
                <w:bCs/>
              </w:rPr>
            </w:pPr>
          </w:p>
        </w:tc>
        <w:tc>
          <w:tcPr>
            <w:tcW w:w="623" w:type="pct"/>
            <w:tcBorders>
              <w:top w:val="single" w:sz="4" w:space="0" w:color="auto"/>
              <w:left w:val="single" w:sz="4" w:space="0" w:color="auto"/>
              <w:bottom w:val="single" w:sz="4" w:space="0" w:color="auto"/>
              <w:right w:val="single" w:sz="4" w:space="0" w:color="000000"/>
            </w:tcBorders>
          </w:tcPr>
          <w:p w:rsidR="00CC6DAC" w:rsidRPr="006F6434" w:rsidRDefault="00CC6DAC" w:rsidP="00D264BF">
            <w:pPr>
              <w:spacing w:after="0"/>
              <w:rPr>
                <w:b/>
                <w:bCs/>
              </w:rPr>
            </w:pPr>
          </w:p>
        </w:tc>
      </w:tr>
      <w:tr w:rsidR="00CC6DAC" w:rsidRPr="006F6434" w:rsidTr="00D264BF">
        <w:trPr>
          <w:trHeight w:val="270"/>
        </w:trPr>
        <w:tc>
          <w:tcPr>
            <w:tcW w:w="2109" w:type="pct"/>
            <w:tcBorders>
              <w:top w:val="single" w:sz="4" w:space="0" w:color="auto"/>
              <w:left w:val="single" w:sz="4" w:space="0" w:color="auto"/>
              <w:bottom w:val="single" w:sz="4" w:space="0" w:color="auto"/>
              <w:right w:val="single" w:sz="4" w:space="0" w:color="auto"/>
            </w:tcBorders>
            <w:noWrap/>
          </w:tcPr>
          <w:p w:rsidR="00CC6DAC" w:rsidRPr="006F6434" w:rsidRDefault="00CC6DAC" w:rsidP="00D264BF">
            <w:pPr>
              <w:spacing w:after="0"/>
              <w:rPr>
                <w:b/>
              </w:rPr>
            </w:pPr>
            <w:r w:rsidRPr="006F6434">
              <w:rPr>
                <w:b/>
              </w:rPr>
              <w:t>RCR 63 - Număr anual de utilizatori ai liniilor de tramvai și de metrou noi sau modernizate</w:t>
            </w:r>
          </w:p>
        </w:tc>
        <w:tc>
          <w:tcPr>
            <w:tcW w:w="1252" w:type="pct"/>
            <w:tcBorders>
              <w:top w:val="single" w:sz="4" w:space="0" w:color="auto"/>
              <w:left w:val="single" w:sz="4" w:space="0" w:color="auto"/>
              <w:bottom w:val="single" w:sz="4" w:space="0" w:color="auto"/>
              <w:right w:val="single" w:sz="4" w:space="0" w:color="auto"/>
            </w:tcBorders>
          </w:tcPr>
          <w:p w:rsidR="00CC6DAC" w:rsidRPr="006F6434" w:rsidRDefault="00CC6DAC" w:rsidP="00D264BF">
            <w:pPr>
              <w:spacing w:after="0"/>
              <w:rPr>
                <w:b/>
                <w:bCs/>
              </w:rPr>
            </w:pPr>
          </w:p>
        </w:tc>
        <w:tc>
          <w:tcPr>
            <w:tcW w:w="1016" w:type="pct"/>
            <w:tcBorders>
              <w:top w:val="single" w:sz="4" w:space="0" w:color="auto"/>
              <w:left w:val="single" w:sz="4" w:space="0" w:color="auto"/>
              <w:bottom w:val="single" w:sz="4" w:space="0" w:color="auto"/>
              <w:right w:val="single" w:sz="4" w:space="0" w:color="000000"/>
            </w:tcBorders>
          </w:tcPr>
          <w:p w:rsidR="00CC6DAC" w:rsidRPr="006F6434" w:rsidRDefault="00CC6DAC" w:rsidP="00D264BF">
            <w:pPr>
              <w:spacing w:after="0"/>
              <w:rPr>
                <w:b/>
                <w:bCs/>
              </w:rPr>
            </w:pPr>
          </w:p>
        </w:tc>
        <w:tc>
          <w:tcPr>
            <w:tcW w:w="623" w:type="pct"/>
            <w:tcBorders>
              <w:top w:val="single" w:sz="4" w:space="0" w:color="auto"/>
              <w:left w:val="single" w:sz="4" w:space="0" w:color="auto"/>
              <w:bottom w:val="single" w:sz="4" w:space="0" w:color="auto"/>
              <w:right w:val="single" w:sz="4" w:space="0" w:color="000000"/>
            </w:tcBorders>
          </w:tcPr>
          <w:p w:rsidR="00CC6DAC" w:rsidRPr="006F6434" w:rsidRDefault="00CC6DAC" w:rsidP="00D264BF">
            <w:pPr>
              <w:spacing w:after="0"/>
              <w:rPr>
                <w:b/>
                <w:bCs/>
              </w:rPr>
            </w:pPr>
          </w:p>
        </w:tc>
      </w:tr>
      <w:tr w:rsidR="00CC6DAC" w:rsidRPr="006F6434" w:rsidTr="00D264BF">
        <w:trPr>
          <w:trHeight w:val="270"/>
        </w:trPr>
        <w:tc>
          <w:tcPr>
            <w:tcW w:w="2109" w:type="pct"/>
            <w:tcBorders>
              <w:top w:val="single" w:sz="4" w:space="0" w:color="auto"/>
              <w:left w:val="single" w:sz="4" w:space="0" w:color="auto"/>
              <w:bottom w:val="single" w:sz="4" w:space="0" w:color="auto"/>
              <w:right w:val="single" w:sz="4" w:space="0" w:color="auto"/>
            </w:tcBorders>
            <w:noWrap/>
          </w:tcPr>
          <w:p w:rsidR="00CC6DAC" w:rsidRPr="006F6434" w:rsidRDefault="00CC6DAC" w:rsidP="00D264BF">
            <w:pPr>
              <w:spacing w:after="0"/>
              <w:rPr>
                <w:b/>
              </w:rPr>
            </w:pPr>
            <w:r w:rsidRPr="006F6434">
              <w:rPr>
                <w:b/>
              </w:rPr>
              <w:t>RCR 64 - Număr anual de utilizatori ai pistelor ciclabile</w:t>
            </w:r>
          </w:p>
        </w:tc>
        <w:tc>
          <w:tcPr>
            <w:tcW w:w="1252" w:type="pct"/>
            <w:tcBorders>
              <w:top w:val="single" w:sz="4" w:space="0" w:color="auto"/>
              <w:left w:val="single" w:sz="4" w:space="0" w:color="auto"/>
              <w:bottom w:val="single" w:sz="4" w:space="0" w:color="auto"/>
              <w:right w:val="single" w:sz="4" w:space="0" w:color="auto"/>
            </w:tcBorders>
          </w:tcPr>
          <w:p w:rsidR="00CC6DAC" w:rsidRPr="006F6434" w:rsidRDefault="00CC6DAC" w:rsidP="00D264BF">
            <w:pPr>
              <w:spacing w:after="0"/>
              <w:rPr>
                <w:b/>
                <w:bCs/>
              </w:rPr>
            </w:pPr>
          </w:p>
        </w:tc>
        <w:tc>
          <w:tcPr>
            <w:tcW w:w="1016" w:type="pct"/>
            <w:tcBorders>
              <w:top w:val="single" w:sz="4" w:space="0" w:color="auto"/>
              <w:left w:val="single" w:sz="4" w:space="0" w:color="auto"/>
              <w:bottom w:val="single" w:sz="4" w:space="0" w:color="auto"/>
              <w:right w:val="single" w:sz="4" w:space="0" w:color="000000"/>
            </w:tcBorders>
          </w:tcPr>
          <w:p w:rsidR="00CC6DAC" w:rsidRPr="006F6434" w:rsidRDefault="00CC6DAC" w:rsidP="00D264BF">
            <w:pPr>
              <w:spacing w:after="0"/>
              <w:rPr>
                <w:b/>
                <w:bCs/>
              </w:rPr>
            </w:pPr>
          </w:p>
        </w:tc>
        <w:tc>
          <w:tcPr>
            <w:tcW w:w="623" w:type="pct"/>
            <w:tcBorders>
              <w:top w:val="single" w:sz="4" w:space="0" w:color="auto"/>
              <w:left w:val="single" w:sz="4" w:space="0" w:color="auto"/>
              <w:bottom w:val="single" w:sz="4" w:space="0" w:color="auto"/>
              <w:right w:val="single" w:sz="4" w:space="0" w:color="000000"/>
            </w:tcBorders>
          </w:tcPr>
          <w:p w:rsidR="00CC6DAC" w:rsidRPr="006F6434" w:rsidRDefault="00CC6DAC" w:rsidP="00D264BF">
            <w:pPr>
              <w:spacing w:after="0"/>
              <w:rPr>
                <w:b/>
                <w:bCs/>
              </w:rPr>
            </w:pPr>
          </w:p>
        </w:tc>
      </w:tr>
    </w:tbl>
    <w:p w:rsidR="00CC6DAC" w:rsidRPr="006F6434" w:rsidRDefault="00CC6DAC" w:rsidP="00BA79A4">
      <w:pPr>
        <w:jc w:val="both"/>
        <w:rPr>
          <w:rFonts w:cstheme="minorHAnsi"/>
        </w:rPr>
      </w:pPr>
    </w:p>
    <w:p w:rsidR="006B16A2" w:rsidRPr="006F6434" w:rsidRDefault="006B16A2" w:rsidP="006B16A2">
      <w:pPr>
        <w:jc w:val="both"/>
        <w:rPr>
          <w:rFonts w:cstheme="minorHAnsi"/>
        </w:rPr>
      </w:pPr>
      <w:r w:rsidRPr="006F6434">
        <w:rPr>
          <w:rFonts w:cstheme="minorHAnsi"/>
        </w:rPr>
        <w:t>Unul dintre rezultatele aşteptate ale proiectului este:</w:t>
      </w:r>
    </w:p>
    <w:p w:rsidR="006B16A2" w:rsidRPr="006F6434" w:rsidRDefault="006B16A2" w:rsidP="006B16A2">
      <w:pPr>
        <w:jc w:val="both"/>
        <w:rPr>
          <w:rFonts w:cstheme="minorHAnsi"/>
          <w:b/>
          <w:i/>
        </w:rPr>
      </w:pPr>
      <w:r w:rsidRPr="006F6434">
        <w:rPr>
          <w:rFonts w:cstheme="minorHAnsi"/>
        </w:rPr>
        <w:t xml:space="preserve">         </w:t>
      </w:r>
      <w:r w:rsidRPr="006F6434">
        <w:rPr>
          <w:rFonts w:cstheme="minorHAnsi"/>
          <w:b/>
          <w:i/>
        </w:rPr>
        <w:t>Scăderea anuală estimată a gazelor cu efect de seră (tone echivalent CO2/an)</w:t>
      </w:r>
    </w:p>
    <w:p w:rsidR="00C37354" w:rsidRPr="006F6434" w:rsidRDefault="00C37354" w:rsidP="00C37354">
      <w:pPr>
        <w:jc w:val="both"/>
        <w:rPr>
          <w:rFonts w:cstheme="minorHAnsi"/>
        </w:rPr>
      </w:pPr>
      <w:r w:rsidRPr="006F6434">
        <w:rPr>
          <w:rFonts w:cstheme="minorHAnsi"/>
        </w:rPr>
        <w:t>Urmare a implementării proiectului trebuie să rezulte o reducere de GES, pentru anul următor finalizării fizice a intervenției, faţă de valoare estimată pre-implementare</w:t>
      </w:r>
      <w:r w:rsidR="007E74D0" w:rsidRPr="006F6434">
        <w:rPr>
          <w:rFonts w:cstheme="minorHAnsi"/>
        </w:rPr>
        <w:t xml:space="preserve"> (primul an de implementare a proiectului)</w:t>
      </w:r>
      <w:r w:rsidRPr="006F6434">
        <w:rPr>
          <w:rFonts w:cstheme="minorHAnsi"/>
        </w:rPr>
        <w:t>, bazată inclusiv pe creșterea utilizării transportul public şi/sau a modurilor nemotorizate de transport.</w:t>
      </w:r>
    </w:p>
    <w:p w:rsidR="00CC6DAC" w:rsidRPr="006F6434" w:rsidRDefault="00C37354" w:rsidP="00C37354">
      <w:pPr>
        <w:jc w:val="both"/>
        <w:rPr>
          <w:rFonts w:cstheme="minorHAnsi"/>
        </w:rPr>
      </w:pPr>
      <w:r w:rsidRPr="006F6434">
        <w:rPr>
          <w:rFonts w:cstheme="minorHAnsi"/>
        </w:rPr>
        <w:t>Reducerea rezultată în ceea ce privește emisiile de GES din aria de studiu a proiectului, nu va implica o creștere/înrăutăţire a emisiilor de GES din transport în aria/în afara ariei de studiu.</w:t>
      </w:r>
    </w:p>
    <w:p w:rsidR="007E74D0" w:rsidRPr="006F6434" w:rsidRDefault="007E74D0" w:rsidP="007E74D0">
      <w:pPr>
        <w:jc w:val="both"/>
        <w:rPr>
          <w:rFonts w:cstheme="minorHAnsi"/>
        </w:rPr>
      </w:pPr>
      <w:r w:rsidRPr="006F6434">
        <w:rPr>
          <w:rFonts w:cstheme="minorHAnsi"/>
        </w:rPr>
        <w:t>Solicitantul va prezenta:</w:t>
      </w:r>
    </w:p>
    <w:p w:rsidR="00CC6DAC" w:rsidRPr="006F6434" w:rsidRDefault="007E74D0" w:rsidP="007E74D0">
      <w:pPr>
        <w:pStyle w:val="ListParagraph"/>
        <w:numPr>
          <w:ilvl w:val="0"/>
          <w:numId w:val="15"/>
        </w:numPr>
        <w:jc w:val="both"/>
        <w:rPr>
          <w:rFonts w:cstheme="minorHAnsi"/>
        </w:rPr>
      </w:pPr>
      <w:r w:rsidRPr="006F6434">
        <w:rPr>
          <w:rFonts w:cstheme="minorHAnsi"/>
        </w:rPr>
        <w:t>Datele colectate, metodologia utilizată și valoarea estimată pentru anul anterior începerii intervenției (pre-implementare)</w:t>
      </w:r>
      <w:r w:rsidR="00652980" w:rsidRPr="006F6434">
        <w:rPr>
          <w:rFonts w:cstheme="minorHAnsi"/>
        </w:rPr>
        <w:t>,</w:t>
      </w:r>
      <w:r w:rsidRPr="006F6434">
        <w:rPr>
          <w:rFonts w:cstheme="minorHAnsi"/>
        </w:rPr>
        <w:t xml:space="preserve"> și va descrie datele de intrare, datele de ieşire şi parametrii de calcul utilizați în instrumentele specifice de calculare a emisiilor GES.</w:t>
      </w:r>
    </w:p>
    <w:p w:rsidR="007E74D0" w:rsidRPr="006F6434" w:rsidRDefault="007E74D0" w:rsidP="00652980">
      <w:pPr>
        <w:pStyle w:val="ListParagraph"/>
        <w:numPr>
          <w:ilvl w:val="0"/>
          <w:numId w:val="15"/>
        </w:numPr>
        <w:jc w:val="both"/>
        <w:rPr>
          <w:rFonts w:cstheme="minorHAnsi"/>
        </w:rPr>
      </w:pPr>
      <w:r w:rsidRPr="006F6434">
        <w:rPr>
          <w:rFonts w:cstheme="minorHAnsi"/>
        </w:rPr>
        <w:t xml:space="preserve">Ipotezele utilizate și valoarea estimată pentru scenariul prognozat pentru </w:t>
      </w:r>
      <w:r w:rsidR="00652980" w:rsidRPr="006F6434">
        <w:rPr>
          <w:rFonts w:cstheme="minorHAnsi"/>
        </w:rPr>
        <w:t>primul an de după finalizarea implementării proiectului,</w:t>
      </w:r>
      <w:r w:rsidRPr="006F6434">
        <w:rPr>
          <w:rFonts w:cstheme="minorHAnsi"/>
        </w:rPr>
        <w:t xml:space="preserve"> inclusiv datele de intrare, datele de ieşire şi parametrii de calcul utilizați;</w:t>
      </w:r>
    </w:p>
    <w:p w:rsidR="00652980" w:rsidRPr="006F6434" w:rsidRDefault="00652980" w:rsidP="00652980">
      <w:pPr>
        <w:pStyle w:val="ListParagraph"/>
        <w:numPr>
          <w:ilvl w:val="0"/>
          <w:numId w:val="15"/>
        </w:numPr>
        <w:jc w:val="both"/>
        <w:rPr>
          <w:rFonts w:cstheme="minorHAnsi"/>
        </w:rPr>
      </w:pPr>
      <w:r w:rsidRPr="006F6434">
        <w:rPr>
          <w:rFonts w:cstheme="minorHAnsi"/>
        </w:rPr>
        <w:t>Ipotezele utilizate și valoarea estimată pentru scenariul prognozat pentru anul ultimul an al perioadei de durabilitate a contractului de finanțare, inclusiv datele de intrare, datele de ieşire şi parametrii de calcul utilizați;</w:t>
      </w:r>
    </w:p>
    <w:p w:rsidR="00652980" w:rsidRPr="006F6434" w:rsidRDefault="00652980" w:rsidP="00652980">
      <w:pPr>
        <w:shd w:val="clear" w:color="auto" w:fill="DBE5F1" w:themeFill="accent1" w:themeFillTint="33"/>
        <w:ind w:left="360"/>
        <w:jc w:val="both"/>
        <w:rPr>
          <w:rFonts w:cstheme="minorHAnsi"/>
        </w:rPr>
      </w:pPr>
      <w:r w:rsidRPr="006F6434">
        <w:rPr>
          <w:rFonts w:cstheme="minorHAnsi"/>
        </w:rPr>
        <w:t xml:space="preserve">Aceste ipoteze (ale scenariului prognozat aferent primului an de după finalizarea implementării proiectului și  ultimului an al perioadei de durabilitate a contractului de finanțare) se bazează pe măsurile/activităţile propuse a fi realizate prin proiect şi, după caz, inclusiv pe cele ale proiectelor </w:t>
      </w:r>
      <w:bookmarkStart w:id="0" w:name="_GoBack"/>
      <w:bookmarkEnd w:id="0"/>
      <w:r w:rsidRPr="006F6434">
        <w:rPr>
          <w:rFonts w:cstheme="minorHAnsi"/>
        </w:rPr>
        <w:t>complementare.</w:t>
      </w:r>
    </w:p>
    <w:p w:rsidR="00652980" w:rsidRPr="006F6434" w:rsidRDefault="006B16A2" w:rsidP="00652980">
      <w:pPr>
        <w:jc w:val="both"/>
        <w:rPr>
          <w:rFonts w:cstheme="minorHAnsi"/>
        </w:rPr>
      </w:pPr>
      <w:r w:rsidRPr="006F6434">
        <w:rPr>
          <w:rFonts w:cstheme="minorHAnsi"/>
        </w:rPr>
        <w:t xml:space="preserve">Solicitantul va calcula valorile acestui indicator pe baza datelor colectate, a prognozelor etc. folosind unele foi de calcul, spre exemplu, </w:t>
      </w:r>
      <w:r w:rsidRPr="006F6434">
        <w:rPr>
          <w:rFonts w:cstheme="minorHAnsi"/>
          <w:i/>
        </w:rPr>
        <w:t>Instrumentul pentru calcularea emisiilor GES din sectorul transporturilor</w:t>
      </w:r>
      <w:r w:rsidRPr="006F6434">
        <w:rPr>
          <w:rFonts w:cstheme="minorHAnsi"/>
        </w:rPr>
        <w:t xml:space="preserve"> (</w:t>
      </w:r>
      <w:r w:rsidRPr="006F6434">
        <w:rPr>
          <w:rFonts w:cstheme="minorHAnsi"/>
          <w:b/>
        </w:rPr>
        <w:t>Anexa XIb</w:t>
      </w:r>
      <w:r w:rsidRPr="006F6434">
        <w:rPr>
          <w:rFonts w:cstheme="minorHAnsi"/>
        </w:rPr>
        <w:t>), fie metoda agregată, fie metoda dezagregată sau în cazul în care solicitantul utilizează, la elaborarea PMUD/a studiului de trafic, un model de transport cu alocare multi-modală, bazat pe un soft de transport recunoscut de industria în domeniu, se pot anexa extrase din acel model.</w:t>
      </w:r>
    </w:p>
    <w:p w:rsidR="00D264BF" w:rsidRPr="006F6434" w:rsidRDefault="00D264BF" w:rsidP="00D264BF">
      <w:r w:rsidRPr="006F6434">
        <w:t>Cuantificarea valorilor acestui rezultat se va realiza conform tabelului de mai jos:</w:t>
      </w:r>
    </w:p>
    <w:tbl>
      <w:tblPr>
        <w:tblW w:w="0" w:type="dxa"/>
        <w:jc w:val="center"/>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2850"/>
        <w:gridCol w:w="1985"/>
        <w:gridCol w:w="2268"/>
        <w:gridCol w:w="2551"/>
      </w:tblGrid>
      <w:tr w:rsidR="00D264BF" w:rsidRPr="006F6434" w:rsidTr="00D264BF">
        <w:trPr>
          <w:trHeight w:val="270"/>
          <w:jc w:val="center"/>
        </w:trPr>
        <w:tc>
          <w:tcPr>
            <w:tcW w:w="2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hideMark/>
          </w:tcPr>
          <w:p w:rsidR="00D264BF" w:rsidRPr="006F6434" w:rsidRDefault="00D264BF" w:rsidP="001E7538">
            <w:pPr>
              <w:spacing w:before="40" w:after="40"/>
              <w:rPr>
                <w:b/>
                <w:bCs/>
              </w:rPr>
            </w:pPr>
            <w:r w:rsidRPr="006F6434">
              <w:rPr>
                <w:b/>
                <w:bCs/>
              </w:rPr>
              <w:t>Rezultat așteptat</w:t>
            </w:r>
          </w:p>
        </w:tc>
        <w:tc>
          <w:tcPr>
            <w:tcW w:w="198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264BF" w:rsidRPr="006F6434" w:rsidRDefault="00D264BF" w:rsidP="00D264BF">
            <w:pPr>
              <w:spacing w:before="40" w:after="40"/>
              <w:rPr>
                <w:b/>
                <w:bCs/>
              </w:rPr>
            </w:pPr>
            <w:r w:rsidRPr="006F6434">
              <w:rPr>
                <w:b/>
                <w:bCs/>
              </w:rPr>
              <w:t>Valoare</w:t>
            </w:r>
            <w:r w:rsidRPr="006F6434">
              <w:t xml:space="preserve"> </w:t>
            </w:r>
            <w:r w:rsidRPr="006F6434">
              <w:rPr>
                <w:b/>
                <w:bCs/>
              </w:rPr>
              <w:t>estimată pentru primul an de implementare a proiectului (anul de bază)</w:t>
            </w: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264BF" w:rsidRPr="006F6434" w:rsidRDefault="00D264BF" w:rsidP="00D264BF">
            <w:pPr>
              <w:spacing w:before="40" w:after="40"/>
              <w:rPr>
                <w:b/>
                <w:bCs/>
              </w:rPr>
            </w:pPr>
            <w:r w:rsidRPr="006F6434">
              <w:rPr>
                <w:b/>
                <w:bCs/>
              </w:rPr>
              <w:t>Valoare estimată pentru primul an de după finalizarea implementării proiectului</w:t>
            </w:r>
          </w:p>
        </w:tc>
        <w:tc>
          <w:tcPr>
            <w:tcW w:w="2551" w:type="dxa"/>
            <w:tcBorders>
              <w:top w:val="single" w:sz="4" w:space="0" w:color="auto"/>
              <w:left w:val="single" w:sz="4" w:space="0" w:color="auto"/>
              <w:bottom w:val="single" w:sz="4" w:space="0" w:color="auto"/>
              <w:right w:val="single" w:sz="4" w:space="0" w:color="000000"/>
            </w:tcBorders>
            <w:shd w:val="clear" w:color="auto" w:fill="DBE5F1" w:themeFill="accent1" w:themeFillTint="33"/>
            <w:hideMark/>
          </w:tcPr>
          <w:p w:rsidR="00D264BF" w:rsidRPr="006F6434" w:rsidRDefault="00D264BF" w:rsidP="001E7538">
            <w:pPr>
              <w:spacing w:before="40" w:after="40"/>
              <w:rPr>
                <w:b/>
                <w:bCs/>
              </w:rPr>
            </w:pPr>
            <w:r w:rsidRPr="006F6434">
              <w:rPr>
                <w:b/>
                <w:bCs/>
              </w:rPr>
              <w:t>Valoare estimată pentru ultimul an al perioadei de durabilitate a contractului de finanțare</w:t>
            </w:r>
          </w:p>
        </w:tc>
      </w:tr>
      <w:tr w:rsidR="00D264BF" w:rsidRPr="006F6434" w:rsidTr="00D264BF">
        <w:trPr>
          <w:trHeight w:val="383"/>
          <w:jc w:val="center"/>
        </w:trPr>
        <w:tc>
          <w:tcPr>
            <w:tcW w:w="2850" w:type="dxa"/>
            <w:tcBorders>
              <w:top w:val="single" w:sz="4" w:space="0" w:color="auto"/>
              <w:left w:val="single" w:sz="4" w:space="0" w:color="auto"/>
              <w:bottom w:val="single" w:sz="4" w:space="0" w:color="auto"/>
              <w:right w:val="single" w:sz="4" w:space="0" w:color="auto"/>
            </w:tcBorders>
            <w:noWrap/>
            <w:hideMark/>
          </w:tcPr>
          <w:p w:rsidR="00D264BF" w:rsidRPr="006F6434" w:rsidRDefault="00D264BF" w:rsidP="001E7538">
            <w:pPr>
              <w:spacing w:before="40" w:after="40"/>
            </w:pPr>
            <w:r w:rsidRPr="006F6434">
              <w:t xml:space="preserve">Scenariul „fără proiect” </w:t>
            </w:r>
          </w:p>
        </w:tc>
        <w:tc>
          <w:tcPr>
            <w:tcW w:w="1985" w:type="dxa"/>
            <w:tcBorders>
              <w:top w:val="single" w:sz="4" w:space="0" w:color="auto"/>
              <w:left w:val="single" w:sz="4" w:space="0" w:color="auto"/>
              <w:bottom w:val="single" w:sz="4" w:space="0" w:color="auto"/>
              <w:right w:val="single" w:sz="4" w:space="0" w:color="auto"/>
            </w:tcBorders>
          </w:tcPr>
          <w:p w:rsidR="00D264BF" w:rsidRPr="006F6434" w:rsidRDefault="00D264BF" w:rsidP="001E7538">
            <w:pPr>
              <w:spacing w:before="40" w:after="40"/>
              <w:rPr>
                <w:bCs/>
              </w:rPr>
            </w:pPr>
          </w:p>
        </w:tc>
        <w:tc>
          <w:tcPr>
            <w:tcW w:w="2268" w:type="dxa"/>
            <w:tcBorders>
              <w:top w:val="single" w:sz="4" w:space="0" w:color="auto"/>
              <w:left w:val="single" w:sz="4" w:space="0" w:color="auto"/>
              <w:bottom w:val="single" w:sz="4" w:space="0" w:color="auto"/>
              <w:right w:val="single" w:sz="4" w:space="0" w:color="auto"/>
            </w:tcBorders>
          </w:tcPr>
          <w:p w:rsidR="00D264BF" w:rsidRPr="006F6434" w:rsidRDefault="00D264BF" w:rsidP="001E7538">
            <w:pPr>
              <w:spacing w:before="40" w:after="40"/>
              <w:rPr>
                <w:b/>
                <w:bCs/>
              </w:rPr>
            </w:pPr>
          </w:p>
        </w:tc>
        <w:tc>
          <w:tcPr>
            <w:tcW w:w="2551" w:type="dxa"/>
            <w:tcBorders>
              <w:top w:val="single" w:sz="4" w:space="0" w:color="auto"/>
              <w:left w:val="single" w:sz="4" w:space="0" w:color="auto"/>
              <w:bottom w:val="single" w:sz="4" w:space="0" w:color="auto"/>
              <w:right w:val="single" w:sz="4" w:space="0" w:color="000000"/>
            </w:tcBorders>
          </w:tcPr>
          <w:p w:rsidR="00D264BF" w:rsidRPr="006F6434" w:rsidRDefault="00D264BF" w:rsidP="001E7538">
            <w:pPr>
              <w:spacing w:before="40" w:after="40"/>
              <w:rPr>
                <w:b/>
                <w:bCs/>
              </w:rPr>
            </w:pPr>
          </w:p>
        </w:tc>
      </w:tr>
      <w:tr w:rsidR="00D264BF" w:rsidRPr="006F6434" w:rsidTr="00D264BF">
        <w:trPr>
          <w:trHeight w:val="271"/>
          <w:jc w:val="center"/>
        </w:trPr>
        <w:tc>
          <w:tcPr>
            <w:tcW w:w="2850" w:type="dxa"/>
            <w:tcBorders>
              <w:top w:val="single" w:sz="4" w:space="0" w:color="auto"/>
              <w:left w:val="single" w:sz="4" w:space="0" w:color="auto"/>
              <w:bottom w:val="single" w:sz="4" w:space="0" w:color="auto"/>
              <w:right w:val="single" w:sz="4" w:space="0" w:color="auto"/>
            </w:tcBorders>
            <w:noWrap/>
          </w:tcPr>
          <w:p w:rsidR="00D264BF" w:rsidRPr="006F6434" w:rsidRDefault="00D264BF" w:rsidP="001E7538">
            <w:pPr>
              <w:spacing w:before="40" w:after="40"/>
            </w:pPr>
            <w:r w:rsidRPr="006F6434">
              <w:t>Scenariul „cu proiect”</w:t>
            </w:r>
          </w:p>
        </w:tc>
        <w:tc>
          <w:tcPr>
            <w:tcW w:w="1985" w:type="dxa"/>
            <w:tcBorders>
              <w:top w:val="single" w:sz="4" w:space="0" w:color="auto"/>
              <w:left w:val="single" w:sz="4" w:space="0" w:color="auto"/>
              <w:bottom w:val="single" w:sz="4" w:space="0" w:color="auto"/>
              <w:right w:val="single" w:sz="4" w:space="0" w:color="auto"/>
            </w:tcBorders>
          </w:tcPr>
          <w:p w:rsidR="00D264BF" w:rsidRPr="006F6434" w:rsidRDefault="00D264BF" w:rsidP="001E7538">
            <w:pPr>
              <w:spacing w:before="40" w:after="40"/>
              <w:rPr>
                <w:bCs/>
              </w:rPr>
            </w:pPr>
          </w:p>
        </w:tc>
        <w:tc>
          <w:tcPr>
            <w:tcW w:w="2268" w:type="dxa"/>
            <w:tcBorders>
              <w:top w:val="single" w:sz="4" w:space="0" w:color="auto"/>
              <w:left w:val="single" w:sz="4" w:space="0" w:color="auto"/>
              <w:bottom w:val="single" w:sz="4" w:space="0" w:color="auto"/>
              <w:right w:val="single" w:sz="4" w:space="0" w:color="auto"/>
            </w:tcBorders>
          </w:tcPr>
          <w:p w:rsidR="00D264BF" w:rsidRPr="006F6434" w:rsidRDefault="00D264BF" w:rsidP="001E7538">
            <w:pPr>
              <w:spacing w:before="40" w:after="40"/>
              <w:rPr>
                <w:b/>
                <w:bCs/>
              </w:rPr>
            </w:pPr>
          </w:p>
        </w:tc>
        <w:tc>
          <w:tcPr>
            <w:tcW w:w="2551" w:type="dxa"/>
            <w:tcBorders>
              <w:top w:val="single" w:sz="4" w:space="0" w:color="auto"/>
              <w:left w:val="single" w:sz="4" w:space="0" w:color="auto"/>
              <w:bottom w:val="single" w:sz="4" w:space="0" w:color="auto"/>
              <w:right w:val="single" w:sz="4" w:space="0" w:color="000000"/>
            </w:tcBorders>
          </w:tcPr>
          <w:p w:rsidR="00D264BF" w:rsidRPr="006F6434" w:rsidRDefault="00D264BF" w:rsidP="001E7538">
            <w:pPr>
              <w:spacing w:before="40" w:after="40"/>
              <w:rPr>
                <w:b/>
                <w:bCs/>
              </w:rPr>
            </w:pPr>
          </w:p>
        </w:tc>
      </w:tr>
    </w:tbl>
    <w:p w:rsidR="00BA79A4" w:rsidRPr="006F6434" w:rsidRDefault="00BA79A4" w:rsidP="00BA79A4">
      <w:pPr>
        <w:jc w:val="both"/>
        <w:rPr>
          <w:rFonts w:cstheme="minorHAnsi"/>
        </w:rPr>
      </w:pPr>
    </w:p>
    <w:p w:rsidR="006F6434" w:rsidRPr="006F6434" w:rsidRDefault="006F6434" w:rsidP="00BA79A4">
      <w:pPr>
        <w:jc w:val="both"/>
        <w:rPr>
          <w:rFonts w:cstheme="minorHAnsi"/>
        </w:rPr>
      </w:pPr>
    </w:p>
    <w:p w:rsidR="009B7507" w:rsidRPr="006F6434" w:rsidRDefault="00A403E2" w:rsidP="00BA79A4">
      <w:pPr>
        <w:pStyle w:val="ListParagraph"/>
        <w:numPr>
          <w:ilvl w:val="0"/>
          <w:numId w:val="8"/>
        </w:numPr>
        <w:jc w:val="both"/>
        <w:rPr>
          <w:rFonts w:cstheme="minorHAnsi"/>
          <w:b/>
        </w:rPr>
      </w:pPr>
      <w:r w:rsidRPr="006F6434">
        <w:rPr>
          <w:rFonts w:cstheme="minorHAnsi"/>
          <w:b/>
        </w:rPr>
        <w:t>Concluzii</w:t>
      </w:r>
    </w:p>
    <w:p w:rsidR="00380EEF" w:rsidRPr="006F6434" w:rsidRDefault="0019738A" w:rsidP="00964640">
      <w:pPr>
        <w:jc w:val="both"/>
        <w:rPr>
          <w:rFonts w:cstheme="minorHAnsi"/>
        </w:rPr>
      </w:pPr>
      <w:r w:rsidRPr="006F6434">
        <w:rPr>
          <w:rFonts w:cstheme="minorHAnsi"/>
        </w:rPr>
        <w:t xml:space="preserve">Pentru a </w:t>
      </w:r>
      <w:r w:rsidR="006265A4" w:rsidRPr="006F6434">
        <w:rPr>
          <w:rFonts w:cstheme="minorHAnsi"/>
        </w:rPr>
        <w:t>facilita evaluarea proiectului, se vor prezenta</w:t>
      </w:r>
      <w:r w:rsidR="000569AF" w:rsidRPr="006F6434">
        <w:rPr>
          <w:rFonts w:cstheme="minorHAnsi"/>
        </w:rPr>
        <w:t xml:space="preserve"> </w:t>
      </w:r>
      <w:r w:rsidR="003728D0" w:rsidRPr="006F6434">
        <w:rPr>
          <w:rFonts w:cstheme="minorHAnsi"/>
        </w:rPr>
        <w:t>pe scurt</w:t>
      </w:r>
      <w:r w:rsidR="009F0B6B" w:rsidRPr="006F6434">
        <w:rPr>
          <w:rFonts w:cstheme="minorHAnsi"/>
        </w:rPr>
        <w:t xml:space="preserve"> urmă</w:t>
      </w:r>
      <w:r w:rsidR="00964640" w:rsidRPr="006F6434">
        <w:rPr>
          <w:rFonts w:cstheme="minorHAnsi"/>
        </w:rPr>
        <w:t>toarele informaţii raportate la aria de studiu</w:t>
      </w:r>
      <w:r w:rsidR="00F92BB3" w:rsidRPr="006F6434">
        <w:rPr>
          <w:rFonts w:cstheme="minorHAnsi"/>
        </w:rPr>
        <w:t xml:space="preserve"> și la anii de referință</w:t>
      </w:r>
      <w:r w:rsidR="006265A4" w:rsidRPr="006F6434">
        <w:rPr>
          <w:rFonts w:cstheme="minorHAnsi"/>
        </w:rPr>
        <w:t>:</w:t>
      </w:r>
    </w:p>
    <w:p w:rsidR="006F6434" w:rsidRPr="006F6434" w:rsidRDefault="006F6434" w:rsidP="006F6434">
      <w:pPr>
        <w:pStyle w:val="ListParagraph"/>
        <w:numPr>
          <w:ilvl w:val="0"/>
          <w:numId w:val="11"/>
        </w:numPr>
        <w:jc w:val="both"/>
        <w:rPr>
          <w:rFonts w:cstheme="minorHAnsi"/>
          <w:lang w:val="en-US"/>
        </w:rPr>
      </w:pPr>
      <w:r w:rsidRPr="006F6434">
        <w:rPr>
          <w:rFonts w:cstheme="minorHAnsi"/>
        </w:rPr>
        <w:t>numărul populaţiei deservite de investițiile realizate în cadrul proiectului;</w:t>
      </w:r>
    </w:p>
    <w:p w:rsidR="006F6434" w:rsidRPr="006F6434" w:rsidRDefault="006F6434" w:rsidP="006F6434">
      <w:pPr>
        <w:pStyle w:val="ListParagraph"/>
        <w:numPr>
          <w:ilvl w:val="0"/>
          <w:numId w:val="11"/>
        </w:numPr>
        <w:jc w:val="both"/>
        <w:rPr>
          <w:rFonts w:cstheme="minorHAnsi"/>
          <w:lang w:val="en-US"/>
        </w:rPr>
      </w:pPr>
      <w:r w:rsidRPr="006F6434">
        <w:rPr>
          <w:rFonts w:cstheme="minorHAnsi"/>
        </w:rPr>
        <w:t>Populația solicitantului de finanțare</w:t>
      </w:r>
    </w:p>
    <w:p w:rsidR="00DF0110" w:rsidRPr="006F6434" w:rsidRDefault="00DF0110" w:rsidP="00DF0110">
      <w:pPr>
        <w:pStyle w:val="ListParagraph"/>
        <w:numPr>
          <w:ilvl w:val="0"/>
          <w:numId w:val="11"/>
        </w:numPr>
        <w:jc w:val="both"/>
        <w:rPr>
          <w:rFonts w:cstheme="minorHAnsi"/>
          <w:lang w:val="en-US"/>
        </w:rPr>
      </w:pPr>
      <w:proofErr w:type="spellStart"/>
      <w:r w:rsidRPr="006F6434">
        <w:rPr>
          <w:rFonts w:cstheme="minorHAnsi"/>
          <w:lang w:val="en-US"/>
        </w:rPr>
        <w:t>Creșterea</w:t>
      </w:r>
      <w:proofErr w:type="spellEnd"/>
      <w:r w:rsidRPr="006F6434">
        <w:rPr>
          <w:rFonts w:cstheme="minorHAnsi"/>
          <w:lang w:val="en-US"/>
        </w:rPr>
        <w:t xml:space="preserve"> </w:t>
      </w:r>
      <w:proofErr w:type="spellStart"/>
      <w:r w:rsidRPr="006F6434">
        <w:rPr>
          <w:rFonts w:cstheme="minorHAnsi"/>
          <w:lang w:val="en-US"/>
        </w:rPr>
        <w:t>numărului</w:t>
      </w:r>
      <w:proofErr w:type="spellEnd"/>
      <w:r w:rsidRPr="006F6434">
        <w:rPr>
          <w:rFonts w:cstheme="minorHAnsi"/>
          <w:lang w:val="en-US"/>
        </w:rPr>
        <w:t xml:space="preserve"> </w:t>
      </w:r>
      <w:proofErr w:type="spellStart"/>
      <w:r w:rsidRPr="006F6434">
        <w:rPr>
          <w:rFonts w:cstheme="minorHAnsi"/>
          <w:lang w:val="en-US"/>
        </w:rPr>
        <w:t>utilizatorilor</w:t>
      </w:r>
      <w:proofErr w:type="spellEnd"/>
      <w:r w:rsidRPr="006F6434">
        <w:rPr>
          <w:rFonts w:cstheme="minorHAnsi"/>
          <w:lang w:val="en-US"/>
        </w:rPr>
        <w:t xml:space="preserve"> </w:t>
      </w:r>
      <w:proofErr w:type="spellStart"/>
      <w:r w:rsidRPr="006F6434">
        <w:rPr>
          <w:rFonts w:cstheme="minorHAnsi"/>
          <w:lang w:val="en-US"/>
        </w:rPr>
        <w:t>anuali</w:t>
      </w:r>
      <w:proofErr w:type="spellEnd"/>
      <w:r w:rsidRPr="006F6434">
        <w:rPr>
          <w:rFonts w:cstheme="minorHAnsi"/>
          <w:lang w:val="en-US"/>
        </w:rPr>
        <w:t xml:space="preserve"> </w:t>
      </w:r>
      <w:proofErr w:type="spellStart"/>
      <w:r w:rsidRPr="006F6434">
        <w:rPr>
          <w:rFonts w:cstheme="minorHAnsi"/>
          <w:lang w:val="en-US"/>
        </w:rPr>
        <w:t>ai</w:t>
      </w:r>
      <w:proofErr w:type="spellEnd"/>
      <w:r w:rsidRPr="006F6434">
        <w:rPr>
          <w:rFonts w:cstheme="minorHAnsi"/>
          <w:lang w:val="en-US"/>
        </w:rPr>
        <w:t xml:space="preserve"> </w:t>
      </w:r>
      <w:proofErr w:type="spellStart"/>
      <w:r w:rsidRPr="006F6434">
        <w:rPr>
          <w:rFonts w:cstheme="minorHAnsi"/>
          <w:lang w:val="en-US"/>
        </w:rPr>
        <w:t>transportului</w:t>
      </w:r>
      <w:proofErr w:type="spellEnd"/>
      <w:r w:rsidRPr="006F6434">
        <w:rPr>
          <w:rFonts w:cstheme="minorHAnsi"/>
          <w:lang w:val="en-US"/>
        </w:rPr>
        <w:t xml:space="preserve"> public </w:t>
      </w:r>
      <w:proofErr w:type="spellStart"/>
      <w:r w:rsidRPr="006F6434">
        <w:rPr>
          <w:rFonts w:cstheme="minorHAnsi"/>
          <w:lang w:val="en-US"/>
        </w:rPr>
        <w:t>nou</w:t>
      </w:r>
      <w:proofErr w:type="spellEnd"/>
      <w:r w:rsidRPr="006F6434">
        <w:rPr>
          <w:rFonts w:cstheme="minorHAnsi"/>
          <w:lang w:val="en-US"/>
        </w:rPr>
        <w:t xml:space="preserve"> sau </w:t>
      </w:r>
      <w:proofErr w:type="spellStart"/>
      <w:r w:rsidRPr="006F6434">
        <w:rPr>
          <w:rFonts w:cstheme="minorHAnsi"/>
          <w:lang w:val="en-US"/>
        </w:rPr>
        <w:t>modernizat</w:t>
      </w:r>
      <w:proofErr w:type="spellEnd"/>
      <w:r w:rsidRPr="006F6434">
        <w:rPr>
          <w:rFonts w:cstheme="minorHAnsi"/>
          <w:lang w:val="en-US"/>
        </w:rPr>
        <w:t xml:space="preserve">,  </w:t>
      </w:r>
      <w:proofErr w:type="spellStart"/>
      <w:r w:rsidRPr="006F6434">
        <w:rPr>
          <w:rFonts w:cstheme="minorHAnsi"/>
          <w:lang w:val="en-US"/>
        </w:rPr>
        <w:t>dacă</w:t>
      </w:r>
      <w:proofErr w:type="spellEnd"/>
      <w:r w:rsidRPr="006F6434">
        <w:rPr>
          <w:rFonts w:cstheme="minorHAnsi"/>
          <w:lang w:val="en-US"/>
        </w:rPr>
        <w:t xml:space="preserve"> </w:t>
      </w:r>
      <w:proofErr w:type="spellStart"/>
      <w:r w:rsidRPr="006F6434">
        <w:rPr>
          <w:rFonts w:cstheme="minorHAnsi"/>
          <w:lang w:val="en-US"/>
        </w:rPr>
        <w:t>este</w:t>
      </w:r>
      <w:proofErr w:type="spellEnd"/>
      <w:r w:rsidRPr="006F6434">
        <w:rPr>
          <w:rFonts w:cstheme="minorHAnsi"/>
          <w:lang w:val="en-US"/>
        </w:rPr>
        <w:t xml:space="preserve"> </w:t>
      </w:r>
      <w:proofErr w:type="spellStart"/>
      <w:r w:rsidRPr="006F6434">
        <w:rPr>
          <w:rFonts w:cstheme="minorHAnsi"/>
          <w:lang w:val="en-US"/>
        </w:rPr>
        <w:t>cazul</w:t>
      </w:r>
      <w:proofErr w:type="spellEnd"/>
      <w:r w:rsidRPr="006F6434">
        <w:rPr>
          <w:rFonts w:cstheme="minorHAnsi"/>
          <w:lang w:val="en-US"/>
        </w:rPr>
        <w:t>;</w:t>
      </w:r>
    </w:p>
    <w:p w:rsidR="00DF0110" w:rsidRPr="006F6434" w:rsidRDefault="00DF0110" w:rsidP="00DF0110">
      <w:pPr>
        <w:pStyle w:val="ListParagraph"/>
        <w:numPr>
          <w:ilvl w:val="0"/>
          <w:numId w:val="11"/>
        </w:numPr>
        <w:jc w:val="both"/>
        <w:rPr>
          <w:rFonts w:cstheme="minorHAnsi"/>
          <w:lang w:val="en-US"/>
        </w:rPr>
      </w:pPr>
      <w:proofErr w:type="spellStart"/>
      <w:r w:rsidRPr="006F6434">
        <w:rPr>
          <w:rFonts w:cstheme="minorHAnsi"/>
          <w:lang w:val="en-US"/>
        </w:rPr>
        <w:t>Creșterea</w:t>
      </w:r>
      <w:proofErr w:type="spellEnd"/>
      <w:r w:rsidRPr="006F6434">
        <w:rPr>
          <w:rFonts w:cstheme="minorHAnsi"/>
          <w:lang w:val="en-US"/>
        </w:rPr>
        <w:t xml:space="preserve"> </w:t>
      </w:r>
      <w:proofErr w:type="spellStart"/>
      <w:r w:rsidRPr="006F6434">
        <w:rPr>
          <w:rFonts w:cstheme="minorHAnsi"/>
          <w:lang w:val="en-US"/>
        </w:rPr>
        <w:t>numărului</w:t>
      </w:r>
      <w:proofErr w:type="spellEnd"/>
      <w:r w:rsidRPr="006F6434">
        <w:rPr>
          <w:rFonts w:cstheme="minorHAnsi"/>
          <w:lang w:val="en-US"/>
        </w:rPr>
        <w:t xml:space="preserve"> </w:t>
      </w:r>
      <w:proofErr w:type="spellStart"/>
      <w:r w:rsidRPr="006F6434">
        <w:rPr>
          <w:rFonts w:cstheme="minorHAnsi"/>
          <w:lang w:val="en-US"/>
        </w:rPr>
        <w:t>utilizatorilor</w:t>
      </w:r>
      <w:proofErr w:type="spellEnd"/>
      <w:r w:rsidRPr="006F6434">
        <w:rPr>
          <w:rFonts w:cstheme="minorHAnsi"/>
          <w:lang w:val="en-US"/>
        </w:rPr>
        <w:t xml:space="preserve"> </w:t>
      </w:r>
      <w:proofErr w:type="spellStart"/>
      <w:r w:rsidRPr="006F6434">
        <w:rPr>
          <w:rFonts w:cstheme="minorHAnsi"/>
          <w:lang w:val="en-US"/>
        </w:rPr>
        <w:t>anuali</w:t>
      </w:r>
      <w:proofErr w:type="spellEnd"/>
      <w:r w:rsidRPr="006F6434">
        <w:rPr>
          <w:rFonts w:cstheme="minorHAnsi"/>
          <w:lang w:val="en-US"/>
        </w:rPr>
        <w:t xml:space="preserve"> </w:t>
      </w:r>
      <w:proofErr w:type="spellStart"/>
      <w:r w:rsidRPr="006F6434">
        <w:rPr>
          <w:rFonts w:cstheme="minorHAnsi"/>
          <w:lang w:val="en-US"/>
        </w:rPr>
        <w:t>ai</w:t>
      </w:r>
      <w:proofErr w:type="spellEnd"/>
      <w:r w:rsidRPr="006F6434">
        <w:rPr>
          <w:rFonts w:cstheme="minorHAnsi"/>
          <w:lang w:val="en-US"/>
        </w:rPr>
        <w:t xml:space="preserve"> </w:t>
      </w:r>
      <w:proofErr w:type="spellStart"/>
      <w:r w:rsidRPr="006F6434">
        <w:rPr>
          <w:rFonts w:cstheme="minorHAnsi"/>
          <w:lang w:val="en-US"/>
        </w:rPr>
        <w:t>infrastructurii</w:t>
      </w:r>
      <w:proofErr w:type="spellEnd"/>
      <w:r w:rsidRPr="006F6434">
        <w:rPr>
          <w:rFonts w:cstheme="minorHAnsi"/>
          <w:lang w:val="en-US"/>
        </w:rPr>
        <w:t xml:space="preserve"> dedicate </w:t>
      </w:r>
      <w:proofErr w:type="spellStart"/>
      <w:r w:rsidRPr="006F6434">
        <w:rPr>
          <w:rFonts w:cstheme="minorHAnsi"/>
          <w:lang w:val="en-US"/>
        </w:rPr>
        <w:t>ciclismului</w:t>
      </w:r>
      <w:proofErr w:type="spellEnd"/>
      <w:r w:rsidRPr="006F6434">
        <w:rPr>
          <w:rFonts w:cstheme="minorHAnsi"/>
          <w:lang w:val="en-US"/>
        </w:rPr>
        <w:t>;</w:t>
      </w:r>
    </w:p>
    <w:p w:rsidR="00E13A59" w:rsidRPr="006F6434" w:rsidRDefault="00DF0110" w:rsidP="00DF0110">
      <w:pPr>
        <w:pStyle w:val="ListParagraph"/>
        <w:numPr>
          <w:ilvl w:val="0"/>
          <w:numId w:val="11"/>
        </w:numPr>
        <w:jc w:val="both"/>
        <w:rPr>
          <w:rFonts w:cstheme="minorHAnsi"/>
          <w:lang w:val="en-US"/>
        </w:rPr>
      </w:pPr>
      <w:proofErr w:type="spellStart"/>
      <w:r w:rsidRPr="006F6434">
        <w:rPr>
          <w:rFonts w:cstheme="minorHAnsi"/>
          <w:lang w:val="en-US"/>
        </w:rPr>
        <w:t>Reducerea</w:t>
      </w:r>
      <w:proofErr w:type="spellEnd"/>
      <w:r w:rsidRPr="006F6434">
        <w:rPr>
          <w:rFonts w:cstheme="minorHAnsi"/>
          <w:lang w:val="en-US"/>
        </w:rPr>
        <w:t xml:space="preserve"> </w:t>
      </w:r>
      <w:proofErr w:type="spellStart"/>
      <w:r w:rsidRPr="006F6434">
        <w:rPr>
          <w:rFonts w:cstheme="minorHAnsi"/>
          <w:lang w:val="en-US"/>
        </w:rPr>
        <w:t>emisiilor</w:t>
      </w:r>
      <w:proofErr w:type="spellEnd"/>
      <w:r w:rsidRPr="006F6434">
        <w:rPr>
          <w:rFonts w:cstheme="minorHAnsi"/>
          <w:lang w:val="en-US"/>
        </w:rPr>
        <w:t xml:space="preserve"> de gaze cu </w:t>
      </w:r>
      <w:proofErr w:type="spellStart"/>
      <w:r w:rsidRPr="006F6434">
        <w:rPr>
          <w:rFonts w:cstheme="minorHAnsi"/>
          <w:lang w:val="en-US"/>
        </w:rPr>
        <w:t>efect</w:t>
      </w:r>
      <w:proofErr w:type="spellEnd"/>
      <w:r w:rsidRPr="006F6434">
        <w:rPr>
          <w:rFonts w:cstheme="minorHAnsi"/>
          <w:lang w:val="en-US"/>
        </w:rPr>
        <w:t xml:space="preserve"> de </w:t>
      </w:r>
      <w:proofErr w:type="spellStart"/>
      <w:r w:rsidRPr="006F6434">
        <w:rPr>
          <w:rFonts w:cstheme="minorHAnsi"/>
          <w:lang w:val="en-US"/>
        </w:rPr>
        <w:t>seră</w:t>
      </w:r>
      <w:proofErr w:type="spellEnd"/>
      <w:r w:rsidRPr="006F6434">
        <w:rPr>
          <w:rFonts w:cstheme="minorHAnsi"/>
          <w:lang w:val="en-US"/>
        </w:rPr>
        <w:t xml:space="preserve"> (GES) </w:t>
      </w:r>
      <w:proofErr w:type="spellStart"/>
      <w:r w:rsidRPr="006F6434">
        <w:rPr>
          <w:rFonts w:cstheme="minorHAnsi"/>
          <w:lang w:val="en-US"/>
        </w:rPr>
        <w:t>etc</w:t>
      </w:r>
      <w:proofErr w:type="spellEnd"/>
      <w:r w:rsidRPr="006F6434">
        <w:rPr>
          <w:rFonts w:cstheme="minorHAnsi"/>
          <w:lang w:val="en-US"/>
        </w:rPr>
        <w:t>;</w:t>
      </w:r>
    </w:p>
    <w:p w:rsidR="0067001B" w:rsidRPr="006F6434" w:rsidRDefault="00FF5539" w:rsidP="00DF52B7">
      <w:pPr>
        <w:rPr>
          <w:rFonts w:cstheme="minorHAnsi"/>
          <w:lang w:val="en-US"/>
        </w:rPr>
      </w:pPr>
      <w:proofErr w:type="spellStart"/>
      <w:r w:rsidRPr="006F6434">
        <w:rPr>
          <w:rFonts w:cstheme="minorHAnsi"/>
          <w:lang w:val="en-US"/>
        </w:rPr>
        <w:t>Ȋn</w:t>
      </w:r>
      <w:proofErr w:type="spellEnd"/>
      <w:r w:rsidRPr="006F6434">
        <w:rPr>
          <w:rFonts w:cstheme="minorHAnsi"/>
          <w:lang w:val="en-US"/>
        </w:rPr>
        <w:t xml:space="preserve"> </w:t>
      </w:r>
      <w:proofErr w:type="spellStart"/>
      <w:r w:rsidRPr="006F6434">
        <w:rPr>
          <w:rFonts w:cstheme="minorHAnsi"/>
          <w:lang w:val="en-US"/>
        </w:rPr>
        <w:t>cadrul</w:t>
      </w:r>
      <w:proofErr w:type="spellEnd"/>
      <w:r w:rsidRPr="006F6434">
        <w:rPr>
          <w:rFonts w:cstheme="minorHAnsi"/>
          <w:lang w:val="en-US"/>
        </w:rPr>
        <w:t xml:space="preserve"> </w:t>
      </w:r>
      <w:proofErr w:type="spellStart"/>
      <w:r w:rsidRPr="006F6434">
        <w:rPr>
          <w:rFonts w:cstheme="minorHAnsi"/>
          <w:lang w:val="en-US"/>
        </w:rPr>
        <w:t>studiului</w:t>
      </w:r>
      <w:proofErr w:type="spellEnd"/>
      <w:r w:rsidRPr="006F6434">
        <w:rPr>
          <w:rFonts w:cstheme="minorHAnsi"/>
          <w:lang w:val="en-US"/>
        </w:rPr>
        <w:t xml:space="preserve"> de </w:t>
      </w:r>
      <w:proofErr w:type="spellStart"/>
      <w:r w:rsidRPr="006F6434">
        <w:rPr>
          <w:rFonts w:cstheme="minorHAnsi"/>
          <w:lang w:val="en-US"/>
        </w:rPr>
        <w:t>trafic</w:t>
      </w:r>
      <w:proofErr w:type="spellEnd"/>
      <w:r w:rsidRPr="006F6434">
        <w:rPr>
          <w:rFonts w:cstheme="minorHAnsi"/>
          <w:lang w:val="en-US"/>
        </w:rPr>
        <w:t xml:space="preserve"> se </w:t>
      </w:r>
      <w:proofErr w:type="spellStart"/>
      <w:r w:rsidRPr="006F6434">
        <w:rPr>
          <w:rFonts w:cstheme="minorHAnsi"/>
          <w:lang w:val="en-US"/>
        </w:rPr>
        <w:t>confirmă</w:t>
      </w:r>
      <w:proofErr w:type="spellEnd"/>
      <w:r w:rsidRPr="006F6434">
        <w:rPr>
          <w:rFonts w:cstheme="minorHAnsi"/>
          <w:lang w:val="en-US"/>
        </w:rPr>
        <w:t xml:space="preserve"> </w:t>
      </w:r>
      <w:proofErr w:type="spellStart"/>
      <w:r w:rsidRPr="006F6434">
        <w:rPr>
          <w:rFonts w:cstheme="minorHAnsi"/>
          <w:lang w:val="en-US"/>
        </w:rPr>
        <w:t>faptul</w:t>
      </w:r>
      <w:proofErr w:type="spellEnd"/>
      <w:r w:rsidRPr="006F6434">
        <w:rPr>
          <w:rFonts w:cstheme="minorHAnsi"/>
          <w:lang w:val="en-US"/>
        </w:rPr>
        <w:t xml:space="preserve"> </w:t>
      </w:r>
      <w:proofErr w:type="spellStart"/>
      <w:r w:rsidRPr="006F6434">
        <w:rPr>
          <w:rFonts w:cstheme="minorHAnsi"/>
          <w:lang w:val="en-US"/>
        </w:rPr>
        <w:t>că</w:t>
      </w:r>
      <w:proofErr w:type="spellEnd"/>
      <w:r w:rsidRPr="006F6434">
        <w:rPr>
          <w:rFonts w:cstheme="minorHAnsi"/>
          <w:lang w:val="en-US"/>
        </w:rPr>
        <w:t xml:space="preserve"> </w:t>
      </w:r>
      <w:proofErr w:type="spellStart"/>
      <w:r w:rsidRPr="006F6434">
        <w:rPr>
          <w:rFonts w:cstheme="minorHAnsi"/>
          <w:lang w:val="en-US"/>
        </w:rPr>
        <w:t>măsurile</w:t>
      </w:r>
      <w:proofErr w:type="spellEnd"/>
      <w:r w:rsidRPr="006F6434">
        <w:rPr>
          <w:rFonts w:cstheme="minorHAnsi"/>
          <w:lang w:val="en-US"/>
        </w:rPr>
        <w:t>/</w:t>
      </w:r>
      <w:proofErr w:type="spellStart"/>
      <w:r w:rsidRPr="006F6434">
        <w:rPr>
          <w:rFonts w:cstheme="minorHAnsi"/>
          <w:lang w:val="en-US"/>
        </w:rPr>
        <w:t>activităţile</w:t>
      </w:r>
      <w:proofErr w:type="spellEnd"/>
      <w:r w:rsidRPr="006F6434">
        <w:rPr>
          <w:rFonts w:cstheme="minorHAnsi"/>
          <w:lang w:val="en-US"/>
        </w:rPr>
        <w:t xml:space="preserve"> </w:t>
      </w:r>
      <w:proofErr w:type="spellStart"/>
      <w:r w:rsidRPr="006F6434">
        <w:rPr>
          <w:rFonts w:cstheme="minorHAnsi"/>
          <w:lang w:val="en-US"/>
        </w:rPr>
        <w:t>propuse</w:t>
      </w:r>
      <w:proofErr w:type="spellEnd"/>
      <w:r w:rsidRPr="006F6434">
        <w:rPr>
          <w:rFonts w:cstheme="minorHAnsi"/>
          <w:lang w:val="en-US"/>
        </w:rPr>
        <w:t xml:space="preserve"> a fi </w:t>
      </w:r>
      <w:proofErr w:type="spellStart"/>
      <w:r w:rsidRPr="006F6434">
        <w:rPr>
          <w:rFonts w:cstheme="minorHAnsi"/>
          <w:lang w:val="en-US"/>
        </w:rPr>
        <w:t>realizate</w:t>
      </w:r>
      <w:proofErr w:type="spellEnd"/>
      <w:r w:rsidRPr="006F6434">
        <w:rPr>
          <w:rFonts w:cstheme="minorHAnsi"/>
          <w:lang w:val="en-US"/>
        </w:rPr>
        <w:t xml:space="preserve"> </w:t>
      </w:r>
      <w:proofErr w:type="spellStart"/>
      <w:r w:rsidRPr="006F6434">
        <w:rPr>
          <w:rFonts w:cstheme="minorHAnsi"/>
          <w:lang w:val="en-US"/>
        </w:rPr>
        <w:t>prin</w:t>
      </w:r>
      <w:proofErr w:type="spellEnd"/>
      <w:r w:rsidRPr="006F6434">
        <w:rPr>
          <w:rFonts w:cstheme="minorHAnsi"/>
          <w:lang w:val="en-US"/>
        </w:rPr>
        <w:t xml:space="preserve"> </w:t>
      </w:r>
      <w:proofErr w:type="spellStart"/>
      <w:r w:rsidRPr="006F6434">
        <w:rPr>
          <w:rFonts w:cstheme="minorHAnsi"/>
          <w:lang w:val="en-US"/>
        </w:rPr>
        <w:t>proiect</w:t>
      </w:r>
      <w:proofErr w:type="spellEnd"/>
      <w:r w:rsidRPr="006F6434">
        <w:rPr>
          <w:rFonts w:cstheme="minorHAnsi"/>
          <w:lang w:val="en-US"/>
        </w:rPr>
        <w:t xml:space="preserve"> nu </w:t>
      </w:r>
      <w:proofErr w:type="spellStart"/>
      <w:r w:rsidRPr="006F6434">
        <w:rPr>
          <w:rFonts w:cstheme="minorHAnsi"/>
          <w:lang w:val="en-US"/>
        </w:rPr>
        <w:t>vor</w:t>
      </w:r>
      <w:proofErr w:type="spellEnd"/>
      <w:r w:rsidRPr="006F6434">
        <w:rPr>
          <w:rFonts w:cstheme="minorHAnsi"/>
          <w:lang w:val="en-US"/>
        </w:rPr>
        <w:t xml:space="preserve"> </w:t>
      </w:r>
      <w:proofErr w:type="spellStart"/>
      <w:r w:rsidRPr="006F6434">
        <w:rPr>
          <w:rFonts w:cstheme="minorHAnsi"/>
          <w:lang w:val="en-US"/>
        </w:rPr>
        <w:t>determina</w:t>
      </w:r>
      <w:proofErr w:type="spellEnd"/>
      <w:r w:rsidRPr="006F6434">
        <w:rPr>
          <w:rFonts w:cstheme="minorHAnsi"/>
          <w:lang w:val="en-US"/>
        </w:rPr>
        <w:t xml:space="preserve"> o </w:t>
      </w:r>
      <w:proofErr w:type="spellStart"/>
      <w:r w:rsidRPr="006F6434">
        <w:rPr>
          <w:rFonts w:cstheme="minorHAnsi"/>
          <w:lang w:val="en-US"/>
        </w:rPr>
        <w:t>înrăutăţire</w:t>
      </w:r>
      <w:proofErr w:type="spellEnd"/>
      <w:r w:rsidRPr="006F6434">
        <w:rPr>
          <w:rFonts w:cstheme="minorHAnsi"/>
          <w:lang w:val="en-US"/>
        </w:rPr>
        <w:t xml:space="preserve"> a </w:t>
      </w:r>
      <w:proofErr w:type="spellStart"/>
      <w:r w:rsidRPr="006F6434">
        <w:rPr>
          <w:rFonts w:cstheme="minorHAnsi"/>
          <w:lang w:val="en-US"/>
        </w:rPr>
        <w:t>condiţiilor</w:t>
      </w:r>
      <w:proofErr w:type="spellEnd"/>
      <w:r w:rsidRPr="006F6434">
        <w:rPr>
          <w:rFonts w:cstheme="minorHAnsi"/>
          <w:lang w:val="en-US"/>
        </w:rPr>
        <w:t xml:space="preserve"> de </w:t>
      </w:r>
      <w:proofErr w:type="spellStart"/>
      <w:r w:rsidRPr="006F6434">
        <w:rPr>
          <w:rFonts w:cstheme="minorHAnsi"/>
          <w:lang w:val="en-US"/>
        </w:rPr>
        <w:t>trafic</w:t>
      </w:r>
      <w:proofErr w:type="spellEnd"/>
      <w:r w:rsidRPr="006F6434">
        <w:rPr>
          <w:rFonts w:cstheme="minorHAnsi"/>
          <w:lang w:val="en-US"/>
        </w:rPr>
        <w:t xml:space="preserve"> </w:t>
      </w:r>
      <w:proofErr w:type="spellStart"/>
      <w:r w:rsidRPr="006F6434">
        <w:rPr>
          <w:rFonts w:cstheme="minorHAnsi"/>
          <w:lang w:val="en-US"/>
        </w:rPr>
        <w:t>în</w:t>
      </w:r>
      <w:proofErr w:type="spellEnd"/>
      <w:r w:rsidRPr="006F6434">
        <w:rPr>
          <w:rFonts w:cstheme="minorHAnsi"/>
          <w:lang w:val="en-US"/>
        </w:rPr>
        <w:t xml:space="preserve"> aria/</w:t>
      </w:r>
      <w:proofErr w:type="spellStart"/>
      <w:r w:rsidRPr="006F6434">
        <w:rPr>
          <w:rFonts w:cstheme="minorHAnsi"/>
          <w:lang w:val="en-US"/>
        </w:rPr>
        <w:t>în</w:t>
      </w:r>
      <w:proofErr w:type="spellEnd"/>
      <w:r w:rsidRPr="006F6434">
        <w:rPr>
          <w:rFonts w:cstheme="minorHAnsi"/>
          <w:lang w:val="en-US"/>
        </w:rPr>
        <w:t xml:space="preserve"> </w:t>
      </w:r>
      <w:proofErr w:type="spellStart"/>
      <w:r w:rsidRPr="006F6434">
        <w:rPr>
          <w:rFonts w:cstheme="minorHAnsi"/>
          <w:lang w:val="en-US"/>
        </w:rPr>
        <w:t>afara</w:t>
      </w:r>
      <w:proofErr w:type="spellEnd"/>
      <w:r w:rsidRPr="006F6434">
        <w:rPr>
          <w:rFonts w:cstheme="minorHAnsi"/>
          <w:lang w:val="en-US"/>
        </w:rPr>
        <w:t xml:space="preserve"> </w:t>
      </w:r>
      <w:proofErr w:type="spellStart"/>
      <w:r w:rsidRPr="006F6434">
        <w:rPr>
          <w:rFonts w:cstheme="minorHAnsi"/>
          <w:lang w:val="en-US"/>
        </w:rPr>
        <w:t>ariei</w:t>
      </w:r>
      <w:proofErr w:type="spellEnd"/>
      <w:r w:rsidRPr="006F6434">
        <w:rPr>
          <w:rFonts w:cstheme="minorHAnsi"/>
          <w:lang w:val="en-US"/>
        </w:rPr>
        <w:t xml:space="preserve"> de </w:t>
      </w:r>
      <w:proofErr w:type="spellStart"/>
      <w:r w:rsidRPr="006F6434">
        <w:rPr>
          <w:rFonts w:cstheme="minorHAnsi"/>
          <w:lang w:val="en-US"/>
        </w:rPr>
        <w:t>studiu</w:t>
      </w:r>
      <w:proofErr w:type="spellEnd"/>
      <w:r w:rsidRPr="006F6434">
        <w:rPr>
          <w:rFonts w:cstheme="minorHAnsi"/>
          <w:lang w:val="en-US"/>
        </w:rPr>
        <w:t xml:space="preserve">, pe </w:t>
      </w:r>
      <w:proofErr w:type="spellStart"/>
      <w:r w:rsidRPr="006F6434">
        <w:rPr>
          <w:rFonts w:cstheme="minorHAnsi"/>
          <w:lang w:val="en-US"/>
        </w:rPr>
        <w:t>toată</w:t>
      </w:r>
      <w:proofErr w:type="spellEnd"/>
      <w:r w:rsidRPr="006F6434">
        <w:rPr>
          <w:rFonts w:cstheme="minorHAnsi"/>
          <w:lang w:val="en-US"/>
        </w:rPr>
        <w:t xml:space="preserve"> </w:t>
      </w:r>
      <w:proofErr w:type="spellStart"/>
      <w:r w:rsidRPr="006F6434">
        <w:rPr>
          <w:rFonts w:cstheme="minorHAnsi"/>
          <w:lang w:val="en-US"/>
        </w:rPr>
        <w:t>perioada</w:t>
      </w:r>
      <w:proofErr w:type="spellEnd"/>
      <w:r w:rsidRPr="006F6434">
        <w:rPr>
          <w:rFonts w:cstheme="minorHAnsi"/>
          <w:lang w:val="en-US"/>
        </w:rPr>
        <w:t xml:space="preserve"> de </w:t>
      </w:r>
      <w:proofErr w:type="spellStart"/>
      <w:r w:rsidRPr="006F6434">
        <w:rPr>
          <w:rFonts w:cstheme="minorHAnsi"/>
          <w:lang w:val="en-US"/>
        </w:rPr>
        <w:t>durabilitate</w:t>
      </w:r>
      <w:proofErr w:type="spellEnd"/>
      <w:r w:rsidRPr="006F6434">
        <w:rPr>
          <w:rFonts w:cstheme="minorHAnsi"/>
          <w:lang w:val="en-US"/>
        </w:rPr>
        <w:t xml:space="preserve"> a </w:t>
      </w:r>
      <w:proofErr w:type="spellStart"/>
      <w:r w:rsidRPr="006F6434">
        <w:rPr>
          <w:rFonts w:cstheme="minorHAnsi"/>
          <w:lang w:val="en-US"/>
        </w:rPr>
        <w:t>contractului</w:t>
      </w:r>
      <w:proofErr w:type="spellEnd"/>
      <w:r w:rsidRPr="006F6434">
        <w:rPr>
          <w:rFonts w:cstheme="minorHAnsi"/>
          <w:lang w:val="en-US"/>
        </w:rPr>
        <w:t xml:space="preserve"> de </w:t>
      </w:r>
      <w:proofErr w:type="spellStart"/>
      <w:r w:rsidRPr="006F6434">
        <w:rPr>
          <w:rFonts w:cstheme="minorHAnsi"/>
          <w:lang w:val="en-US"/>
        </w:rPr>
        <w:t>finanţare</w:t>
      </w:r>
      <w:proofErr w:type="spellEnd"/>
      <w:r w:rsidRPr="006F6434">
        <w:rPr>
          <w:rFonts w:cstheme="minorHAnsi"/>
          <w:lang w:val="en-US"/>
        </w:rPr>
        <w:t>.</w:t>
      </w:r>
    </w:p>
    <w:p w:rsidR="00423859" w:rsidRPr="006F6434" w:rsidRDefault="00423859" w:rsidP="00DF52B7">
      <w:pPr>
        <w:rPr>
          <w:rFonts w:cstheme="minorHAnsi"/>
          <w:lang w:val="en-US"/>
        </w:rPr>
      </w:pPr>
    </w:p>
    <w:p w:rsidR="00423859" w:rsidRPr="006F6434" w:rsidRDefault="00423859" w:rsidP="00DF52B7">
      <w:pPr>
        <w:rPr>
          <w:rFonts w:cstheme="minorHAnsi"/>
          <w:lang w:val="en-US"/>
        </w:rPr>
      </w:pPr>
    </w:p>
    <w:sectPr w:rsidR="00423859" w:rsidRPr="006F643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18ED" w:rsidRDefault="003A18ED" w:rsidP="00BF35DF">
      <w:pPr>
        <w:spacing w:after="0" w:line="240" w:lineRule="auto"/>
      </w:pPr>
      <w:r>
        <w:separator/>
      </w:r>
    </w:p>
  </w:endnote>
  <w:endnote w:type="continuationSeparator" w:id="0">
    <w:p w:rsidR="003A18ED" w:rsidRDefault="003A18ED" w:rsidP="00BF3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18ED" w:rsidRDefault="003A18ED" w:rsidP="00BF35DF">
      <w:pPr>
        <w:spacing w:after="0" w:line="240" w:lineRule="auto"/>
      </w:pPr>
      <w:r>
        <w:separator/>
      </w:r>
    </w:p>
  </w:footnote>
  <w:footnote w:type="continuationSeparator" w:id="0">
    <w:p w:rsidR="003A18ED" w:rsidRDefault="003A18ED" w:rsidP="00BF35DF">
      <w:pPr>
        <w:spacing w:after="0" w:line="240" w:lineRule="auto"/>
      </w:pPr>
      <w:r>
        <w:continuationSeparator/>
      </w:r>
    </w:p>
  </w:footnote>
  <w:footnote w:id="1">
    <w:p w:rsidR="00C655B8" w:rsidRPr="00C655B8" w:rsidRDefault="00C655B8">
      <w:pPr>
        <w:pStyle w:val="FootnoteText"/>
        <w:rPr>
          <w:lang w:val="en-US"/>
        </w:rPr>
      </w:pPr>
      <w:r>
        <w:rPr>
          <w:rStyle w:val="FootnoteReference"/>
        </w:rPr>
        <w:footnoteRef/>
      </w:r>
      <w:r>
        <w:t xml:space="preserve"> </w:t>
      </w:r>
      <w:r w:rsidRPr="00C655B8">
        <w:t>Repartiţia procentuală a modului de utilizare a tipurilor de transport;</w:t>
      </w:r>
    </w:p>
  </w:footnote>
  <w:footnote w:id="2">
    <w:p w:rsidR="00D36E45" w:rsidRPr="00D36E45" w:rsidRDefault="00D36E45">
      <w:pPr>
        <w:pStyle w:val="FootnoteText"/>
        <w:rPr>
          <w:lang w:val="en-US"/>
        </w:rPr>
      </w:pPr>
      <w:r>
        <w:rPr>
          <w:rStyle w:val="FootnoteReference"/>
        </w:rPr>
        <w:footnoteRef/>
      </w:r>
      <w:r>
        <w:t xml:space="preserve"> </w:t>
      </w:r>
      <w:r>
        <w:rPr>
          <w:lang w:val="en-US"/>
        </w:rPr>
        <w:t xml:space="preserve">Se pot </w:t>
      </w:r>
      <w:proofErr w:type="spellStart"/>
      <w:r>
        <w:rPr>
          <w:lang w:val="en-US"/>
        </w:rPr>
        <w:t>avea</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vedere</w:t>
      </w:r>
      <w:proofErr w:type="spellEnd"/>
      <w:r>
        <w:rPr>
          <w:lang w:val="en-US"/>
        </w:rPr>
        <w:t xml:space="preserve"> </w:t>
      </w:r>
      <w:proofErr w:type="spellStart"/>
      <w:r>
        <w:rPr>
          <w:lang w:val="en-US"/>
        </w:rPr>
        <w:t>şi</w:t>
      </w:r>
      <w:proofErr w:type="spellEnd"/>
      <w:r>
        <w:rPr>
          <w:lang w:val="en-US"/>
        </w:rPr>
        <w:t xml:space="preserve"> </w:t>
      </w:r>
      <w:proofErr w:type="spellStart"/>
      <w:r>
        <w:rPr>
          <w:lang w:val="en-US"/>
        </w:rPr>
        <w:t>măsurile</w:t>
      </w:r>
      <w:proofErr w:type="spellEnd"/>
      <w:r>
        <w:rPr>
          <w:lang w:val="en-US"/>
        </w:rPr>
        <w:t>/</w:t>
      </w:r>
      <w:proofErr w:type="spellStart"/>
      <w:r>
        <w:rPr>
          <w:lang w:val="en-US"/>
        </w:rPr>
        <w:t>activităţile</w:t>
      </w:r>
      <w:proofErr w:type="spellEnd"/>
      <w:r>
        <w:rPr>
          <w:lang w:val="en-US"/>
        </w:rPr>
        <w:t xml:space="preserve"> </w:t>
      </w:r>
      <w:proofErr w:type="spellStart"/>
      <w:r>
        <w:rPr>
          <w:lang w:val="en-US"/>
        </w:rPr>
        <w:t>proi</w:t>
      </w:r>
      <w:r w:rsidR="00851A06">
        <w:rPr>
          <w:lang w:val="en-US"/>
        </w:rPr>
        <w:t>ectelor</w:t>
      </w:r>
      <w:proofErr w:type="spellEnd"/>
      <w:r w:rsidR="00851A06">
        <w:rPr>
          <w:lang w:val="en-US"/>
        </w:rPr>
        <w:t xml:space="preserve"> </w:t>
      </w:r>
      <w:proofErr w:type="spellStart"/>
      <w:r w:rsidR="00851A06">
        <w:rPr>
          <w:lang w:val="en-US"/>
        </w:rPr>
        <w:t>complementare</w:t>
      </w:r>
      <w:proofErr w:type="spellEnd"/>
      <w:r>
        <w:rPr>
          <w:lang w:val="en-US"/>
        </w:rPr>
        <w:t>;</w:t>
      </w:r>
    </w:p>
  </w:footnote>
  <w:footnote w:id="3">
    <w:p w:rsidR="00463BBA" w:rsidRDefault="00463BBA" w:rsidP="002A65B0">
      <w:pPr>
        <w:autoSpaceDE w:val="0"/>
        <w:autoSpaceDN w:val="0"/>
        <w:adjustRightInd w:val="0"/>
        <w:spacing w:after="0" w:line="240" w:lineRule="auto"/>
        <w:rPr>
          <w:rFonts w:ascii="Calibri" w:hAnsi="Calibri" w:cs="Calibri"/>
          <w:sz w:val="20"/>
          <w:szCs w:val="20"/>
          <w:lang w:val="x-none"/>
        </w:rPr>
      </w:pPr>
      <w:r>
        <w:rPr>
          <w:rFonts w:ascii="Calibri" w:hAnsi="Calibri" w:cs="Calibri"/>
          <w:sz w:val="20"/>
          <w:szCs w:val="20"/>
          <w:vertAlign w:val="superscript"/>
          <w:lang w:val="x-none"/>
        </w:rPr>
        <w:footnoteRef/>
      </w:r>
      <w:r>
        <w:rPr>
          <w:rFonts w:ascii="Calibri" w:hAnsi="Calibri" w:cs="Calibri"/>
          <w:sz w:val="20"/>
          <w:szCs w:val="20"/>
          <w:lang w:val="x-none"/>
        </w:rPr>
        <w:t xml:space="preserve"> Datele pot fi separate pe mai multe </w:t>
      </w:r>
      <w:r w:rsidR="00137F09">
        <w:rPr>
          <w:rFonts w:ascii="Calibri" w:hAnsi="Calibri" w:cs="Calibri"/>
          <w:sz w:val="20"/>
          <w:szCs w:val="20"/>
          <w:lang w:val="en-US"/>
        </w:rPr>
        <w:t>sub-</w:t>
      </w:r>
      <w:r w:rsidR="00E4385A">
        <w:rPr>
          <w:rFonts w:ascii="Calibri" w:hAnsi="Calibri" w:cs="Calibri"/>
          <w:sz w:val="20"/>
          <w:szCs w:val="20"/>
          <w:lang w:val="x-none"/>
        </w:rPr>
        <w:t>sisteme de transport, după</w:t>
      </w:r>
      <w:r w:rsidR="00E4385A">
        <w:rPr>
          <w:rFonts w:ascii="Calibri" w:hAnsi="Calibri" w:cs="Calibri"/>
          <w:sz w:val="20"/>
          <w:szCs w:val="20"/>
          <w:lang w:val="en-US"/>
        </w:rPr>
        <w:t xml:space="preserve"> </w:t>
      </w:r>
      <w:r>
        <w:rPr>
          <w:rFonts w:ascii="Calibri" w:hAnsi="Calibri" w:cs="Calibri"/>
          <w:sz w:val="20"/>
          <w:szCs w:val="20"/>
          <w:lang w:val="x-none"/>
        </w:rPr>
        <w:t>caz.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A9309C" w:rsidRPr="00B478C0" w:rsidTr="001E7538">
      <w:tc>
        <w:tcPr>
          <w:tcW w:w="8041" w:type="dxa"/>
          <w:tcBorders>
            <w:bottom w:val="single" w:sz="4" w:space="0" w:color="333333"/>
          </w:tcBorders>
        </w:tcPr>
        <w:p w:rsidR="00A9309C" w:rsidRPr="00B42988" w:rsidRDefault="00A9309C" w:rsidP="00A930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rPr>
          </w:pPr>
          <w:r w:rsidRPr="00B42988">
            <w:rPr>
              <w:rFonts w:ascii="Trebuchet MS" w:eastAsia="Times New Roman" w:hAnsi="Trebuchet MS" w:cs="Calibri"/>
              <w:b/>
              <w:spacing w:val="-2"/>
              <w:sz w:val="16"/>
              <w:szCs w:val="16"/>
            </w:rPr>
            <w:t>Programul Regional Sud-Vest Oltenia 2021-2027</w:t>
          </w:r>
        </w:p>
        <w:p w:rsidR="00A9309C" w:rsidRPr="00B42988" w:rsidRDefault="00A9309C" w:rsidP="00A930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rPr>
          </w:pPr>
          <w:r w:rsidRPr="00B42988">
            <w:rPr>
              <w:rFonts w:ascii="Trebuchet MS" w:eastAsia="Times New Roman" w:hAnsi="Trebuchet MS" w:cs="Calibri"/>
              <w:b/>
              <w:spacing w:val="-2"/>
              <w:sz w:val="16"/>
              <w:szCs w:val="16"/>
            </w:rPr>
            <w:t>Prioritatea 4: Mobilitate urbană durabilă</w:t>
          </w:r>
        </w:p>
        <w:p w:rsidR="00A9309C" w:rsidRPr="00B42988" w:rsidRDefault="00A9309C" w:rsidP="00A930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rPr>
          </w:pPr>
          <w:r w:rsidRPr="00B42988">
            <w:rPr>
              <w:rFonts w:ascii="Trebuchet MS" w:eastAsia="Times New Roman" w:hAnsi="Trebuchet MS" w:cs="Calibri"/>
              <w:b/>
              <w:spacing w:val="-2"/>
              <w:sz w:val="16"/>
              <w:szCs w:val="16"/>
            </w:rPr>
            <w:t>Obiectiv specific 2.8 - Promovarea mobilității urbane multimodale sustenabile, ca parte a tranziției către o economie cu zero emisii de dioxid de carbon</w:t>
          </w:r>
        </w:p>
        <w:p w:rsidR="00A9309C" w:rsidRPr="00B478C0" w:rsidRDefault="00A9309C" w:rsidP="00A930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rPr>
          </w:pPr>
          <w:r w:rsidRPr="00B42988">
            <w:rPr>
              <w:rFonts w:ascii="Trebuchet MS" w:eastAsia="Times New Roman" w:hAnsi="Trebuchet MS" w:cs="Calibri"/>
              <w:b/>
              <w:spacing w:val="-2"/>
              <w:sz w:val="16"/>
              <w:szCs w:val="16"/>
            </w:rPr>
            <w:t>Acţiunea : Sprijin pentru transport urban sustenabil si durabil</w:t>
          </w:r>
        </w:p>
      </w:tc>
      <w:tc>
        <w:tcPr>
          <w:tcW w:w="1156" w:type="dxa"/>
          <w:tcBorders>
            <w:bottom w:val="single" w:sz="4" w:space="0" w:color="333333"/>
          </w:tcBorders>
        </w:tcPr>
        <w:p w:rsidR="00A9309C" w:rsidRPr="00B478C0" w:rsidRDefault="00A9309C" w:rsidP="00A9309C">
          <w:pPr>
            <w:tabs>
              <w:tab w:val="center" w:pos="4536"/>
              <w:tab w:val="right" w:pos="9072"/>
            </w:tabs>
            <w:spacing w:before="120" w:after="0" w:line="240" w:lineRule="auto"/>
            <w:jc w:val="center"/>
            <w:rPr>
              <w:rFonts w:ascii="Trebuchet MS" w:eastAsia="Times New Roman" w:hAnsi="Trebuchet MS" w:cs="Calibri"/>
              <w:sz w:val="16"/>
              <w:szCs w:val="16"/>
            </w:rPr>
          </w:pPr>
        </w:p>
      </w:tc>
    </w:tr>
    <w:tr w:rsidR="00A9309C" w:rsidRPr="00B478C0" w:rsidTr="001E7538">
      <w:trPr>
        <w:cantSplit/>
      </w:trPr>
      <w:tc>
        <w:tcPr>
          <w:tcW w:w="9197" w:type="dxa"/>
          <w:gridSpan w:val="2"/>
          <w:tcBorders>
            <w:top w:val="nil"/>
            <w:bottom w:val="nil"/>
          </w:tcBorders>
        </w:tcPr>
        <w:p w:rsidR="00A9309C" w:rsidRPr="00B478C0" w:rsidRDefault="00A9309C" w:rsidP="00A9309C">
          <w:pPr>
            <w:tabs>
              <w:tab w:val="center" w:pos="4536"/>
              <w:tab w:val="right" w:pos="9072"/>
            </w:tabs>
            <w:spacing w:before="120" w:after="0" w:line="240" w:lineRule="auto"/>
            <w:rPr>
              <w:rFonts w:ascii="Trebuchet MS" w:eastAsia="Times New Roman" w:hAnsi="Trebuchet MS" w:cs="Calibri"/>
              <w:b/>
              <w:bCs/>
              <w:sz w:val="16"/>
              <w:szCs w:val="16"/>
            </w:rPr>
          </w:pPr>
        </w:p>
      </w:tc>
    </w:tr>
  </w:tbl>
  <w:p w:rsidR="00A9309C" w:rsidRPr="00B42988" w:rsidRDefault="00A9309C" w:rsidP="00A930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center"/>
      <w:rPr>
        <w:rFonts w:ascii="Trebuchet MS" w:eastAsia="Times New Roman" w:hAnsi="Trebuchet MS" w:cs="Calibri"/>
        <w:b/>
        <w:spacing w:val="-2"/>
        <w:sz w:val="16"/>
        <w:szCs w:val="16"/>
      </w:rPr>
    </w:pPr>
    <w:r w:rsidRPr="00B478C0">
      <w:rPr>
        <w:rFonts w:ascii="Trebuchet MS" w:eastAsia="Times New Roman" w:hAnsi="Trebuchet MS" w:cs="Calibri"/>
        <w:spacing w:val="-2"/>
        <w:sz w:val="16"/>
        <w:szCs w:val="16"/>
      </w:rPr>
      <w:t xml:space="preserve">                                </w:t>
    </w:r>
    <w:r>
      <w:rPr>
        <w:rFonts w:ascii="Trebuchet MS" w:eastAsia="Times New Roman" w:hAnsi="Trebuchet MS" w:cs="Calibri"/>
        <w:spacing w:val="-2"/>
        <w:sz w:val="16"/>
        <w:szCs w:val="16"/>
      </w:rPr>
      <w:t xml:space="preserve">                           </w:t>
    </w:r>
    <w:r w:rsidRPr="00B42988">
      <w:rPr>
        <w:rFonts w:ascii="Trebuchet MS" w:eastAsia="Times New Roman" w:hAnsi="Trebuchet MS" w:cs="Calibri"/>
        <w:b/>
        <w:spacing w:val="-2"/>
        <w:sz w:val="16"/>
        <w:szCs w:val="16"/>
      </w:rPr>
      <w:t>Ghidul Solicitantului - Apel de proiecte nr. PR SV/MRJ/4/2.8/2023</w:t>
    </w:r>
    <w:r w:rsidRPr="00B42988">
      <w:rPr>
        <w:rFonts w:ascii="Trebuchet MS" w:eastAsia="Times New Roman" w:hAnsi="Trebuchet MS" w:cs="Calibri"/>
        <w:b/>
        <w:spacing w:val="-2"/>
        <w:sz w:val="16"/>
        <w:szCs w:val="16"/>
        <w:lang w:val="pt-BR"/>
      </w:rPr>
      <w:t xml:space="preserve">– </w:t>
    </w:r>
    <w:r>
      <w:rPr>
        <w:rFonts w:ascii="Trebuchet MS" w:eastAsia="Times New Roman" w:hAnsi="Trebuchet MS" w:cs="Calibri"/>
        <w:b/>
        <w:spacing w:val="-2"/>
        <w:sz w:val="16"/>
        <w:szCs w:val="16"/>
        <w:lang w:val="pt-BR"/>
      </w:rPr>
      <w:t>Model Studiu trafic</w:t>
    </w:r>
  </w:p>
  <w:p w:rsidR="00BF35DF" w:rsidRPr="00A9309C" w:rsidRDefault="00BF35DF" w:rsidP="00A930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C65D8"/>
    <w:multiLevelType w:val="hybridMultilevel"/>
    <w:tmpl w:val="C3AAF80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FB37962"/>
    <w:multiLevelType w:val="hybridMultilevel"/>
    <w:tmpl w:val="D916A9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83A27E1"/>
    <w:multiLevelType w:val="hybridMultilevel"/>
    <w:tmpl w:val="ECF4E94E"/>
    <w:lvl w:ilvl="0" w:tplc="A852D8C0">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3300E1B"/>
    <w:multiLevelType w:val="hybridMultilevel"/>
    <w:tmpl w:val="A404C5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7A52691"/>
    <w:multiLevelType w:val="hybridMultilevel"/>
    <w:tmpl w:val="AA2CD81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83068F9"/>
    <w:multiLevelType w:val="hybridMultilevel"/>
    <w:tmpl w:val="0344A1D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BB15D18"/>
    <w:multiLevelType w:val="hybridMultilevel"/>
    <w:tmpl w:val="76B0E14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B235FAB"/>
    <w:multiLevelType w:val="hybridMultilevel"/>
    <w:tmpl w:val="BCCEB95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38E2B0C"/>
    <w:multiLevelType w:val="multilevel"/>
    <w:tmpl w:val="331C0168"/>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9" w15:restartNumberingAfterBreak="0">
    <w:nsid w:val="44B22AE6"/>
    <w:multiLevelType w:val="hybridMultilevel"/>
    <w:tmpl w:val="486A7DD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85B216F"/>
    <w:multiLevelType w:val="multilevel"/>
    <w:tmpl w:val="AAF02538"/>
    <w:lvl w:ilvl="0">
      <w:start w:val="1"/>
      <w:numFmt w:val="bullet"/>
      <w:lvlText w:val=""/>
      <w:lvlJc w:val="left"/>
      <w:pPr>
        <w:tabs>
          <w:tab w:val="num" w:pos="720"/>
        </w:tabs>
        <w:ind w:left="720" w:hanging="360"/>
      </w:pPr>
      <w:rPr>
        <w:rFonts w:ascii="Wingdings" w:hAnsi="Wingdings" w:hint="default"/>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1" w15:restartNumberingAfterBreak="0">
    <w:nsid w:val="68C23590"/>
    <w:multiLevelType w:val="hybridMultilevel"/>
    <w:tmpl w:val="F5FAFAE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6C1E0427"/>
    <w:multiLevelType w:val="hybridMultilevel"/>
    <w:tmpl w:val="1D2A1F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74901C61"/>
    <w:multiLevelType w:val="hybridMultilevel"/>
    <w:tmpl w:val="9BC45136"/>
    <w:lvl w:ilvl="0" w:tplc="363E65B8">
      <w:start w:val="6"/>
      <w:numFmt w:val="bullet"/>
      <w:lvlText w:val="-"/>
      <w:lvlJc w:val="left"/>
      <w:pPr>
        <w:ind w:left="720" w:hanging="360"/>
      </w:pPr>
      <w:rPr>
        <w:rFonts w:ascii="Calibri" w:eastAsiaTheme="minorHAnsi" w:hAnsi="Calibri"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7DF41253"/>
    <w:multiLevelType w:val="multilevel"/>
    <w:tmpl w:val="6465CD43"/>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3"/>
  </w:num>
  <w:num w:numId="2">
    <w:abstractNumId w:val="1"/>
  </w:num>
  <w:num w:numId="3">
    <w:abstractNumId w:val="0"/>
  </w:num>
  <w:num w:numId="4">
    <w:abstractNumId w:val="8"/>
  </w:num>
  <w:num w:numId="5">
    <w:abstractNumId w:val="14"/>
  </w:num>
  <w:num w:numId="6">
    <w:abstractNumId w:val="9"/>
  </w:num>
  <w:num w:numId="7">
    <w:abstractNumId w:val="2"/>
  </w:num>
  <w:num w:numId="8">
    <w:abstractNumId w:val="5"/>
  </w:num>
  <w:num w:numId="9">
    <w:abstractNumId w:val="4"/>
  </w:num>
  <w:num w:numId="10">
    <w:abstractNumId w:val="10"/>
  </w:num>
  <w:num w:numId="11">
    <w:abstractNumId w:val="13"/>
  </w:num>
  <w:num w:numId="12">
    <w:abstractNumId w:val="11"/>
  </w:num>
  <w:num w:numId="13">
    <w:abstractNumId w:val="6"/>
  </w:num>
  <w:num w:numId="14">
    <w:abstractNumId w:val="1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746"/>
    <w:rsid w:val="000002E9"/>
    <w:rsid w:val="000014A2"/>
    <w:rsid w:val="00001E6C"/>
    <w:rsid w:val="00002884"/>
    <w:rsid w:val="0000334C"/>
    <w:rsid w:val="00003C2B"/>
    <w:rsid w:val="000043EF"/>
    <w:rsid w:val="00004FFE"/>
    <w:rsid w:val="0000568B"/>
    <w:rsid w:val="00006A1E"/>
    <w:rsid w:val="00007624"/>
    <w:rsid w:val="0000779F"/>
    <w:rsid w:val="00010431"/>
    <w:rsid w:val="0001289C"/>
    <w:rsid w:val="00013FC6"/>
    <w:rsid w:val="00014340"/>
    <w:rsid w:val="00014528"/>
    <w:rsid w:val="0001670E"/>
    <w:rsid w:val="00016CD7"/>
    <w:rsid w:val="00020255"/>
    <w:rsid w:val="0002334D"/>
    <w:rsid w:val="000277EB"/>
    <w:rsid w:val="00030473"/>
    <w:rsid w:val="00030EC1"/>
    <w:rsid w:val="000326C1"/>
    <w:rsid w:val="00033AE2"/>
    <w:rsid w:val="000359B8"/>
    <w:rsid w:val="00035F35"/>
    <w:rsid w:val="00040476"/>
    <w:rsid w:val="0004120C"/>
    <w:rsid w:val="00041A5A"/>
    <w:rsid w:val="00042066"/>
    <w:rsid w:val="0004211F"/>
    <w:rsid w:val="0004212A"/>
    <w:rsid w:val="00042577"/>
    <w:rsid w:val="00042F18"/>
    <w:rsid w:val="000443B5"/>
    <w:rsid w:val="00044ED2"/>
    <w:rsid w:val="00045EF9"/>
    <w:rsid w:val="000465BB"/>
    <w:rsid w:val="000510CC"/>
    <w:rsid w:val="00052F1D"/>
    <w:rsid w:val="00053B1D"/>
    <w:rsid w:val="00054B3B"/>
    <w:rsid w:val="00056080"/>
    <w:rsid w:val="000569AF"/>
    <w:rsid w:val="000577FC"/>
    <w:rsid w:val="0006148F"/>
    <w:rsid w:val="00061C59"/>
    <w:rsid w:val="00063086"/>
    <w:rsid w:val="0006318B"/>
    <w:rsid w:val="00063CF7"/>
    <w:rsid w:val="00064203"/>
    <w:rsid w:val="00064B02"/>
    <w:rsid w:val="00065CEC"/>
    <w:rsid w:val="000670BB"/>
    <w:rsid w:val="00067AD1"/>
    <w:rsid w:val="00070F89"/>
    <w:rsid w:val="00073BBE"/>
    <w:rsid w:val="0007409D"/>
    <w:rsid w:val="000743E2"/>
    <w:rsid w:val="00075A4B"/>
    <w:rsid w:val="00076792"/>
    <w:rsid w:val="00076EB1"/>
    <w:rsid w:val="00077A07"/>
    <w:rsid w:val="00077D32"/>
    <w:rsid w:val="00080350"/>
    <w:rsid w:val="00081628"/>
    <w:rsid w:val="0008258D"/>
    <w:rsid w:val="00082A6B"/>
    <w:rsid w:val="000830D3"/>
    <w:rsid w:val="00085D34"/>
    <w:rsid w:val="00086032"/>
    <w:rsid w:val="0009030A"/>
    <w:rsid w:val="00091923"/>
    <w:rsid w:val="00091FB7"/>
    <w:rsid w:val="000940B1"/>
    <w:rsid w:val="0009434A"/>
    <w:rsid w:val="00095183"/>
    <w:rsid w:val="0009572F"/>
    <w:rsid w:val="00096043"/>
    <w:rsid w:val="00096AD0"/>
    <w:rsid w:val="00097988"/>
    <w:rsid w:val="000A0791"/>
    <w:rsid w:val="000A0F07"/>
    <w:rsid w:val="000A1262"/>
    <w:rsid w:val="000A1382"/>
    <w:rsid w:val="000A2105"/>
    <w:rsid w:val="000A37A3"/>
    <w:rsid w:val="000A56C6"/>
    <w:rsid w:val="000A5912"/>
    <w:rsid w:val="000A5CDE"/>
    <w:rsid w:val="000A5F8E"/>
    <w:rsid w:val="000A6947"/>
    <w:rsid w:val="000A74AF"/>
    <w:rsid w:val="000A7852"/>
    <w:rsid w:val="000B029E"/>
    <w:rsid w:val="000B18B0"/>
    <w:rsid w:val="000B3FA9"/>
    <w:rsid w:val="000B4DE4"/>
    <w:rsid w:val="000B7704"/>
    <w:rsid w:val="000C0954"/>
    <w:rsid w:val="000C19BE"/>
    <w:rsid w:val="000C1F65"/>
    <w:rsid w:val="000C2FCD"/>
    <w:rsid w:val="000C4FA1"/>
    <w:rsid w:val="000C5221"/>
    <w:rsid w:val="000C54CD"/>
    <w:rsid w:val="000C65F8"/>
    <w:rsid w:val="000C74FC"/>
    <w:rsid w:val="000D0F9F"/>
    <w:rsid w:val="000D16A4"/>
    <w:rsid w:val="000D1AB0"/>
    <w:rsid w:val="000D217D"/>
    <w:rsid w:val="000D316B"/>
    <w:rsid w:val="000D3A24"/>
    <w:rsid w:val="000D4F54"/>
    <w:rsid w:val="000D6DB1"/>
    <w:rsid w:val="000E0C23"/>
    <w:rsid w:val="000E0C48"/>
    <w:rsid w:val="000E0D9D"/>
    <w:rsid w:val="000E1266"/>
    <w:rsid w:val="000E1946"/>
    <w:rsid w:val="000E3708"/>
    <w:rsid w:val="000E4412"/>
    <w:rsid w:val="000E494D"/>
    <w:rsid w:val="000E582E"/>
    <w:rsid w:val="000E5856"/>
    <w:rsid w:val="000E5A4E"/>
    <w:rsid w:val="000E6491"/>
    <w:rsid w:val="000E6F71"/>
    <w:rsid w:val="000E747E"/>
    <w:rsid w:val="000F11E3"/>
    <w:rsid w:val="000F2956"/>
    <w:rsid w:val="000F410A"/>
    <w:rsid w:val="000F4C06"/>
    <w:rsid w:val="000F5835"/>
    <w:rsid w:val="000F5CE0"/>
    <w:rsid w:val="000F6EA9"/>
    <w:rsid w:val="000F7F32"/>
    <w:rsid w:val="001011C1"/>
    <w:rsid w:val="00101EDB"/>
    <w:rsid w:val="00102A40"/>
    <w:rsid w:val="0010389A"/>
    <w:rsid w:val="0010444D"/>
    <w:rsid w:val="00104E9C"/>
    <w:rsid w:val="00105EAC"/>
    <w:rsid w:val="001069D4"/>
    <w:rsid w:val="00107DF8"/>
    <w:rsid w:val="001104A7"/>
    <w:rsid w:val="00111734"/>
    <w:rsid w:val="00111D4C"/>
    <w:rsid w:val="0011335C"/>
    <w:rsid w:val="00115273"/>
    <w:rsid w:val="00115C01"/>
    <w:rsid w:val="00117243"/>
    <w:rsid w:val="00117278"/>
    <w:rsid w:val="00122D6F"/>
    <w:rsid w:val="00122FF2"/>
    <w:rsid w:val="00123D5F"/>
    <w:rsid w:val="00123FE7"/>
    <w:rsid w:val="00125870"/>
    <w:rsid w:val="00126DE0"/>
    <w:rsid w:val="00127E48"/>
    <w:rsid w:val="001301C4"/>
    <w:rsid w:val="001305F8"/>
    <w:rsid w:val="00130C60"/>
    <w:rsid w:val="00132142"/>
    <w:rsid w:val="00132968"/>
    <w:rsid w:val="0013309C"/>
    <w:rsid w:val="00134BE3"/>
    <w:rsid w:val="00136534"/>
    <w:rsid w:val="00136746"/>
    <w:rsid w:val="00136CA7"/>
    <w:rsid w:val="00136EEA"/>
    <w:rsid w:val="00137E49"/>
    <w:rsid w:val="00137F09"/>
    <w:rsid w:val="00141117"/>
    <w:rsid w:val="00141CE1"/>
    <w:rsid w:val="00142353"/>
    <w:rsid w:val="00142984"/>
    <w:rsid w:val="00145383"/>
    <w:rsid w:val="001472EC"/>
    <w:rsid w:val="00150044"/>
    <w:rsid w:val="00150D3E"/>
    <w:rsid w:val="00152433"/>
    <w:rsid w:val="00152726"/>
    <w:rsid w:val="001537FA"/>
    <w:rsid w:val="00154372"/>
    <w:rsid w:val="0015469A"/>
    <w:rsid w:val="00155A8D"/>
    <w:rsid w:val="00160F25"/>
    <w:rsid w:val="0016223D"/>
    <w:rsid w:val="0016243C"/>
    <w:rsid w:val="00163931"/>
    <w:rsid w:val="0016404B"/>
    <w:rsid w:val="00165C85"/>
    <w:rsid w:val="00166095"/>
    <w:rsid w:val="0016669C"/>
    <w:rsid w:val="001668BB"/>
    <w:rsid w:val="00167C09"/>
    <w:rsid w:val="00170AC4"/>
    <w:rsid w:val="00171454"/>
    <w:rsid w:val="00171765"/>
    <w:rsid w:val="00175775"/>
    <w:rsid w:val="001760C7"/>
    <w:rsid w:val="00177DBC"/>
    <w:rsid w:val="00181295"/>
    <w:rsid w:val="00181EA8"/>
    <w:rsid w:val="00183B1F"/>
    <w:rsid w:val="00185205"/>
    <w:rsid w:val="001867FC"/>
    <w:rsid w:val="001878E2"/>
    <w:rsid w:val="00190723"/>
    <w:rsid w:val="0019115C"/>
    <w:rsid w:val="00191587"/>
    <w:rsid w:val="00191A82"/>
    <w:rsid w:val="0019425D"/>
    <w:rsid w:val="0019439F"/>
    <w:rsid w:val="0019546A"/>
    <w:rsid w:val="00195D45"/>
    <w:rsid w:val="0019738A"/>
    <w:rsid w:val="001A0846"/>
    <w:rsid w:val="001A0A31"/>
    <w:rsid w:val="001A1392"/>
    <w:rsid w:val="001A15D0"/>
    <w:rsid w:val="001A1F65"/>
    <w:rsid w:val="001A2523"/>
    <w:rsid w:val="001A2557"/>
    <w:rsid w:val="001A2597"/>
    <w:rsid w:val="001A2719"/>
    <w:rsid w:val="001A3ACA"/>
    <w:rsid w:val="001A3DD3"/>
    <w:rsid w:val="001A472D"/>
    <w:rsid w:val="001A4814"/>
    <w:rsid w:val="001A5608"/>
    <w:rsid w:val="001A6A4E"/>
    <w:rsid w:val="001B0800"/>
    <w:rsid w:val="001B2EF0"/>
    <w:rsid w:val="001B395D"/>
    <w:rsid w:val="001B4517"/>
    <w:rsid w:val="001B4B3B"/>
    <w:rsid w:val="001B4D76"/>
    <w:rsid w:val="001B52B2"/>
    <w:rsid w:val="001B6FF4"/>
    <w:rsid w:val="001B7527"/>
    <w:rsid w:val="001C063A"/>
    <w:rsid w:val="001C384A"/>
    <w:rsid w:val="001C3D5D"/>
    <w:rsid w:val="001C4D48"/>
    <w:rsid w:val="001C5FF8"/>
    <w:rsid w:val="001C66A4"/>
    <w:rsid w:val="001C6FA3"/>
    <w:rsid w:val="001D0372"/>
    <w:rsid w:val="001D19B8"/>
    <w:rsid w:val="001D2321"/>
    <w:rsid w:val="001D285A"/>
    <w:rsid w:val="001D2AFB"/>
    <w:rsid w:val="001D386C"/>
    <w:rsid w:val="001D3D98"/>
    <w:rsid w:val="001D416D"/>
    <w:rsid w:val="001D4403"/>
    <w:rsid w:val="001D4AD4"/>
    <w:rsid w:val="001D4C16"/>
    <w:rsid w:val="001D4E5C"/>
    <w:rsid w:val="001D5DC6"/>
    <w:rsid w:val="001D5E37"/>
    <w:rsid w:val="001D7CDF"/>
    <w:rsid w:val="001E230B"/>
    <w:rsid w:val="001E2DD8"/>
    <w:rsid w:val="001E3AF9"/>
    <w:rsid w:val="001E3B82"/>
    <w:rsid w:val="001E43B4"/>
    <w:rsid w:val="001E543D"/>
    <w:rsid w:val="001E6A0F"/>
    <w:rsid w:val="001E7F70"/>
    <w:rsid w:val="001F0361"/>
    <w:rsid w:val="001F0569"/>
    <w:rsid w:val="001F2B82"/>
    <w:rsid w:val="001F420F"/>
    <w:rsid w:val="001F566A"/>
    <w:rsid w:val="001F5DEA"/>
    <w:rsid w:val="001F7401"/>
    <w:rsid w:val="001F75BD"/>
    <w:rsid w:val="001F7875"/>
    <w:rsid w:val="001F7B01"/>
    <w:rsid w:val="002008B2"/>
    <w:rsid w:val="002008F1"/>
    <w:rsid w:val="00201315"/>
    <w:rsid w:val="00202760"/>
    <w:rsid w:val="00202F54"/>
    <w:rsid w:val="00203239"/>
    <w:rsid w:val="00203743"/>
    <w:rsid w:val="00203930"/>
    <w:rsid w:val="0020519E"/>
    <w:rsid w:val="0020641D"/>
    <w:rsid w:val="00206BDF"/>
    <w:rsid w:val="002070FD"/>
    <w:rsid w:val="0020750F"/>
    <w:rsid w:val="002101B5"/>
    <w:rsid w:val="00210232"/>
    <w:rsid w:val="00210971"/>
    <w:rsid w:val="00210EE5"/>
    <w:rsid w:val="002131AD"/>
    <w:rsid w:val="0021401D"/>
    <w:rsid w:val="00214390"/>
    <w:rsid w:val="0021572A"/>
    <w:rsid w:val="0021643E"/>
    <w:rsid w:val="002166E5"/>
    <w:rsid w:val="002223D8"/>
    <w:rsid w:val="002228D1"/>
    <w:rsid w:val="002237A1"/>
    <w:rsid w:val="00223981"/>
    <w:rsid w:val="00223CB2"/>
    <w:rsid w:val="00224052"/>
    <w:rsid w:val="00225D97"/>
    <w:rsid w:val="00225E9B"/>
    <w:rsid w:val="00227682"/>
    <w:rsid w:val="002311DC"/>
    <w:rsid w:val="002336A2"/>
    <w:rsid w:val="002378CA"/>
    <w:rsid w:val="0024056C"/>
    <w:rsid w:val="00240612"/>
    <w:rsid w:val="00241308"/>
    <w:rsid w:val="00241B42"/>
    <w:rsid w:val="00241DD2"/>
    <w:rsid w:val="00242180"/>
    <w:rsid w:val="002431D2"/>
    <w:rsid w:val="0024353E"/>
    <w:rsid w:val="002455ED"/>
    <w:rsid w:val="00245C05"/>
    <w:rsid w:val="00245D20"/>
    <w:rsid w:val="0024652D"/>
    <w:rsid w:val="002465F9"/>
    <w:rsid w:val="0024711F"/>
    <w:rsid w:val="00247135"/>
    <w:rsid w:val="0025069C"/>
    <w:rsid w:val="00250E38"/>
    <w:rsid w:val="00251C94"/>
    <w:rsid w:val="00251F08"/>
    <w:rsid w:val="00251FF1"/>
    <w:rsid w:val="00253CA9"/>
    <w:rsid w:val="0025442A"/>
    <w:rsid w:val="00256A15"/>
    <w:rsid w:val="00256FE2"/>
    <w:rsid w:val="00260270"/>
    <w:rsid w:val="002604BF"/>
    <w:rsid w:val="00260CD4"/>
    <w:rsid w:val="00261987"/>
    <w:rsid w:val="00261B85"/>
    <w:rsid w:val="00261F81"/>
    <w:rsid w:val="00262BA6"/>
    <w:rsid w:val="002632B1"/>
    <w:rsid w:val="00264096"/>
    <w:rsid w:val="00264E82"/>
    <w:rsid w:val="0026583D"/>
    <w:rsid w:val="002658BB"/>
    <w:rsid w:val="0026601C"/>
    <w:rsid w:val="0026773B"/>
    <w:rsid w:val="0027003A"/>
    <w:rsid w:val="00270B73"/>
    <w:rsid w:val="002712AF"/>
    <w:rsid w:val="0027164D"/>
    <w:rsid w:val="00271908"/>
    <w:rsid w:val="00272383"/>
    <w:rsid w:val="00275374"/>
    <w:rsid w:val="00275EB8"/>
    <w:rsid w:val="00275F81"/>
    <w:rsid w:val="00276BBA"/>
    <w:rsid w:val="00277103"/>
    <w:rsid w:val="00277C91"/>
    <w:rsid w:val="00280C31"/>
    <w:rsid w:val="002811FC"/>
    <w:rsid w:val="00282316"/>
    <w:rsid w:val="00282A32"/>
    <w:rsid w:val="0028302E"/>
    <w:rsid w:val="002831FB"/>
    <w:rsid w:val="0028344C"/>
    <w:rsid w:val="00283C30"/>
    <w:rsid w:val="002840AE"/>
    <w:rsid w:val="0028422E"/>
    <w:rsid w:val="00284E36"/>
    <w:rsid w:val="00285883"/>
    <w:rsid w:val="00285E5F"/>
    <w:rsid w:val="00286558"/>
    <w:rsid w:val="00286617"/>
    <w:rsid w:val="00290777"/>
    <w:rsid w:val="00291206"/>
    <w:rsid w:val="00291B57"/>
    <w:rsid w:val="0029216B"/>
    <w:rsid w:val="002921A8"/>
    <w:rsid w:val="00294B74"/>
    <w:rsid w:val="00294D2A"/>
    <w:rsid w:val="00294F83"/>
    <w:rsid w:val="00295291"/>
    <w:rsid w:val="00295A24"/>
    <w:rsid w:val="00295CFC"/>
    <w:rsid w:val="0029739D"/>
    <w:rsid w:val="002A1621"/>
    <w:rsid w:val="002A16B8"/>
    <w:rsid w:val="002A1C35"/>
    <w:rsid w:val="002A1F56"/>
    <w:rsid w:val="002A2332"/>
    <w:rsid w:val="002A467B"/>
    <w:rsid w:val="002A4FEB"/>
    <w:rsid w:val="002A6193"/>
    <w:rsid w:val="002A65B0"/>
    <w:rsid w:val="002B0270"/>
    <w:rsid w:val="002B0A27"/>
    <w:rsid w:val="002B1EA3"/>
    <w:rsid w:val="002B3361"/>
    <w:rsid w:val="002B3A11"/>
    <w:rsid w:val="002B64AB"/>
    <w:rsid w:val="002B65DA"/>
    <w:rsid w:val="002B6BE1"/>
    <w:rsid w:val="002B6CD8"/>
    <w:rsid w:val="002B716B"/>
    <w:rsid w:val="002C0079"/>
    <w:rsid w:val="002C1F5C"/>
    <w:rsid w:val="002C3822"/>
    <w:rsid w:val="002C4193"/>
    <w:rsid w:val="002C5767"/>
    <w:rsid w:val="002C60D7"/>
    <w:rsid w:val="002C6269"/>
    <w:rsid w:val="002C650F"/>
    <w:rsid w:val="002C7B8F"/>
    <w:rsid w:val="002D198E"/>
    <w:rsid w:val="002D31F1"/>
    <w:rsid w:val="002D5208"/>
    <w:rsid w:val="002D52C7"/>
    <w:rsid w:val="002D67C0"/>
    <w:rsid w:val="002D68A2"/>
    <w:rsid w:val="002D72BC"/>
    <w:rsid w:val="002D76F9"/>
    <w:rsid w:val="002D791B"/>
    <w:rsid w:val="002E087B"/>
    <w:rsid w:val="002E0C20"/>
    <w:rsid w:val="002E2734"/>
    <w:rsid w:val="002E3904"/>
    <w:rsid w:val="002E3EEE"/>
    <w:rsid w:val="002E48D8"/>
    <w:rsid w:val="002E645E"/>
    <w:rsid w:val="002F011F"/>
    <w:rsid w:val="002F2007"/>
    <w:rsid w:val="002F2687"/>
    <w:rsid w:val="002F301E"/>
    <w:rsid w:val="002F30F3"/>
    <w:rsid w:val="002F3B5E"/>
    <w:rsid w:val="002F45F1"/>
    <w:rsid w:val="002F51F2"/>
    <w:rsid w:val="002F51FC"/>
    <w:rsid w:val="002F52E0"/>
    <w:rsid w:val="002F6232"/>
    <w:rsid w:val="002F65D1"/>
    <w:rsid w:val="002F68EC"/>
    <w:rsid w:val="002F716A"/>
    <w:rsid w:val="0030051E"/>
    <w:rsid w:val="00301DDD"/>
    <w:rsid w:val="00302280"/>
    <w:rsid w:val="00305247"/>
    <w:rsid w:val="00310640"/>
    <w:rsid w:val="00311519"/>
    <w:rsid w:val="00312ED6"/>
    <w:rsid w:val="003136FF"/>
    <w:rsid w:val="00313D34"/>
    <w:rsid w:val="003140ED"/>
    <w:rsid w:val="003151C2"/>
    <w:rsid w:val="003153A4"/>
    <w:rsid w:val="003160E8"/>
    <w:rsid w:val="00316315"/>
    <w:rsid w:val="003163BF"/>
    <w:rsid w:val="003211B5"/>
    <w:rsid w:val="00321616"/>
    <w:rsid w:val="00321A4E"/>
    <w:rsid w:val="00322E47"/>
    <w:rsid w:val="00326A49"/>
    <w:rsid w:val="003275F4"/>
    <w:rsid w:val="003326E7"/>
    <w:rsid w:val="00332B10"/>
    <w:rsid w:val="003333A5"/>
    <w:rsid w:val="00333429"/>
    <w:rsid w:val="00334074"/>
    <w:rsid w:val="00336042"/>
    <w:rsid w:val="00336B0E"/>
    <w:rsid w:val="00336C01"/>
    <w:rsid w:val="0034134D"/>
    <w:rsid w:val="00342534"/>
    <w:rsid w:val="00343B6D"/>
    <w:rsid w:val="00346FE6"/>
    <w:rsid w:val="0034736C"/>
    <w:rsid w:val="003473F1"/>
    <w:rsid w:val="0035119E"/>
    <w:rsid w:val="0035404E"/>
    <w:rsid w:val="00354312"/>
    <w:rsid w:val="00355C5A"/>
    <w:rsid w:val="00355D82"/>
    <w:rsid w:val="00356735"/>
    <w:rsid w:val="00356D65"/>
    <w:rsid w:val="00356FAE"/>
    <w:rsid w:val="00360229"/>
    <w:rsid w:val="00361392"/>
    <w:rsid w:val="0036244A"/>
    <w:rsid w:val="003633C7"/>
    <w:rsid w:val="003634BB"/>
    <w:rsid w:val="00364628"/>
    <w:rsid w:val="0036484A"/>
    <w:rsid w:val="00367437"/>
    <w:rsid w:val="00371A6C"/>
    <w:rsid w:val="00371B54"/>
    <w:rsid w:val="003728D0"/>
    <w:rsid w:val="00373453"/>
    <w:rsid w:val="003738F8"/>
    <w:rsid w:val="00373A33"/>
    <w:rsid w:val="00374929"/>
    <w:rsid w:val="00374A2A"/>
    <w:rsid w:val="00374F50"/>
    <w:rsid w:val="003750A3"/>
    <w:rsid w:val="00376899"/>
    <w:rsid w:val="003769F5"/>
    <w:rsid w:val="00377078"/>
    <w:rsid w:val="003804CB"/>
    <w:rsid w:val="0038098F"/>
    <w:rsid w:val="00380EEF"/>
    <w:rsid w:val="00381114"/>
    <w:rsid w:val="003815D5"/>
    <w:rsid w:val="0038288F"/>
    <w:rsid w:val="00383B22"/>
    <w:rsid w:val="00385897"/>
    <w:rsid w:val="003869B8"/>
    <w:rsid w:val="00387EBC"/>
    <w:rsid w:val="0039024F"/>
    <w:rsid w:val="003904CA"/>
    <w:rsid w:val="00391147"/>
    <w:rsid w:val="0039184D"/>
    <w:rsid w:val="00392A64"/>
    <w:rsid w:val="003951E9"/>
    <w:rsid w:val="00395CD8"/>
    <w:rsid w:val="00396FB1"/>
    <w:rsid w:val="00397200"/>
    <w:rsid w:val="003972EC"/>
    <w:rsid w:val="00397B83"/>
    <w:rsid w:val="003A081C"/>
    <w:rsid w:val="003A0F83"/>
    <w:rsid w:val="003A18ED"/>
    <w:rsid w:val="003A1939"/>
    <w:rsid w:val="003A3501"/>
    <w:rsid w:val="003A3917"/>
    <w:rsid w:val="003A3BFF"/>
    <w:rsid w:val="003A45C2"/>
    <w:rsid w:val="003A4982"/>
    <w:rsid w:val="003A5521"/>
    <w:rsid w:val="003A63A7"/>
    <w:rsid w:val="003A6C80"/>
    <w:rsid w:val="003A7131"/>
    <w:rsid w:val="003A7302"/>
    <w:rsid w:val="003B10BD"/>
    <w:rsid w:val="003B1DEC"/>
    <w:rsid w:val="003B3859"/>
    <w:rsid w:val="003B3C20"/>
    <w:rsid w:val="003B4292"/>
    <w:rsid w:val="003B483E"/>
    <w:rsid w:val="003B4BA8"/>
    <w:rsid w:val="003B4E79"/>
    <w:rsid w:val="003B6A61"/>
    <w:rsid w:val="003C09F2"/>
    <w:rsid w:val="003C0A88"/>
    <w:rsid w:val="003C1304"/>
    <w:rsid w:val="003C3EED"/>
    <w:rsid w:val="003C4591"/>
    <w:rsid w:val="003C5308"/>
    <w:rsid w:val="003C5377"/>
    <w:rsid w:val="003C7249"/>
    <w:rsid w:val="003D0A04"/>
    <w:rsid w:val="003D1364"/>
    <w:rsid w:val="003D16A0"/>
    <w:rsid w:val="003D174D"/>
    <w:rsid w:val="003D2E29"/>
    <w:rsid w:val="003D36E3"/>
    <w:rsid w:val="003D3BE5"/>
    <w:rsid w:val="003D3EB1"/>
    <w:rsid w:val="003D449E"/>
    <w:rsid w:val="003D4690"/>
    <w:rsid w:val="003D5C70"/>
    <w:rsid w:val="003D5D6D"/>
    <w:rsid w:val="003D6724"/>
    <w:rsid w:val="003D684A"/>
    <w:rsid w:val="003D6B27"/>
    <w:rsid w:val="003D744E"/>
    <w:rsid w:val="003E0579"/>
    <w:rsid w:val="003E299A"/>
    <w:rsid w:val="003E5637"/>
    <w:rsid w:val="003E608D"/>
    <w:rsid w:val="003E622D"/>
    <w:rsid w:val="003F031C"/>
    <w:rsid w:val="003F0572"/>
    <w:rsid w:val="003F4926"/>
    <w:rsid w:val="003F5000"/>
    <w:rsid w:val="003F51A8"/>
    <w:rsid w:val="003F561F"/>
    <w:rsid w:val="003F5CFE"/>
    <w:rsid w:val="003F6582"/>
    <w:rsid w:val="003F714A"/>
    <w:rsid w:val="003F7569"/>
    <w:rsid w:val="003F7BED"/>
    <w:rsid w:val="003F7EE3"/>
    <w:rsid w:val="004010D2"/>
    <w:rsid w:val="00401133"/>
    <w:rsid w:val="004019B6"/>
    <w:rsid w:val="00401BC3"/>
    <w:rsid w:val="00403A7C"/>
    <w:rsid w:val="004051C8"/>
    <w:rsid w:val="00405D74"/>
    <w:rsid w:val="00406454"/>
    <w:rsid w:val="004065F5"/>
    <w:rsid w:val="004075CE"/>
    <w:rsid w:val="0041053E"/>
    <w:rsid w:val="00413968"/>
    <w:rsid w:val="00413D33"/>
    <w:rsid w:val="00414246"/>
    <w:rsid w:val="004144B3"/>
    <w:rsid w:val="004147D0"/>
    <w:rsid w:val="004151E7"/>
    <w:rsid w:val="00415476"/>
    <w:rsid w:val="00420049"/>
    <w:rsid w:val="00420755"/>
    <w:rsid w:val="004207A7"/>
    <w:rsid w:val="00420F11"/>
    <w:rsid w:val="00421C66"/>
    <w:rsid w:val="00421F80"/>
    <w:rsid w:val="00423859"/>
    <w:rsid w:val="00425F8D"/>
    <w:rsid w:val="00426BBC"/>
    <w:rsid w:val="004277D1"/>
    <w:rsid w:val="00427B15"/>
    <w:rsid w:val="004302C0"/>
    <w:rsid w:val="00430A72"/>
    <w:rsid w:val="00430AE2"/>
    <w:rsid w:val="00430C8D"/>
    <w:rsid w:val="00432938"/>
    <w:rsid w:val="00432965"/>
    <w:rsid w:val="0043369A"/>
    <w:rsid w:val="00433B79"/>
    <w:rsid w:val="0043471D"/>
    <w:rsid w:val="00434D9E"/>
    <w:rsid w:val="0043682F"/>
    <w:rsid w:val="00436FBA"/>
    <w:rsid w:val="0043733F"/>
    <w:rsid w:val="0043744D"/>
    <w:rsid w:val="00440161"/>
    <w:rsid w:val="0044028D"/>
    <w:rsid w:val="0044079E"/>
    <w:rsid w:val="00440EDA"/>
    <w:rsid w:val="004425B0"/>
    <w:rsid w:val="004429B8"/>
    <w:rsid w:val="00442FC1"/>
    <w:rsid w:val="00444D69"/>
    <w:rsid w:val="00451A20"/>
    <w:rsid w:val="00454A7B"/>
    <w:rsid w:val="00454E0B"/>
    <w:rsid w:val="00457C3D"/>
    <w:rsid w:val="00460D42"/>
    <w:rsid w:val="00461CCE"/>
    <w:rsid w:val="00462555"/>
    <w:rsid w:val="00463555"/>
    <w:rsid w:val="00463BBA"/>
    <w:rsid w:val="00463E3B"/>
    <w:rsid w:val="004654AA"/>
    <w:rsid w:val="00465B82"/>
    <w:rsid w:val="004665C6"/>
    <w:rsid w:val="004665F7"/>
    <w:rsid w:val="00466B53"/>
    <w:rsid w:val="0046701E"/>
    <w:rsid w:val="0047004A"/>
    <w:rsid w:val="00472661"/>
    <w:rsid w:val="0047344D"/>
    <w:rsid w:val="00474169"/>
    <w:rsid w:val="004742D9"/>
    <w:rsid w:val="004747C6"/>
    <w:rsid w:val="00474B47"/>
    <w:rsid w:val="00476DB3"/>
    <w:rsid w:val="0047742F"/>
    <w:rsid w:val="004804F2"/>
    <w:rsid w:val="00480676"/>
    <w:rsid w:val="00480DB8"/>
    <w:rsid w:val="00480E9C"/>
    <w:rsid w:val="004823DE"/>
    <w:rsid w:val="00482E99"/>
    <w:rsid w:val="0048405E"/>
    <w:rsid w:val="00484A04"/>
    <w:rsid w:val="0048598B"/>
    <w:rsid w:val="00485DAC"/>
    <w:rsid w:val="00486638"/>
    <w:rsid w:val="00486EC8"/>
    <w:rsid w:val="00487464"/>
    <w:rsid w:val="004879E8"/>
    <w:rsid w:val="0049035A"/>
    <w:rsid w:val="00491B5F"/>
    <w:rsid w:val="00491B73"/>
    <w:rsid w:val="0049417A"/>
    <w:rsid w:val="004941A7"/>
    <w:rsid w:val="004959C1"/>
    <w:rsid w:val="00495F3E"/>
    <w:rsid w:val="004967FE"/>
    <w:rsid w:val="004A0DD0"/>
    <w:rsid w:val="004A205E"/>
    <w:rsid w:val="004A2F2B"/>
    <w:rsid w:val="004A3D54"/>
    <w:rsid w:val="004A5B39"/>
    <w:rsid w:val="004A61F9"/>
    <w:rsid w:val="004A62C3"/>
    <w:rsid w:val="004B18A0"/>
    <w:rsid w:val="004B1D0E"/>
    <w:rsid w:val="004B1F27"/>
    <w:rsid w:val="004B3BC6"/>
    <w:rsid w:val="004B3C76"/>
    <w:rsid w:val="004B7F88"/>
    <w:rsid w:val="004C01B9"/>
    <w:rsid w:val="004C106B"/>
    <w:rsid w:val="004C1F41"/>
    <w:rsid w:val="004C217B"/>
    <w:rsid w:val="004C2C9E"/>
    <w:rsid w:val="004C2D6D"/>
    <w:rsid w:val="004C3D19"/>
    <w:rsid w:val="004C5B4F"/>
    <w:rsid w:val="004C65F3"/>
    <w:rsid w:val="004C7C0D"/>
    <w:rsid w:val="004D0228"/>
    <w:rsid w:val="004D0D45"/>
    <w:rsid w:val="004D2542"/>
    <w:rsid w:val="004D2D19"/>
    <w:rsid w:val="004D3C44"/>
    <w:rsid w:val="004D56D1"/>
    <w:rsid w:val="004D664A"/>
    <w:rsid w:val="004D7DAD"/>
    <w:rsid w:val="004E01FD"/>
    <w:rsid w:val="004E09D0"/>
    <w:rsid w:val="004E109D"/>
    <w:rsid w:val="004E11A2"/>
    <w:rsid w:val="004E157E"/>
    <w:rsid w:val="004E29D9"/>
    <w:rsid w:val="004E3B9D"/>
    <w:rsid w:val="004E48D3"/>
    <w:rsid w:val="004E5307"/>
    <w:rsid w:val="004E5D75"/>
    <w:rsid w:val="004E6631"/>
    <w:rsid w:val="004F168B"/>
    <w:rsid w:val="004F288C"/>
    <w:rsid w:val="004F35A6"/>
    <w:rsid w:val="004F3DC9"/>
    <w:rsid w:val="004F467D"/>
    <w:rsid w:val="004F4C75"/>
    <w:rsid w:val="004F4FEF"/>
    <w:rsid w:val="004F6D32"/>
    <w:rsid w:val="004F7030"/>
    <w:rsid w:val="004F7C6A"/>
    <w:rsid w:val="0050069A"/>
    <w:rsid w:val="005014BE"/>
    <w:rsid w:val="00502607"/>
    <w:rsid w:val="005049C3"/>
    <w:rsid w:val="00504A67"/>
    <w:rsid w:val="00506499"/>
    <w:rsid w:val="005065AE"/>
    <w:rsid w:val="00506B10"/>
    <w:rsid w:val="00507BA4"/>
    <w:rsid w:val="00510791"/>
    <w:rsid w:val="00511D24"/>
    <w:rsid w:val="00513715"/>
    <w:rsid w:val="0051572C"/>
    <w:rsid w:val="00516AB3"/>
    <w:rsid w:val="005217DD"/>
    <w:rsid w:val="00521EA8"/>
    <w:rsid w:val="00522FCF"/>
    <w:rsid w:val="005253D5"/>
    <w:rsid w:val="00525859"/>
    <w:rsid w:val="00525A60"/>
    <w:rsid w:val="0052632B"/>
    <w:rsid w:val="00527A1C"/>
    <w:rsid w:val="0053036E"/>
    <w:rsid w:val="00531062"/>
    <w:rsid w:val="005311FA"/>
    <w:rsid w:val="00531589"/>
    <w:rsid w:val="00531916"/>
    <w:rsid w:val="00531945"/>
    <w:rsid w:val="00532CB9"/>
    <w:rsid w:val="005337FC"/>
    <w:rsid w:val="00533AA3"/>
    <w:rsid w:val="00534F0B"/>
    <w:rsid w:val="00535071"/>
    <w:rsid w:val="00535B16"/>
    <w:rsid w:val="00535FC8"/>
    <w:rsid w:val="00536F8C"/>
    <w:rsid w:val="00537740"/>
    <w:rsid w:val="005400DE"/>
    <w:rsid w:val="00540759"/>
    <w:rsid w:val="005410E1"/>
    <w:rsid w:val="00541AC6"/>
    <w:rsid w:val="00541E0B"/>
    <w:rsid w:val="00541F5A"/>
    <w:rsid w:val="00543188"/>
    <w:rsid w:val="00543A00"/>
    <w:rsid w:val="00544267"/>
    <w:rsid w:val="005446C9"/>
    <w:rsid w:val="00547959"/>
    <w:rsid w:val="005505C1"/>
    <w:rsid w:val="00550933"/>
    <w:rsid w:val="0055125E"/>
    <w:rsid w:val="0055292E"/>
    <w:rsid w:val="00553DF9"/>
    <w:rsid w:val="005545F8"/>
    <w:rsid w:val="00554B8A"/>
    <w:rsid w:val="0055554B"/>
    <w:rsid w:val="00555746"/>
    <w:rsid w:val="005558CA"/>
    <w:rsid w:val="00555C92"/>
    <w:rsid w:val="00560917"/>
    <w:rsid w:val="00561048"/>
    <w:rsid w:val="005638B0"/>
    <w:rsid w:val="005639CF"/>
    <w:rsid w:val="005647D1"/>
    <w:rsid w:val="005653C8"/>
    <w:rsid w:val="00567334"/>
    <w:rsid w:val="00570D36"/>
    <w:rsid w:val="005716B7"/>
    <w:rsid w:val="005727F1"/>
    <w:rsid w:val="0057383C"/>
    <w:rsid w:val="005744DC"/>
    <w:rsid w:val="0057570F"/>
    <w:rsid w:val="00576DAF"/>
    <w:rsid w:val="00576DC7"/>
    <w:rsid w:val="00576E30"/>
    <w:rsid w:val="00581B5A"/>
    <w:rsid w:val="00582CFA"/>
    <w:rsid w:val="00583264"/>
    <w:rsid w:val="0058333E"/>
    <w:rsid w:val="005838EB"/>
    <w:rsid w:val="0058580D"/>
    <w:rsid w:val="00587107"/>
    <w:rsid w:val="00590E3C"/>
    <w:rsid w:val="00591B53"/>
    <w:rsid w:val="005929DD"/>
    <w:rsid w:val="00592B7A"/>
    <w:rsid w:val="00594551"/>
    <w:rsid w:val="005964EB"/>
    <w:rsid w:val="00597ACB"/>
    <w:rsid w:val="005A2060"/>
    <w:rsid w:val="005A25A9"/>
    <w:rsid w:val="005A281D"/>
    <w:rsid w:val="005A28D8"/>
    <w:rsid w:val="005A32FC"/>
    <w:rsid w:val="005A417B"/>
    <w:rsid w:val="005A42B4"/>
    <w:rsid w:val="005A4DFC"/>
    <w:rsid w:val="005A6457"/>
    <w:rsid w:val="005A7418"/>
    <w:rsid w:val="005B0198"/>
    <w:rsid w:val="005B0CD6"/>
    <w:rsid w:val="005B1DB7"/>
    <w:rsid w:val="005B30EA"/>
    <w:rsid w:val="005B325C"/>
    <w:rsid w:val="005B34D8"/>
    <w:rsid w:val="005B41F3"/>
    <w:rsid w:val="005B5D56"/>
    <w:rsid w:val="005B689C"/>
    <w:rsid w:val="005B6B2C"/>
    <w:rsid w:val="005B768F"/>
    <w:rsid w:val="005B7CC6"/>
    <w:rsid w:val="005C130A"/>
    <w:rsid w:val="005C3084"/>
    <w:rsid w:val="005C3559"/>
    <w:rsid w:val="005C355D"/>
    <w:rsid w:val="005C4040"/>
    <w:rsid w:val="005C4B2E"/>
    <w:rsid w:val="005C68F3"/>
    <w:rsid w:val="005C6B99"/>
    <w:rsid w:val="005C710B"/>
    <w:rsid w:val="005C7A4E"/>
    <w:rsid w:val="005D0DC6"/>
    <w:rsid w:val="005D1179"/>
    <w:rsid w:val="005D1FB9"/>
    <w:rsid w:val="005D22F9"/>
    <w:rsid w:val="005D28FF"/>
    <w:rsid w:val="005D3C34"/>
    <w:rsid w:val="005D4530"/>
    <w:rsid w:val="005D5996"/>
    <w:rsid w:val="005D5B92"/>
    <w:rsid w:val="005D739D"/>
    <w:rsid w:val="005D7823"/>
    <w:rsid w:val="005D7997"/>
    <w:rsid w:val="005D79E9"/>
    <w:rsid w:val="005D7B41"/>
    <w:rsid w:val="005E11FA"/>
    <w:rsid w:val="005E18D6"/>
    <w:rsid w:val="005E1F76"/>
    <w:rsid w:val="005E267B"/>
    <w:rsid w:val="005E39EC"/>
    <w:rsid w:val="005E50CE"/>
    <w:rsid w:val="005E64D1"/>
    <w:rsid w:val="005E7B65"/>
    <w:rsid w:val="005F08C6"/>
    <w:rsid w:val="005F1561"/>
    <w:rsid w:val="005F1E91"/>
    <w:rsid w:val="005F22C5"/>
    <w:rsid w:val="005F23CA"/>
    <w:rsid w:val="005F24B6"/>
    <w:rsid w:val="005F2759"/>
    <w:rsid w:val="005F3508"/>
    <w:rsid w:val="005F3977"/>
    <w:rsid w:val="005F456E"/>
    <w:rsid w:val="005F4CE0"/>
    <w:rsid w:val="005F5557"/>
    <w:rsid w:val="005F65E6"/>
    <w:rsid w:val="005F7569"/>
    <w:rsid w:val="006007A4"/>
    <w:rsid w:val="006018A4"/>
    <w:rsid w:val="00601ADB"/>
    <w:rsid w:val="00601CC7"/>
    <w:rsid w:val="00601F86"/>
    <w:rsid w:val="0060230D"/>
    <w:rsid w:val="00602CD4"/>
    <w:rsid w:val="00604099"/>
    <w:rsid w:val="0060516B"/>
    <w:rsid w:val="0060670B"/>
    <w:rsid w:val="00607571"/>
    <w:rsid w:val="00610910"/>
    <w:rsid w:val="00610B40"/>
    <w:rsid w:val="00611076"/>
    <w:rsid w:val="00612F10"/>
    <w:rsid w:val="006171E9"/>
    <w:rsid w:val="006175F6"/>
    <w:rsid w:val="00617AF9"/>
    <w:rsid w:val="00617C32"/>
    <w:rsid w:val="00617E9E"/>
    <w:rsid w:val="00624B8D"/>
    <w:rsid w:val="006265A4"/>
    <w:rsid w:val="006272C5"/>
    <w:rsid w:val="006273C2"/>
    <w:rsid w:val="0063107B"/>
    <w:rsid w:val="006315C5"/>
    <w:rsid w:val="00631ECD"/>
    <w:rsid w:val="006322E0"/>
    <w:rsid w:val="006324CF"/>
    <w:rsid w:val="00632C57"/>
    <w:rsid w:val="00633AAE"/>
    <w:rsid w:val="00635257"/>
    <w:rsid w:val="00635290"/>
    <w:rsid w:val="00637179"/>
    <w:rsid w:val="0063746F"/>
    <w:rsid w:val="00637784"/>
    <w:rsid w:val="00640536"/>
    <w:rsid w:val="0064065E"/>
    <w:rsid w:val="00642B94"/>
    <w:rsid w:val="00643320"/>
    <w:rsid w:val="00644E3E"/>
    <w:rsid w:val="00645579"/>
    <w:rsid w:val="006466F8"/>
    <w:rsid w:val="00646A55"/>
    <w:rsid w:val="00647607"/>
    <w:rsid w:val="00650242"/>
    <w:rsid w:val="00650C62"/>
    <w:rsid w:val="00650DBE"/>
    <w:rsid w:val="00651A2B"/>
    <w:rsid w:val="00651F87"/>
    <w:rsid w:val="00652166"/>
    <w:rsid w:val="00652744"/>
    <w:rsid w:val="00652980"/>
    <w:rsid w:val="006533D5"/>
    <w:rsid w:val="006534A6"/>
    <w:rsid w:val="006565E6"/>
    <w:rsid w:val="00660CE2"/>
    <w:rsid w:val="00661F43"/>
    <w:rsid w:val="00662AD2"/>
    <w:rsid w:val="0066385A"/>
    <w:rsid w:val="00663C54"/>
    <w:rsid w:val="00665FC1"/>
    <w:rsid w:val="0066710A"/>
    <w:rsid w:val="0067001B"/>
    <w:rsid w:val="0067014D"/>
    <w:rsid w:val="0067113F"/>
    <w:rsid w:val="0067304D"/>
    <w:rsid w:val="00674273"/>
    <w:rsid w:val="00674E85"/>
    <w:rsid w:val="00677D2F"/>
    <w:rsid w:val="006801CD"/>
    <w:rsid w:val="0068021E"/>
    <w:rsid w:val="00680680"/>
    <w:rsid w:val="00681CF3"/>
    <w:rsid w:val="00683893"/>
    <w:rsid w:val="006848C1"/>
    <w:rsid w:val="00685113"/>
    <w:rsid w:val="00685D29"/>
    <w:rsid w:val="00686B92"/>
    <w:rsid w:val="0068737B"/>
    <w:rsid w:val="006878FA"/>
    <w:rsid w:val="0069033E"/>
    <w:rsid w:val="00690853"/>
    <w:rsid w:val="00690B9D"/>
    <w:rsid w:val="00691DA4"/>
    <w:rsid w:val="0069270B"/>
    <w:rsid w:val="00693FEC"/>
    <w:rsid w:val="00694438"/>
    <w:rsid w:val="006960CB"/>
    <w:rsid w:val="006970E8"/>
    <w:rsid w:val="00697E0A"/>
    <w:rsid w:val="006A19B2"/>
    <w:rsid w:val="006A1F1E"/>
    <w:rsid w:val="006A27E5"/>
    <w:rsid w:val="006A64F3"/>
    <w:rsid w:val="006A69FD"/>
    <w:rsid w:val="006B0203"/>
    <w:rsid w:val="006B0617"/>
    <w:rsid w:val="006B15A8"/>
    <w:rsid w:val="006B16A2"/>
    <w:rsid w:val="006B2E6E"/>
    <w:rsid w:val="006B2F6E"/>
    <w:rsid w:val="006B34A8"/>
    <w:rsid w:val="006B3E6A"/>
    <w:rsid w:val="006B5204"/>
    <w:rsid w:val="006B64E7"/>
    <w:rsid w:val="006B6522"/>
    <w:rsid w:val="006B677B"/>
    <w:rsid w:val="006C06AC"/>
    <w:rsid w:val="006C1D82"/>
    <w:rsid w:val="006C3431"/>
    <w:rsid w:val="006D149E"/>
    <w:rsid w:val="006D2C91"/>
    <w:rsid w:val="006D2DC7"/>
    <w:rsid w:val="006D4D63"/>
    <w:rsid w:val="006D521B"/>
    <w:rsid w:val="006D545E"/>
    <w:rsid w:val="006D5749"/>
    <w:rsid w:val="006D5F4A"/>
    <w:rsid w:val="006D782A"/>
    <w:rsid w:val="006D7C13"/>
    <w:rsid w:val="006E0E17"/>
    <w:rsid w:val="006E1123"/>
    <w:rsid w:val="006E1253"/>
    <w:rsid w:val="006E1A5E"/>
    <w:rsid w:val="006E2867"/>
    <w:rsid w:val="006E463D"/>
    <w:rsid w:val="006E562A"/>
    <w:rsid w:val="006E7A4C"/>
    <w:rsid w:val="006F00FB"/>
    <w:rsid w:val="006F3635"/>
    <w:rsid w:val="006F3722"/>
    <w:rsid w:val="006F38DF"/>
    <w:rsid w:val="006F415C"/>
    <w:rsid w:val="006F6434"/>
    <w:rsid w:val="006F6C4A"/>
    <w:rsid w:val="006F7ADC"/>
    <w:rsid w:val="006F7AE5"/>
    <w:rsid w:val="00702D7F"/>
    <w:rsid w:val="00703585"/>
    <w:rsid w:val="007040C3"/>
    <w:rsid w:val="00705E41"/>
    <w:rsid w:val="007067DC"/>
    <w:rsid w:val="0070746D"/>
    <w:rsid w:val="00712EBE"/>
    <w:rsid w:val="0071355A"/>
    <w:rsid w:val="00713920"/>
    <w:rsid w:val="00713AB7"/>
    <w:rsid w:val="00713F3C"/>
    <w:rsid w:val="007151E6"/>
    <w:rsid w:val="00715773"/>
    <w:rsid w:val="0071661B"/>
    <w:rsid w:val="007176AD"/>
    <w:rsid w:val="00717E6B"/>
    <w:rsid w:val="007213AA"/>
    <w:rsid w:val="007214A7"/>
    <w:rsid w:val="0072280E"/>
    <w:rsid w:val="00722F23"/>
    <w:rsid w:val="00723DB2"/>
    <w:rsid w:val="007241C1"/>
    <w:rsid w:val="007249C8"/>
    <w:rsid w:val="007310DD"/>
    <w:rsid w:val="0073135D"/>
    <w:rsid w:val="007324F1"/>
    <w:rsid w:val="00733BD0"/>
    <w:rsid w:val="00734D2C"/>
    <w:rsid w:val="00734F70"/>
    <w:rsid w:val="00735AC4"/>
    <w:rsid w:val="007422D0"/>
    <w:rsid w:val="0074293E"/>
    <w:rsid w:val="00742DB3"/>
    <w:rsid w:val="00743BBE"/>
    <w:rsid w:val="0074416E"/>
    <w:rsid w:val="00744497"/>
    <w:rsid w:val="0074575F"/>
    <w:rsid w:val="007467DF"/>
    <w:rsid w:val="0074792F"/>
    <w:rsid w:val="007509AC"/>
    <w:rsid w:val="007513FE"/>
    <w:rsid w:val="00751796"/>
    <w:rsid w:val="007523D1"/>
    <w:rsid w:val="0075309D"/>
    <w:rsid w:val="0075393C"/>
    <w:rsid w:val="00753A01"/>
    <w:rsid w:val="007540CA"/>
    <w:rsid w:val="00754B3E"/>
    <w:rsid w:val="00754E70"/>
    <w:rsid w:val="00756376"/>
    <w:rsid w:val="00756A37"/>
    <w:rsid w:val="00756ED9"/>
    <w:rsid w:val="00760A10"/>
    <w:rsid w:val="007623BA"/>
    <w:rsid w:val="0076438F"/>
    <w:rsid w:val="00766253"/>
    <w:rsid w:val="00766F1E"/>
    <w:rsid w:val="00770104"/>
    <w:rsid w:val="007704DB"/>
    <w:rsid w:val="00770881"/>
    <w:rsid w:val="0077184A"/>
    <w:rsid w:val="00771A12"/>
    <w:rsid w:val="00771D53"/>
    <w:rsid w:val="00771DAF"/>
    <w:rsid w:val="007722C5"/>
    <w:rsid w:val="00773C73"/>
    <w:rsid w:val="00774516"/>
    <w:rsid w:val="00775C09"/>
    <w:rsid w:val="0077763C"/>
    <w:rsid w:val="0078198A"/>
    <w:rsid w:val="007826B7"/>
    <w:rsid w:val="00783572"/>
    <w:rsid w:val="007836BB"/>
    <w:rsid w:val="007850FD"/>
    <w:rsid w:val="00786146"/>
    <w:rsid w:val="007866CF"/>
    <w:rsid w:val="00786D21"/>
    <w:rsid w:val="00786DA8"/>
    <w:rsid w:val="00786E36"/>
    <w:rsid w:val="007878AF"/>
    <w:rsid w:val="0078795B"/>
    <w:rsid w:val="00787AF7"/>
    <w:rsid w:val="007916BF"/>
    <w:rsid w:val="00792136"/>
    <w:rsid w:val="00792FFB"/>
    <w:rsid w:val="0079390C"/>
    <w:rsid w:val="00794338"/>
    <w:rsid w:val="00795BED"/>
    <w:rsid w:val="00795C45"/>
    <w:rsid w:val="007964A5"/>
    <w:rsid w:val="00797120"/>
    <w:rsid w:val="007A0412"/>
    <w:rsid w:val="007A0ABB"/>
    <w:rsid w:val="007A1376"/>
    <w:rsid w:val="007A2D84"/>
    <w:rsid w:val="007A3743"/>
    <w:rsid w:val="007A3847"/>
    <w:rsid w:val="007A3900"/>
    <w:rsid w:val="007A53F8"/>
    <w:rsid w:val="007A5566"/>
    <w:rsid w:val="007A617F"/>
    <w:rsid w:val="007B14FB"/>
    <w:rsid w:val="007B192F"/>
    <w:rsid w:val="007B1DC0"/>
    <w:rsid w:val="007B26DC"/>
    <w:rsid w:val="007B31A2"/>
    <w:rsid w:val="007B7053"/>
    <w:rsid w:val="007B7B32"/>
    <w:rsid w:val="007B7C5D"/>
    <w:rsid w:val="007B7E23"/>
    <w:rsid w:val="007B7EFE"/>
    <w:rsid w:val="007C098C"/>
    <w:rsid w:val="007C0B9F"/>
    <w:rsid w:val="007C0FFD"/>
    <w:rsid w:val="007C11E8"/>
    <w:rsid w:val="007C348E"/>
    <w:rsid w:val="007C3C29"/>
    <w:rsid w:val="007C49BA"/>
    <w:rsid w:val="007C6BA7"/>
    <w:rsid w:val="007C7117"/>
    <w:rsid w:val="007D0206"/>
    <w:rsid w:val="007D110D"/>
    <w:rsid w:val="007D3309"/>
    <w:rsid w:val="007D5DEE"/>
    <w:rsid w:val="007D72E0"/>
    <w:rsid w:val="007E048F"/>
    <w:rsid w:val="007E142A"/>
    <w:rsid w:val="007E187A"/>
    <w:rsid w:val="007E223B"/>
    <w:rsid w:val="007E2257"/>
    <w:rsid w:val="007E2C0B"/>
    <w:rsid w:val="007E2D7D"/>
    <w:rsid w:val="007E37B0"/>
    <w:rsid w:val="007E3C67"/>
    <w:rsid w:val="007E3F29"/>
    <w:rsid w:val="007E4080"/>
    <w:rsid w:val="007E465D"/>
    <w:rsid w:val="007E5718"/>
    <w:rsid w:val="007E5EEA"/>
    <w:rsid w:val="007E7296"/>
    <w:rsid w:val="007E74D0"/>
    <w:rsid w:val="007E7609"/>
    <w:rsid w:val="007E77EB"/>
    <w:rsid w:val="007F3690"/>
    <w:rsid w:val="007F4310"/>
    <w:rsid w:val="007F51D2"/>
    <w:rsid w:val="007F5407"/>
    <w:rsid w:val="007F5577"/>
    <w:rsid w:val="007F72C0"/>
    <w:rsid w:val="00800414"/>
    <w:rsid w:val="00801362"/>
    <w:rsid w:val="008015C1"/>
    <w:rsid w:val="0080179A"/>
    <w:rsid w:val="00801C98"/>
    <w:rsid w:val="00802E30"/>
    <w:rsid w:val="00803AE1"/>
    <w:rsid w:val="00803C36"/>
    <w:rsid w:val="00807931"/>
    <w:rsid w:val="00810E00"/>
    <w:rsid w:val="0081428D"/>
    <w:rsid w:val="00814B10"/>
    <w:rsid w:val="0081617B"/>
    <w:rsid w:val="008164D1"/>
    <w:rsid w:val="00816647"/>
    <w:rsid w:val="00820A5E"/>
    <w:rsid w:val="00821A5D"/>
    <w:rsid w:val="00821C8A"/>
    <w:rsid w:val="00821E34"/>
    <w:rsid w:val="00821F82"/>
    <w:rsid w:val="008225E0"/>
    <w:rsid w:val="00824AF8"/>
    <w:rsid w:val="00826EEB"/>
    <w:rsid w:val="008277C4"/>
    <w:rsid w:val="0082798C"/>
    <w:rsid w:val="00830E44"/>
    <w:rsid w:val="0083128C"/>
    <w:rsid w:val="0083196C"/>
    <w:rsid w:val="00831C7A"/>
    <w:rsid w:val="00831D2F"/>
    <w:rsid w:val="00831ED0"/>
    <w:rsid w:val="00832C8C"/>
    <w:rsid w:val="0083329B"/>
    <w:rsid w:val="00833526"/>
    <w:rsid w:val="00834F04"/>
    <w:rsid w:val="00835660"/>
    <w:rsid w:val="0083580D"/>
    <w:rsid w:val="0083645A"/>
    <w:rsid w:val="00836A3B"/>
    <w:rsid w:val="00836DA7"/>
    <w:rsid w:val="0083708C"/>
    <w:rsid w:val="0083765F"/>
    <w:rsid w:val="00837792"/>
    <w:rsid w:val="00837F0B"/>
    <w:rsid w:val="008416AB"/>
    <w:rsid w:val="00841A76"/>
    <w:rsid w:val="00841CA2"/>
    <w:rsid w:val="0084258D"/>
    <w:rsid w:val="00842905"/>
    <w:rsid w:val="00843133"/>
    <w:rsid w:val="00844807"/>
    <w:rsid w:val="00844B05"/>
    <w:rsid w:val="0085197E"/>
    <w:rsid w:val="00851A06"/>
    <w:rsid w:val="00852DE6"/>
    <w:rsid w:val="008556A3"/>
    <w:rsid w:val="00857391"/>
    <w:rsid w:val="00857949"/>
    <w:rsid w:val="008619D9"/>
    <w:rsid w:val="00861F65"/>
    <w:rsid w:val="00862C2C"/>
    <w:rsid w:val="00862CD1"/>
    <w:rsid w:val="00862D38"/>
    <w:rsid w:val="0086308A"/>
    <w:rsid w:val="008638C0"/>
    <w:rsid w:val="00863D83"/>
    <w:rsid w:val="0086410D"/>
    <w:rsid w:val="00864650"/>
    <w:rsid w:val="008654F5"/>
    <w:rsid w:val="00865956"/>
    <w:rsid w:val="008665D3"/>
    <w:rsid w:val="00867492"/>
    <w:rsid w:val="00867A3F"/>
    <w:rsid w:val="00867A7D"/>
    <w:rsid w:val="00870FA5"/>
    <w:rsid w:val="00872856"/>
    <w:rsid w:val="00872B4A"/>
    <w:rsid w:val="00874107"/>
    <w:rsid w:val="00875829"/>
    <w:rsid w:val="0087689C"/>
    <w:rsid w:val="0087694B"/>
    <w:rsid w:val="00877481"/>
    <w:rsid w:val="00877747"/>
    <w:rsid w:val="00881954"/>
    <w:rsid w:val="0088209A"/>
    <w:rsid w:val="00882395"/>
    <w:rsid w:val="00882C8A"/>
    <w:rsid w:val="00884786"/>
    <w:rsid w:val="00884CA7"/>
    <w:rsid w:val="0088541A"/>
    <w:rsid w:val="00885719"/>
    <w:rsid w:val="008857E3"/>
    <w:rsid w:val="00886B4B"/>
    <w:rsid w:val="00886D42"/>
    <w:rsid w:val="008871F6"/>
    <w:rsid w:val="00887398"/>
    <w:rsid w:val="008873FE"/>
    <w:rsid w:val="008904C4"/>
    <w:rsid w:val="00890FAB"/>
    <w:rsid w:val="008915AA"/>
    <w:rsid w:val="0089162B"/>
    <w:rsid w:val="008919B7"/>
    <w:rsid w:val="0089236D"/>
    <w:rsid w:val="00895FFE"/>
    <w:rsid w:val="00896739"/>
    <w:rsid w:val="008A1956"/>
    <w:rsid w:val="008A1F1E"/>
    <w:rsid w:val="008A28E9"/>
    <w:rsid w:val="008A3F87"/>
    <w:rsid w:val="008A407B"/>
    <w:rsid w:val="008A4BF2"/>
    <w:rsid w:val="008A529A"/>
    <w:rsid w:val="008A603C"/>
    <w:rsid w:val="008A69E3"/>
    <w:rsid w:val="008A6CF1"/>
    <w:rsid w:val="008A7387"/>
    <w:rsid w:val="008B1041"/>
    <w:rsid w:val="008B22FB"/>
    <w:rsid w:val="008B2A0F"/>
    <w:rsid w:val="008B3847"/>
    <w:rsid w:val="008B3D85"/>
    <w:rsid w:val="008B4B65"/>
    <w:rsid w:val="008B5254"/>
    <w:rsid w:val="008B6E7C"/>
    <w:rsid w:val="008B7032"/>
    <w:rsid w:val="008B7232"/>
    <w:rsid w:val="008C211E"/>
    <w:rsid w:val="008C3E81"/>
    <w:rsid w:val="008C4A2C"/>
    <w:rsid w:val="008C5167"/>
    <w:rsid w:val="008C6B09"/>
    <w:rsid w:val="008C7341"/>
    <w:rsid w:val="008C7711"/>
    <w:rsid w:val="008D0379"/>
    <w:rsid w:val="008D0BDD"/>
    <w:rsid w:val="008D1F92"/>
    <w:rsid w:val="008D378B"/>
    <w:rsid w:val="008D49BB"/>
    <w:rsid w:val="008D4E84"/>
    <w:rsid w:val="008D7CD2"/>
    <w:rsid w:val="008E10E9"/>
    <w:rsid w:val="008E175C"/>
    <w:rsid w:val="008E2516"/>
    <w:rsid w:val="008E2E82"/>
    <w:rsid w:val="008E5E02"/>
    <w:rsid w:val="008E65E2"/>
    <w:rsid w:val="008E6C18"/>
    <w:rsid w:val="008E7700"/>
    <w:rsid w:val="008E78B6"/>
    <w:rsid w:val="008F0658"/>
    <w:rsid w:val="008F0A43"/>
    <w:rsid w:val="008F0BCA"/>
    <w:rsid w:val="008F135F"/>
    <w:rsid w:val="008F2B14"/>
    <w:rsid w:val="008F2F43"/>
    <w:rsid w:val="008F3226"/>
    <w:rsid w:val="008F3A0C"/>
    <w:rsid w:val="008F4910"/>
    <w:rsid w:val="00901C46"/>
    <w:rsid w:val="00901C5F"/>
    <w:rsid w:val="00902360"/>
    <w:rsid w:val="00902447"/>
    <w:rsid w:val="00902564"/>
    <w:rsid w:val="00902AC6"/>
    <w:rsid w:val="009037BA"/>
    <w:rsid w:val="0090410A"/>
    <w:rsid w:val="009050B2"/>
    <w:rsid w:val="00905E5C"/>
    <w:rsid w:val="00907F07"/>
    <w:rsid w:val="00910799"/>
    <w:rsid w:val="00910D2B"/>
    <w:rsid w:val="00911423"/>
    <w:rsid w:val="009121CC"/>
    <w:rsid w:val="00914343"/>
    <w:rsid w:val="00914AA0"/>
    <w:rsid w:val="00916B98"/>
    <w:rsid w:val="00916BB8"/>
    <w:rsid w:val="009176C8"/>
    <w:rsid w:val="00917823"/>
    <w:rsid w:val="00917E4A"/>
    <w:rsid w:val="0092046C"/>
    <w:rsid w:val="0092173F"/>
    <w:rsid w:val="00921BB7"/>
    <w:rsid w:val="00922B4A"/>
    <w:rsid w:val="00922D23"/>
    <w:rsid w:val="009231E4"/>
    <w:rsid w:val="009237CA"/>
    <w:rsid w:val="00925BC9"/>
    <w:rsid w:val="00926CAA"/>
    <w:rsid w:val="009307AC"/>
    <w:rsid w:val="00930DCC"/>
    <w:rsid w:val="0093250C"/>
    <w:rsid w:val="009341D0"/>
    <w:rsid w:val="00934E42"/>
    <w:rsid w:val="00934F43"/>
    <w:rsid w:val="00937535"/>
    <w:rsid w:val="00940638"/>
    <w:rsid w:val="00941CBA"/>
    <w:rsid w:val="0094205D"/>
    <w:rsid w:val="00942A43"/>
    <w:rsid w:val="00942DEB"/>
    <w:rsid w:val="0094358B"/>
    <w:rsid w:val="0094363C"/>
    <w:rsid w:val="00943943"/>
    <w:rsid w:val="00946E5D"/>
    <w:rsid w:val="00947294"/>
    <w:rsid w:val="00950C0C"/>
    <w:rsid w:val="00952641"/>
    <w:rsid w:val="00952AE7"/>
    <w:rsid w:val="00952D2D"/>
    <w:rsid w:val="0095330D"/>
    <w:rsid w:val="00955A6D"/>
    <w:rsid w:val="00956A1A"/>
    <w:rsid w:val="009602D0"/>
    <w:rsid w:val="00963FEE"/>
    <w:rsid w:val="00964640"/>
    <w:rsid w:val="009647FF"/>
    <w:rsid w:val="00965B78"/>
    <w:rsid w:val="00965BCD"/>
    <w:rsid w:val="009669F1"/>
    <w:rsid w:val="0096721C"/>
    <w:rsid w:val="00970257"/>
    <w:rsid w:val="0097030F"/>
    <w:rsid w:val="00972456"/>
    <w:rsid w:val="00973B89"/>
    <w:rsid w:val="0097472A"/>
    <w:rsid w:val="00975E03"/>
    <w:rsid w:val="00976887"/>
    <w:rsid w:val="00977D1C"/>
    <w:rsid w:val="00980D01"/>
    <w:rsid w:val="00982BA8"/>
    <w:rsid w:val="00982BD2"/>
    <w:rsid w:val="00982BDE"/>
    <w:rsid w:val="00984204"/>
    <w:rsid w:val="00986519"/>
    <w:rsid w:val="00987C64"/>
    <w:rsid w:val="00990019"/>
    <w:rsid w:val="00991D1A"/>
    <w:rsid w:val="00993883"/>
    <w:rsid w:val="00994E71"/>
    <w:rsid w:val="00995135"/>
    <w:rsid w:val="009958CF"/>
    <w:rsid w:val="00996699"/>
    <w:rsid w:val="00996E00"/>
    <w:rsid w:val="00996E97"/>
    <w:rsid w:val="0099757F"/>
    <w:rsid w:val="009A028E"/>
    <w:rsid w:val="009A2E86"/>
    <w:rsid w:val="009A333C"/>
    <w:rsid w:val="009A3FDD"/>
    <w:rsid w:val="009A4402"/>
    <w:rsid w:val="009A541D"/>
    <w:rsid w:val="009A54CC"/>
    <w:rsid w:val="009A5C71"/>
    <w:rsid w:val="009A6B0E"/>
    <w:rsid w:val="009A74A5"/>
    <w:rsid w:val="009B0A7F"/>
    <w:rsid w:val="009B21EA"/>
    <w:rsid w:val="009B4E5B"/>
    <w:rsid w:val="009B52FD"/>
    <w:rsid w:val="009B62D5"/>
    <w:rsid w:val="009B7507"/>
    <w:rsid w:val="009B773A"/>
    <w:rsid w:val="009C01FE"/>
    <w:rsid w:val="009C0880"/>
    <w:rsid w:val="009C1EA9"/>
    <w:rsid w:val="009C27A1"/>
    <w:rsid w:val="009C5A3A"/>
    <w:rsid w:val="009C6827"/>
    <w:rsid w:val="009D125E"/>
    <w:rsid w:val="009D2F55"/>
    <w:rsid w:val="009D5162"/>
    <w:rsid w:val="009D611E"/>
    <w:rsid w:val="009D65AD"/>
    <w:rsid w:val="009D7EC4"/>
    <w:rsid w:val="009E405A"/>
    <w:rsid w:val="009E5121"/>
    <w:rsid w:val="009E600B"/>
    <w:rsid w:val="009E7E40"/>
    <w:rsid w:val="009F01B0"/>
    <w:rsid w:val="009F0B6B"/>
    <w:rsid w:val="009F0BDF"/>
    <w:rsid w:val="009F0F05"/>
    <w:rsid w:val="009F0F18"/>
    <w:rsid w:val="009F1D3F"/>
    <w:rsid w:val="009F3061"/>
    <w:rsid w:val="009F37DC"/>
    <w:rsid w:val="009F4605"/>
    <w:rsid w:val="009F5216"/>
    <w:rsid w:val="009F5352"/>
    <w:rsid w:val="009F5371"/>
    <w:rsid w:val="009F6173"/>
    <w:rsid w:val="009F6B8B"/>
    <w:rsid w:val="00A0054B"/>
    <w:rsid w:val="00A00762"/>
    <w:rsid w:val="00A02686"/>
    <w:rsid w:val="00A02ABE"/>
    <w:rsid w:val="00A031E9"/>
    <w:rsid w:val="00A10216"/>
    <w:rsid w:val="00A124B8"/>
    <w:rsid w:val="00A12589"/>
    <w:rsid w:val="00A128EF"/>
    <w:rsid w:val="00A13307"/>
    <w:rsid w:val="00A13B68"/>
    <w:rsid w:val="00A14CA7"/>
    <w:rsid w:val="00A153B5"/>
    <w:rsid w:val="00A1552C"/>
    <w:rsid w:val="00A17350"/>
    <w:rsid w:val="00A17AF8"/>
    <w:rsid w:val="00A206E9"/>
    <w:rsid w:val="00A22787"/>
    <w:rsid w:val="00A228DB"/>
    <w:rsid w:val="00A22A9B"/>
    <w:rsid w:val="00A22F8E"/>
    <w:rsid w:val="00A23D5A"/>
    <w:rsid w:val="00A245BE"/>
    <w:rsid w:val="00A24619"/>
    <w:rsid w:val="00A25B2E"/>
    <w:rsid w:val="00A25EFF"/>
    <w:rsid w:val="00A27E76"/>
    <w:rsid w:val="00A308A6"/>
    <w:rsid w:val="00A30DE7"/>
    <w:rsid w:val="00A31971"/>
    <w:rsid w:val="00A31A8B"/>
    <w:rsid w:val="00A31A90"/>
    <w:rsid w:val="00A3304E"/>
    <w:rsid w:val="00A3582A"/>
    <w:rsid w:val="00A37435"/>
    <w:rsid w:val="00A403E2"/>
    <w:rsid w:val="00A409ED"/>
    <w:rsid w:val="00A41103"/>
    <w:rsid w:val="00A41500"/>
    <w:rsid w:val="00A41FF6"/>
    <w:rsid w:val="00A4262E"/>
    <w:rsid w:val="00A42875"/>
    <w:rsid w:val="00A44ABD"/>
    <w:rsid w:val="00A4671F"/>
    <w:rsid w:val="00A46726"/>
    <w:rsid w:val="00A46C64"/>
    <w:rsid w:val="00A4762B"/>
    <w:rsid w:val="00A47ED8"/>
    <w:rsid w:val="00A50AF8"/>
    <w:rsid w:val="00A515FA"/>
    <w:rsid w:val="00A5311A"/>
    <w:rsid w:val="00A53819"/>
    <w:rsid w:val="00A5465F"/>
    <w:rsid w:val="00A547A0"/>
    <w:rsid w:val="00A56379"/>
    <w:rsid w:val="00A57064"/>
    <w:rsid w:val="00A57CDE"/>
    <w:rsid w:val="00A63105"/>
    <w:rsid w:val="00A631D5"/>
    <w:rsid w:val="00A65A24"/>
    <w:rsid w:val="00A669FD"/>
    <w:rsid w:val="00A67E45"/>
    <w:rsid w:val="00A702A1"/>
    <w:rsid w:val="00A704FF"/>
    <w:rsid w:val="00A730EE"/>
    <w:rsid w:val="00A74F5B"/>
    <w:rsid w:val="00A85C6A"/>
    <w:rsid w:val="00A90324"/>
    <w:rsid w:val="00A915A1"/>
    <w:rsid w:val="00A916E9"/>
    <w:rsid w:val="00A91E07"/>
    <w:rsid w:val="00A9309C"/>
    <w:rsid w:val="00A93C0F"/>
    <w:rsid w:val="00A95C98"/>
    <w:rsid w:val="00A95ECA"/>
    <w:rsid w:val="00A9627F"/>
    <w:rsid w:val="00A976ED"/>
    <w:rsid w:val="00A97E58"/>
    <w:rsid w:val="00A97ED4"/>
    <w:rsid w:val="00AA0FAE"/>
    <w:rsid w:val="00AA5230"/>
    <w:rsid w:val="00AA668C"/>
    <w:rsid w:val="00AA674C"/>
    <w:rsid w:val="00AA6BB8"/>
    <w:rsid w:val="00AA7336"/>
    <w:rsid w:val="00AB0A3F"/>
    <w:rsid w:val="00AB2BFC"/>
    <w:rsid w:val="00AB37EF"/>
    <w:rsid w:val="00AB4804"/>
    <w:rsid w:val="00AB5974"/>
    <w:rsid w:val="00AB5F7A"/>
    <w:rsid w:val="00AB7BF8"/>
    <w:rsid w:val="00AB7D76"/>
    <w:rsid w:val="00AC524D"/>
    <w:rsid w:val="00AC605A"/>
    <w:rsid w:val="00AC71BE"/>
    <w:rsid w:val="00AC7A72"/>
    <w:rsid w:val="00AD020D"/>
    <w:rsid w:val="00AD0D08"/>
    <w:rsid w:val="00AD4DD0"/>
    <w:rsid w:val="00AD642D"/>
    <w:rsid w:val="00AD7697"/>
    <w:rsid w:val="00AD7865"/>
    <w:rsid w:val="00AD7951"/>
    <w:rsid w:val="00AE0D23"/>
    <w:rsid w:val="00AE200C"/>
    <w:rsid w:val="00AE2AE0"/>
    <w:rsid w:val="00AE2F58"/>
    <w:rsid w:val="00AE30CD"/>
    <w:rsid w:val="00AE3636"/>
    <w:rsid w:val="00AE37FE"/>
    <w:rsid w:val="00AE3A45"/>
    <w:rsid w:val="00AE3B78"/>
    <w:rsid w:val="00AE787B"/>
    <w:rsid w:val="00AF01D8"/>
    <w:rsid w:val="00AF1D72"/>
    <w:rsid w:val="00AF28B9"/>
    <w:rsid w:val="00AF34DB"/>
    <w:rsid w:val="00AF36B0"/>
    <w:rsid w:val="00AF4762"/>
    <w:rsid w:val="00AF53BC"/>
    <w:rsid w:val="00AF5BBE"/>
    <w:rsid w:val="00AF62ED"/>
    <w:rsid w:val="00B0103F"/>
    <w:rsid w:val="00B01665"/>
    <w:rsid w:val="00B01C55"/>
    <w:rsid w:val="00B021A5"/>
    <w:rsid w:val="00B0248F"/>
    <w:rsid w:val="00B02875"/>
    <w:rsid w:val="00B029FD"/>
    <w:rsid w:val="00B02EFF"/>
    <w:rsid w:val="00B03003"/>
    <w:rsid w:val="00B04599"/>
    <w:rsid w:val="00B04BD2"/>
    <w:rsid w:val="00B06562"/>
    <w:rsid w:val="00B10ABB"/>
    <w:rsid w:val="00B128DA"/>
    <w:rsid w:val="00B1334E"/>
    <w:rsid w:val="00B1409E"/>
    <w:rsid w:val="00B15249"/>
    <w:rsid w:val="00B15865"/>
    <w:rsid w:val="00B15B28"/>
    <w:rsid w:val="00B16B7A"/>
    <w:rsid w:val="00B17AEE"/>
    <w:rsid w:val="00B2050E"/>
    <w:rsid w:val="00B21ED2"/>
    <w:rsid w:val="00B225F3"/>
    <w:rsid w:val="00B2286D"/>
    <w:rsid w:val="00B24567"/>
    <w:rsid w:val="00B25390"/>
    <w:rsid w:val="00B25BD7"/>
    <w:rsid w:val="00B26FE0"/>
    <w:rsid w:val="00B274A6"/>
    <w:rsid w:val="00B27E7F"/>
    <w:rsid w:val="00B3049C"/>
    <w:rsid w:val="00B30EB2"/>
    <w:rsid w:val="00B31BEB"/>
    <w:rsid w:val="00B32BE5"/>
    <w:rsid w:val="00B33FA3"/>
    <w:rsid w:val="00B34672"/>
    <w:rsid w:val="00B35093"/>
    <w:rsid w:val="00B35273"/>
    <w:rsid w:val="00B3544B"/>
    <w:rsid w:val="00B3701C"/>
    <w:rsid w:val="00B409A3"/>
    <w:rsid w:val="00B4186B"/>
    <w:rsid w:val="00B434CE"/>
    <w:rsid w:val="00B45886"/>
    <w:rsid w:val="00B46BB6"/>
    <w:rsid w:val="00B474E8"/>
    <w:rsid w:val="00B47BDC"/>
    <w:rsid w:val="00B47E5F"/>
    <w:rsid w:val="00B50957"/>
    <w:rsid w:val="00B524D5"/>
    <w:rsid w:val="00B52A2D"/>
    <w:rsid w:val="00B53829"/>
    <w:rsid w:val="00B541D7"/>
    <w:rsid w:val="00B56430"/>
    <w:rsid w:val="00B564ED"/>
    <w:rsid w:val="00B56899"/>
    <w:rsid w:val="00B56903"/>
    <w:rsid w:val="00B578AE"/>
    <w:rsid w:val="00B6084B"/>
    <w:rsid w:val="00B61E85"/>
    <w:rsid w:val="00B6254E"/>
    <w:rsid w:val="00B63524"/>
    <w:rsid w:val="00B63A99"/>
    <w:rsid w:val="00B65A95"/>
    <w:rsid w:val="00B65E77"/>
    <w:rsid w:val="00B67CEC"/>
    <w:rsid w:val="00B67EB5"/>
    <w:rsid w:val="00B7273F"/>
    <w:rsid w:val="00B72925"/>
    <w:rsid w:val="00B74053"/>
    <w:rsid w:val="00B74693"/>
    <w:rsid w:val="00B761CE"/>
    <w:rsid w:val="00B763D7"/>
    <w:rsid w:val="00B76A8D"/>
    <w:rsid w:val="00B80216"/>
    <w:rsid w:val="00B80289"/>
    <w:rsid w:val="00B8083C"/>
    <w:rsid w:val="00B80DE7"/>
    <w:rsid w:val="00B811FE"/>
    <w:rsid w:val="00B826E4"/>
    <w:rsid w:val="00B82C14"/>
    <w:rsid w:val="00B856D6"/>
    <w:rsid w:val="00B85860"/>
    <w:rsid w:val="00B85ABE"/>
    <w:rsid w:val="00B85B5F"/>
    <w:rsid w:val="00B87DB3"/>
    <w:rsid w:val="00B91ADA"/>
    <w:rsid w:val="00B94C48"/>
    <w:rsid w:val="00B9578C"/>
    <w:rsid w:val="00B95E5E"/>
    <w:rsid w:val="00B9669D"/>
    <w:rsid w:val="00B9780E"/>
    <w:rsid w:val="00BA1969"/>
    <w:rsid w:val="00BA20C5"/>
    <w:rsid w:val="00BA2D88"/>
    <w:rsid w:val="00BA4083"/>
    <w:rsid w:val="00BA51AC"/>
    <w:rsid w:val="00BA5346"/>
    <w:rsid w:val="00BA5EE0"/>
    <w:rsid w:val="00BA65FE"/>
    <w:rsid w:val="00BA79A4"/>
    <w:rsid w:val="00BB00A9"/>
    <w:rsid w:val="00BB0C53"/>
    <w:rsid w:val="00BB1A9E"/>
    <w:rsid w:val="00BB1C26"/>
    <w:rsid w:val="00BB24EC"/>
    <w:rsid w:val="00BB2529"/>
    <w:rsid w:val="00BB26E6"/>
    <w:rsid w:val="00BB327A"/>
    <w:rsid w:val="00BB43B5"/>
    <w:rsid w:val="00BB54DA"/>
    <w:rsid w:val="00BB5B35"/>
    <w:rsid w:val="00BB7508"/>
    <w:rsid w:val="00BC04CD"/>
    <w:rsid w:val="00BC0E2D"/>
    <w:rsid w:val="00BC30B6"/>
    <w:rsid w:val="00BC523E"/>
    <w:rsid w:val="00BC6199"/>
    <w:rsid w:val="00BC715A"/>
    <w:rsid w:val="00BD05F5"/>
    <w:rsid w:val="00BD1A38"/>
    <w:rsid w:val="00BD2968"/>
    <w:rsid w:val="00BD2D70"/>
    <w:rsid w:val="00BD2FD4"/>
    <w:rsid w:val="00BD3670"/>
    <w:rsid w:val="00BD5291"/>
    <w:rsid w:val="00BD75F1"/>
    <w:rsid w:val="00BD7D6A"/>
    <w:rsid w:val="00BE0688"/>
    <w:rsid w:val="00BE08AA"/>
    <w:rsid w:val="00BE3871"/>
    <w:rsid w:val="00BE536B"/>
    <w:rsid w:val="00BE544D"/>
    <w:rsid w:val="00BE5771"/>
    <w:rsid w:val="00BE57AD"/>
    <w:rsid w:val="00BE5ED6"/>
    <w:rsid w:val="00BE77C1"/>
    <w:rsid w:val="00BE79C5"/>
    <w:rsid w:val="00BF0B28"/>
    <w:rsid w:val="00BF149C"/>
    <w:rsid w:val="00BF35DF"/>
    <w:rsid w:val="00BF373C"/>
    <w:rsid w:val="00BF3DC6"/>
    <w:rsid w:val="00BF4CD8"/>
    <w:rsid w:val="00BF548E"/>
    <w:rsid w:val="00BF5646"/>
    <w:rsid w:val="00BF569F"/>
    <w:rsid w:val="00BF6E60"/>
    <w:rsid w:val="00BF6ED3"/>
    <w:rsid w:val="00BF7082"/>
    <w:rsid w:val="00BF72CB"/>
    <w:rsid w:val="00C01D4F"/>
    <w:rsid w:val="00C04F0E"/>
    <w:rsid w:val="00C055E0"/>
    <w:rsid w:val="00C05B20"/>
    <w:rsid w:val="00C10C2E"/>
    <w:rsid w:val="00C10EE3"/>
    <w:rsid w:val="00C125F3"/>
    <w:rsid w:val="00C13BBD"/>
    <w:rsid w:val="00C147AF"/>
    <w:rsid w:val="00C15458"/>
    <w:rsid w:val="00C15528"/>
    <w:rsid w:val="00C15778"/>
    <w:rsid w:val="00C16DFD"/>
    <w:rsid w:val="00C17C09"/>
    <w:rsid w:val="00C2031C"/>
    <w:rsid w:val="00C209F5"/>
    <w:rsid w:val="00C21652"/>
    <w:rsid w:val="00C219BC"/>
    <w:rsid w:val="00C21DC6"/>
    <w:rsid w:val="00C22896"/>
    <w:rsid w:val="00C23C5D"/>
    <w:rsid w:val="00C24A06"/>
    <w:rsid w:val="00C24E75"/>
    <w:rsid w:val="00C25E5C"/>
    <w:rsid w:val="00C275BD"/>
    <w:rsid w:val="00C3006F"/>
    <w:rsid w:val="00C30655"/>
    <w:rsid w:val="00C31596"/>
    <w:rsid w:val="00C31756"/>
    <w:rsid w:val="00C32D7F"/>
    <w:rsid w:val="00C32E4F"/>
    <w:rsid w:val="00C33FB9"/>
    <w:rsid w:val="00C35DFF"/>
    <w:rsid w:val="00C37122"/>
    <w:rsid w:val="00C37354"/>
    <w:rsid w:val="00C40B28"/>
    <w:rsid w:val="00C414FC"/>
    <w:rsid w:val="00C421AA"/>
    <w:rsid w:val="00C4320E"/>
    <w:rsid w:val="00C4541E"/>
    <w:rsid w:val="00C45494"/>
    <w:rsid w:val="00C45BA1"/>
    <w:rsid w:val="00C46324"/>
    <w:rsid w:val="00C46ACC"/>
    <w:rsid w:val="00C518B8"/>
    <w:rsid w:val="00C51EBF"/>
    <w:rsid w:val="00C52398"/>
    <w:rsid w:val="00C52A19"/>
    <w:rsid w:val="00C5323E"/>
    <w:rsid w:val="00C53717"/>
    <w:rsid w:val="00C54D54"/>
    <w:rsid w:val="00C5799E"/>
    <w:rsid w:val="00C600B6"/>
    <w:rsid w:val="00C60359"/>
    <w:rsid w:val="00C62842"/>
    <w:rsid w:val="00C63886"/>
    <w:rsid w:val="00C63D22"/>
    <w:rsid w:val="00C655B8"/>
    <w:rsid w:val="00C6595C"/>
    <w:rsid w:val="00C65C82"/>
    <w:rsid w:val="00C65F8E"/>
    <w:rsid w:val="00C66DBA"/>
    <w:rsid w:val="00C6745B"/>
    <w:rsid w:val="00C70829"/>
    <w:rsid w:val="00C71EA3"/>
    <w:rsid w:val="00C71F4F"/>
    <w:rsid w:val="00C72CBE"/>
    <w:rsid w:val="00C72DA6"/>
    <w:rsid w:val="00C73D2A"/>
    <w:rsid w:val="00C7577E"/>
    <w:rsid w:val="00C76171"/>
    <w:rsid w:val="00C76361"/>
    <w:rsid w:val="00C77AEA"/>
    <w:rsid w:val="00C77FFD"/>
    <w:rsid w:val="00C845D6"/>
    <w:rsid w:val="00C84B2F"/>
    <w:rsid w:val="00C91CA4"/>
    <w:rsid w:val="00C9220D"/>
    <w:rsid w:val="00C923EB"/>
    <w:rsid w:val="00C935A6"/>
    <w:rsid w:val="00C94229"/>
    <w:rsid w:val="00C94E75"/>
    <w:rsid w:val="00C96291"/>
    <w:rsid w:val="00C972FD"/>
    <w:rsid w:val="00C9732F"/>
    <w:rsid w:val="00C97C1E"/>
    <w:rsid w:val="00CA0585"/>
    <w:rsid w:val="00CA1EC4"/>
    <w:rsid w:val="00CA2AEB"/>
    <w:rsid w:val="00CA2D4B"/>
    <w:rsid w:val="00CA312B"/>
    <w:rsid w:val="00CA3341"/>
    <w:rsid w:val="00CA36DC"/>
    <w:rsid w:val="00CA6FDA"/>
    <w:rsid w:val="00CA7A6B"/>
    <w:rsid w:val="00CA7EB1"/>
    <w:rsid w:val="00CB26D6"/>
    <w:rsid w:val="00CB4180"/>
    <w:rsid w:val="00CB727B"/>
    <w:rsid w:val="00CB7491"/>
    <w:rsid w:val="00CB7F25"/>
    <w:rsid w:val="00CC0211"/>
    <w:rsid w:val="00CC1C20"/>
    <w:rsid w:val="00CC3C81"/>
    <w:rsid w:val="00CC4D01"/>
    <w:rsid w:val="00CC4E80"/>
    <w:rsid w:val="00CC5CB3"/>
    <w:rsid w:val="00CC5F31"/>
    <w:rsid w:val="00CC6323"/>
    <w:rsid w:val="00CC66C6"/>
    <w:rsid w:val="00CC6DAC"/>
    <w:rsid w:val="00CC7136"/>
    <w:rsid w:val="00CC7EC4"/>
    <w:rsid w:val="00CD01DD"/>
    <w:rsid w:val="00CD1957"/>
    <w:rsid w:val="00CD3AF8"/>
    <w:rsid w:val="00CD4552"/>
    <w:rsid w:val="00CD5576"/>
    <w:rsid w:val="00CD6833"/>
    <w:rsid w:val="00CE1500"/>
    <w:rsid w:val="00CE1A12"/>
    <w:rsid w:val="00CE3171"/>
    <w:rsid w:val="00CE3D4F"/>
    <w:rsid w:val="00CE4EE0"/>
    <w:rsid w:val="00CE6B61"/>
    <w:rsid w:val="00CF014E"/>
    <w:rsid w:val="00CF0956"/>
    <w:rsid w:val="00CF0BC6"/>
    <w:rsid w:val="00CF3752"/>
    <w:rsid w:val="00CF4637"/>
    <w:rsid w:val="00CF5094"/>
    <w:rsid w:val="00CF6D58"/>
    <w:rsid w:val="00CF7B90"/>
    <w:rsid w:val="00D000BD"/>
    <w:rsid w:val="00D01CD1"/>
    <w:rsid w:val="00D0274B"/>
    <w:rsid w:val="00D02C50"/>
    <w:rsid w:val="00D031F3"/>
    <w:rsid w:val="00D032CF"/>
    <w:rsid w:val="00D035C7"/>
    <w:rsid w:val="00D046EA"/>
    <w:rsid w:val="00D04C27"/>
    <w:rsid w:val="00D05008"/>
    <w:rsid w:val="00D0537F"/>
    <w:rsid w:val="00D1057E"/>
    <w:rsid w:val="00D10765"/>
    <w:rsid w:val="00D11C2E"/>
    <w:rsid w:val="00D12AF4"/>
    <w:rsid w:val="00D1435F"/>
    <w:rsid w:val="00D20DB9"/>
    <w:rsid w:val="00D21847"/>
    <w:rsid w:val="00D21DE5"/>
    <w:rsid w:val="00D22BC7"/>
    <w:rsid w:val="00D24F4B"/>
    <w:rsid w:val="00D25751"/>
    <w:rsid w:val="00D26228"/>
    <w:rsid w:val="00D26361"/>
    <w:rsid w:val="00D264BF"/>
    <w:rsid w:val="00D2725A"/>
    <w:rsid w:val="00D27B5A"/>
    <w:rsid w:val="00D27B5C"/>
    <w:rsid w:val="00D27BBC"/>
    <w:rsid w:val="00D27FF0"/>
    <w:rsid w:val="00D30A10"/>
    <w:rsid w:val="00D30A33"/>
    <w:rsid w:val="00D313B6"/>
    <w:rsid w:val="00D34C71"/>
    <w:rsid w:val="00D35400"/>
    <w:rsid w:val="00D35605"/>
    <w:rsid w:val="00D36248"/>
    <w:rsid w:val="00D36E45"/>
    <w:rsid w:val="00D37CC8"/>
    <w:rsid w:val="00D41218"/>
    <w:rsid w:val="00D4121F"/>
    <w:rsid w:val="00D41B0D"/>
    <w:rsid w:val="00D41DEF"/>
    <w:rsid w:val="00D432D0"/>
    <w:rsid w:val="00D434E9"/>
    <w:rsid w:val="00D436F8"/>
    <w:rsid w:val="00D437DB"/>
    <w:rsid w:val="00D439A5"/>
    <w:rsid w:val="00D45709"/>
    <w:rsid w:val="00D457F2"/>
    <w:rsid w:val="00D45A15"/>
    <w:rsid w:val="00D462C7"/>
    <w:rsid w:val="00D4684B"/>
    <w:rsid w:val="00D47B13"/>
    <w:rsid w:val="00D47D8D"/>
    <w:rsid w:val="00D508F4"/>
    <w:rsid w:val="00D50D9B"/>
    <w:rsid w:val="00D51A32"/>
    <w:rsid w:val="00D51BB9"/>
    <w:rsid w:val="00D52272"/>
    <w:rsid w:val="00D52722"/>
    <w:rsid w:val="00D52AD8"/>
    <w:rsid w:val="00D53CCB"/>
    <w:rsid w:val="00D544A7"/>
    <w:rsid w:val="00D5561C"/>
    <w:rsid w:val="00D56057"/>
    <w:rsid w:val="00D560F5"/>
    <w:rsid w:val="00D57504"/>
    <w:rsid w:val="00D6003B"/>
    <w:rsid w:val="00D60633"/>
    <w:rsid w:val="00D61780"/>
    <w:rsid w:val="00D61E43"/>
    <w:rsid w:val="00D624C1"/>
    <w:rsid w:val="00D642A3"/>
    <w:rsid w:val="00D65179"/>
    <w:rsid w:val="00D6562A"/>
    <w:rsid w:val="00D65F8B"/>
    <w:rsid w:val="00D66961"/>
    <w:rsid w:val="00D66C9B"/>
    <w:rsid w:val="00D67218"/>
    <w:rsid w:val="00D678E3"/>
    <w:rsid w:val="00D67B98"/>
    <w:rsid w:val="00D67E17"/>
    <w:rsid w:val="00D7094C"/>
    <w:rsid w:val="00D71CF0"/>
    <w:rsid w:val="00D71D76"/>
    <w:rsid w:val="00D721C5"/>
    <w:rsid w:val="00D72616"/>
    <w:rsid w:val="00D73A9A"/>
    <w:rsid w:val="00D758D6"/>
    <w:rsid w:val="00D764BA"/>
    <w:rsid w:val="00D77420"/>
    <w:rsid w:val="00D77B42"/>
    <w:rsid w:val="00D800CC"/>
    <w:rsid w:val="00D808B1"/>
    <w:rsid w:val="00D8098C"/>
    <w:rsid w:val="00D85B1C"/>
    <w:rsid w:val="00D85C89"/>
    <w:rsid w:val="00D87A67"/>
    <w:rsid w:val="00D900DB"/>
    <w:rsid w:val="00D900FD"/>
    <w:rsid w:val="00D91184"/>
    <w:rsid w:val="00D920BF"/>
    <w:rsid w:val="00D925DD"/>
    <w:rsid w:val="00D928F1"/>
    <w:rsid w:val="00D92E84"/>
    <w:rsid w:val="00D95628"/>
    <w:rsid w:val="00DA14A2"/>
    <w:rsid w:val="00DA1B69"/>
    <w:rsid w:val="00DA37C8"/>
    <w:rsid w:val="00DA3D5D"/>
    <w:rsid w:val="00DA59B0"/>
    <w:rsid w:val="00DA5EC5"/>
    <w:rsid w:val="00DA6470"/>
    <w:rsid w:val="00DB0682"/>
    <w:rsid w:val="00DB19D5"/>
    <w:rsid w:val="00DB292D"/>
    <w:rsid w:val="00DB3B66"/>
    <w:rsid w:val="00DB4109"/>
    <w:rsid w:val="00DB5580"/>
    <w:rsid w:val="00DB5E90"/>
    <w:rsid w:val="00DB618C"/>
    <w:rsid w:val="00DB63FC"/>
    <w:rsid w:val="00DB7E5F"/>
    <w:rsid w:val="00DC0277"/>
    <w:rsid w:val="00DC0A24"/>
    <w:rsid w:val="00DC0B28"/>
    <w:rsid w:val="00DC15F2"/>
    <w:rsid w:val="00DC51AE"/>
    <w:rsid w:val="00DC529C"/>
    <w:rsid w:val="00DC58C9"/>
    <w:rsid w:val="00DC60BE"/>
    <w:rsid w:val="00DC61CB"/>
    <w:rsid w:val="00DC72A3"/>
    <w:rsid w:val="00DC7B51"/>
    <w:rsid w:val="00DD1137"/>
    <w:rsid w:val="00DD4CFE"/>
    <w:rsid w:val="00DD7C4B"/>
    <w:rsid w:val="00DE07ED"/>
    <w:rsid w:val="00DE15F5"/>
    <w:rsid w:val="00DE18C7"/>
    <w:rsid w:val="00DE2D60"/>
    <w:rsid w:val="00DE3F2F"/>
    <w:rsid w:val="00DE4633"/>
    <w:rsid w:val="00DE75C0"/>
    <w:rsid w:val="00DF0110"/>
    <w:rsid w:val="00DF1FB6"/>
    <w:rsid w:val="00DF49FA"/>
    <w:rsid w:val="00DF4EA1"/>
    <w:rsid w:val="00DF52B7"/>
    <w:rsid w:val="00DF5848"/>
    <w:rsid w:val="00DF6303"/>
    <w:rsid w:val="00DF63BB"/>
    <w:rsid w:val="00E00AFF"/>
    <w:rsid w:val="00E00B6C"/>
    <w:rsid w:val="00E01EC0"/>
    <w:rsid w:val="00E0257C"/>
    <w:rsid w:val="00E02C56"/>
    <w:rsid w:val="00E03BA1"/>
    <w:rsid w:val="00E052DA"/>
    <w:rsid w:val="00E068C9"/>
    <w:rsid w:val="00E07031"/>
    <w:rsid w:val="00E078D2"/>
    <w:rsid w:val="00E10276"/>
    <w:rsid w:val="00E108E5"/>
    <w:rsid w:val="00E10A23"/>
    <w:rsid w:val="00E116DC"/>
    <w:rsid w:val="00E11C97"/>
    <w:rsid w:val="00E1280B"/>
    <w:rsid w:val="00E12990"/>
    <w:rsid w:val="00E13A59"/>
    <w:rsid w:val="00E148C3"/>
    <w:rsid w:val="00E14E54"/>
    <w:rsid w:val="00E16178"/>
    <w:rsid w:val="00E1617B"/>
    <w:rsid w:val="00E16964"/>
    <w:rsid w:val="00E16DE8"/>
    <w:rsid w:val="00E20A38"/>
    <w:rsid w:val="00E21003"/>
    <w:rsid w:val="00E21390"/>
    <w:rsid w:val="00E22557"/>
    <w:rsid w:val="00E2366C"/>
    <w:rsid w:val="00E24796"/>
    <w:rsid w:val="00E26F00"/>
    <w:rsid w:val="00E27BFD"/>
    <w:rsid w:val="00E27CBE"/>
    <w:rsid w:val="00E30C76"/>
    <w:rsid w:val="00E30DEA"/>
    <w:rsid w:val="00E3138D"/>
    <w:rsid w:val="00E3288B"/>
    <w:rsid w:val="00E33A4B"/>
    <w:rsid w:val="00E34327"/>
    <w:rsid w:val="00E364BB"/>
    <w:rsid w:val="00E3753C"/>
    <w:rsid w:val="00E43587"/>
    <w:rsid w:val="00E4385A"/>
    <w:rsid w:val="00E43B7E"/>
    <w:rsid w:val="00E43F4A"/>
    <w:rsid w:val="00E43FAB"/>
    <w:rsid w:val="00E45E61"/>
    <w:rsid w:val="00E47064"/>
    <w:rsid w:val="00E518B4"/>
    <w:rsid w:val="00E547E3"/>
    <w:rsid w:val="00E557A3"/>
    <w:rsid w:val="00E56504"/>
    <w:rsid w:val="00E566D6"/>
    <w:rsid w:val="00E56A80"/>
    <w:rsid w:val="00E56ACD"/>
    <w:rsid w:val="00E574FD"/>
    <w:rsid w:val="00E57BB7"/>
    <w:rsid w:val="00E57C46"/>
    <w:rsid w:val="00E608CD"/>
    <w:rsid w:val="00E61D74"/>
    <w:rsid w:val="00E6293D"/>
    <w:rsid w:val="00E64940"/>
    <w:rsid w:val="00E65A49"/>
    <w:rsid w:val="00E66267"/>
    <w:rsid w:val="00E6656D"/>
    <w:rsid w:val="00E675AA"/>
    <w:rsid w:val="00E67969"/>
    <w:rsid w:val="00E70BCC"/>
    <w:rsid w:val="00E70DEE"/>
    <w:rsid w:val="00E71F6F"/>
    <w:rsid w:val="00E7281D"/>
    <w:rsid w:val="00E73722"/>
    <w:rsid w:val="00E76559"/>
    <w:rsid w:val="00E770BE"/>
    <w:rsid w:val="00E80218"/>
    <w:rsid w:val="00E808F1"/>
    <w:rsid w:val="00E814B7"/>
    <w:rsid w:val="00E81F67"/>
    <w:rsid w:val="00E82671"/>
    <w:rsid w:val="00E83172"/>
    <w:rsid w:val="00E84438"/>
    <w:rsid w:val="00E9101D"/>
    <w:rsid w:val="00E91296"/>
    <w:rsid w:val="00E914E9"/>
    <w:rsid w:val="00E95152"/>
    <w:rsid w:val="00E95B8E"/>
    <w:rsid w:val="00E95F8E"/>
    <w:rsid w:val="00E96AB9"/>
    <w:rsid w:val="00EA1506"/>
    <w:rsid w:val="00EA1E27"/>
    <w:rsid w:val="00EA2106"/>
    <w:rsid w:val="00EA24E6"/>
    <w:rsid w:val="00EA2A72"/>
    <w:rsid w:val="00EA339F"/>
    <w:rsid w:val="00EA457C"/>
    <w:rsid w:val="00EA5BBA"/>
    <w:rsid w:val="00EA68C8"/>
    <w:rsid w:val="00EA6DC9"/>
    <w:rsid w:val="00EA7839"/>
    <w:rsid w:val="00EB17F4"/>
    <w:rsid w:val="00EB1BA9"/>
    <w:rsid w:val="00EB1E1D"/>
    <w:rsid w:val="00EB402E"/>
    <w:rsid w:val="00EB4243"/>
    <w:rsid w:val="00EB4576"/>
    <w:rsid w:val="00EB481C"/>
    <w:rsid w:val="00EB4EA0"/>
    <w:rsid w:val="00EB50F7"/>
    <w:rsid w:val="00EB5362"/>
    <w:rsid w:val="00EB59E8"/>
    <w:rsid w:val="00EB59F7"/>
    <w:rsid w:val="00EB5B8D"/>
    <w:rsid w:val="00EB6BD8"/>
    <w:rsid w:val="00EC0894"/>
    <w:rsid w:val="00EC1E9C"/>
    <w:rsid w:val="00EC3E62"/>
    <w:rsid w:val="00EC43E8"/>
    <w:rsid w:val="00EC7853"/>
    <w:rsid w:val="00ED0CF5"/>
    <w:rsid w:val="00ED1797"/>
    <w:rsid w:val="00ED1B18"/>
    <w:rsid w:val="00ED2095"/>
    <w:rsid w:val="00ED232A"/>
    <w:rsid w:val="00ED3D24"/>
    <w:rsid w:val="00ED3FA0"/>
    <w:rsid w:val="00ED43FF"/>
    <w:rsid w:val="00ED4C98"/>
    <w:rsid w:val="00ED5547"/>
    <w:rsid w:val="00ED6DA5"/>
    <w:rsid w:val="00EE05D0"/>
    <w:rsid w:val="00EE5070"/>
    <w:rsid w:val="00EE5EC9"/>
    <w:rsid w:val="00EE5FBB"/>
    <w:rsid w:val="00EE7CCB"/>
    <w:rsid w:val="00EF0147"/>
    <w:rsid w:val="00EF0A24"/>
    <w:rsid w:val="00EF0EE7"/>
    <w:rsid w:val="00EF15AD"/>
    <w:rsid w:val="00EF30C3"/>
    <w:rsid w:val="00EF329B"/>
    <w:rsid w:val="00EF33E8"/>
    <w:rsid w:val="00EF3A68"/>
    <w:rsid w:val="00EF3BA6"/>
    <w:rsid w:val="00EF3CEB"/>
    <w:rsid w:val="00EF3EBD"/>
    <w:rsid w:val="00EF40CC"/>
    <w:rsid w:val="00EF42DF"/>
    <w:rsid w:val="00EF4967"/>
    <w:rsid w:val="00EF55C2"/>
    <w:rsid w:val="00EF6A5C"/>
    <w:rsid w:val="00F026B7"/>
    <w:rsid w:val="00F02945"/>
    <w:rsid w:val="00F03943"/>
    <w:rsid w:val="00F04443"/>
    <w:rsid w:val="00F04A6F"/>
    <w:rsid w:val="00F04B42"/>
    <w:rsid w:val="00F059F6"/>
    <w:rsid w:val="00F05EB5"/>
    <w:rsid w:val="00F0794C"/>
    <w:rsid w:val="00F1002A"/>
    <w:rsid w:val="00F102D6"/>
    <w:rsid w:val="00F10662"/>
    <w:rsid w:val="00F13312"/>
    <w:rsid w:val="00F159B7"/>
    <w:rsid w:val="00F15B0E"/>
    <w:rsid w:val="00F15B3A"/>
    <w:rsid w:val="00F15FA7"/>
    <w:rsid w:val="00F1752F"/>
    <w:rsid w:val="00F20732"/>
    <w:rsid w:val="00F21104"/>
    <w:rsid w:val="00F222BB"/>
    <w:rsid w:val="00F25650"/>
    <w:rsid w:val="00F30FA8"/>
    <w:rsid w:val="00F33ED8"/>
    <w:rsid w:val="00F349E0"/>
    <w:rsid w:val="00F34F8A"/>
    <w:rsid w:val="00F3731A"/>
    <w:rsid w:val="00F401FC"/>
    <w:rsid w:val="00F412DC"/>
    <w:rsid w:val="00F419FA"/>
    <w:rsid w:val="00F42736"/>
    <w:rsid w:val="00F43413"/>
    <w:rsid w:val="00F44A20"/>
    <w:rsid w:val="00F44F81"/>
    <w:rsid w:val="00F46886"/>
    <w:rsid w:val="00F508E1"/>
    <w:rsid w:val="00F512A6"/>
    <w:rsid w:val="00F52CA3"/>
    <w:rsid w:val="00F53521"/>
    <w:rsid w:val="00F56014"/>
    <w:rsid w:val="00F56985"/>
    <w:rsid w:val="00F577F0"/>
    <w:rsid w:val="00F609B8"/>
    <w:rsid w:val="00F613EA"/>
    <w:rsid w:val="00F616C2"/>
    <w:rsid w:val="00F61F3F"/>
    <w:rsid w:val="00F63833"/>
    <w:rsid w:val="00F64BFC"/>
    <w:rsid w:val="00F65618"/>
    <w:rsid w:val="00F665AF"/>
    <w:rsid w:val="00F669AB"/>
    <w:rsid w:val="00F66F0D"/>
    <w:rsid w:val="00F67953"/>
    <w:rsid w:val="00F67988"/>
    <w:rsid w:val="00F71271"/>
    <w:rsid w:val="00F73D3A"/>
    <w:rsid w:val="00F7425B"/>
    <w:rsid w:val="00F75C17"/>
    <w:rsid w:val="00F76AFE"/>
    <w:rsid w:val="00F7713B"/>
    <w:rsid w:val="00F81117"/>
    <w:rsid w:val="00F82705"/>
    <w:rsid w:val="00F827D1"/>
    <w:rsid w:val="00F832C5"/>
    <w:rsid w:val="00F8420F"/>
    <w:rsid w:val="00F84661"/>
    <w:rsid w:val="00F855F4"/>
    <w:rsid w:val="00F87F64"/>
    <w:rsid w:val="00F905C0"/>
    <w:rsid w:val="00F91CEF"/>
    <w:rsid w:val="00F92BB3"/>
    <w:rsid w:val="00F9349E"/>
    <w:rsid w:val="00F93B14"/>
    <w:rsid w:val="00F93E20"/>
    <w:rsid w:val="00F96B62"/>
    <w:rsid w:val="00F97209"/>
    <w:rsid w:val="00F97E2C"/>
    <w:rsid w:val="00FA06AE"/>
    <w:rsid w:val="00FA0BE0"/>
    <w:rsid w:val="00FA1679"/>
    <w:rsid w:val="00FA1984"/>
    <w:rsid w:val="00FA2A95"/>
    <w:rsid w:val="00FA3012"/>
    <w:rsid w:val="00FA548A"/>
    <w:rsid w:val="00FA5C72"/>
    <w:rsid w:val="00FA60AB"/>
    <w:rsid w:val="00FA65A9"/>
    <w:rsid w:val="00FA7D1B"/>
    <w:rsid w:val="00FB17E2"/>
    <w:rsid w:val="00FB1E00"/>
    <w:rsid w:val="00FB36E9"/>
    <w:rsid w:val="00FB38A5"/>
    <w:rsid w:val="00FB39B7"/>
    <w:rsid w:val="00FB44C1"/>
    <w:rsid w:val="00FB488B"/>
    <w:rsid w:val="00FB507D"/>
    <w:rsid w:val="00FB6640"/>
    <w:rsid w:val="00FB6E37"/>
    <w:rsid w:val="00FC023A"/>
    <w:rsid w:val="00FC2AC0"/>
    <w:rsid w:val="00FC47D6"/>
    <w:rsid w:val="00FC4C79"/>
    <w:rsid w:val="00FC5EB2"/>
    <w:rsid w:val="00FC6773"/>
    <w:rsid w:val="00FC6DC9"/>
    <w:rsid w:val="00FD0A9F"/>
    <w:rsid w:val="00FD2247"/>
    <w:rsid w:val="00FD2DAF"/>
    <w:rsid w:val="00FD30E3"/>
    <w:rsid w:val="00FD3564"/>
    <w:rsid w:val="00FD75DE"/>
    <w:rsid w:val="00FE0AC6"/>
    <w:rsid w:val="00FE0D43"/>
    <w:rsid w:val="00FE19BD"/>
    <w:rsid w:val="00FE2CCC"/>
    <w:rsid w:val="00FE6AD4"/>
    <w:rsid w:val="00FE77A9"/>
    <w:rsid w:val="00FE784F"/>
    <w:rsid w:val="00FF01BF"/>
    <w:rsid w:val="00FF0410"/>
    <w:rsid w:val="00FF1080"/>
    <w:rsid w:val="00FF2A1F"/>
    <w:rsid w:val="00FF315B"/>
    <w:rsid w:val="00FF41ED"/>
    <w:rsid w:val="00FF4367"/>
    <w:rsid w:val="00FF4456"/>
    <w:rsid w:val="00FF48CE"/>
    <w:rsid w:val="00FF4BFA"/>
    <w:rsid w:val="00FF5539"/>
    <w:rsid w:val="00FF5F1C"/>
    <w:rsid w:val="00FF63CD"/>
    <w:rsid w:val="00FF6612"/>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87546A-44D9-4031-91E7-4FA0A56BC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579"/>
    <w:rPr>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35D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F35DF"/>
    <w:rPr>
      <w:noProof/>
    </w:rPr>
  </w:style>
  <w:style w:type="paragraph" w:styleId="Footer">
    <w:name w:val="footer"/>
    <w:basedOn w:val="Normal"/>
    <w:link w:val="FooterChar"/>
    <w:uiPriority w:val="99"/>
    <w:unhideWhenUsed/>
    <w:rsid w:val="00BF35D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35DF"/>
    <w:rPr>
      <w:noProof/>
    </w:rPr>
  </w:style>
  <w:style w:type="paragraph" w:styleId="ListParagraph">
    <w:name w:val="List Paragraph"/>
    <w:basedOn w:val="Normal"/>
    <w:uiPriority w:val="34"/>
    <w:qFormat/>
    <w:rsid w:val="00421F80"/>
    <w:pPr>
      <w:ind w:left="720"/>
      <w:contextualSpacing/>
    </w:pPr>
  </w:style>
  <w:style w:type="table" w:styleId="TableGrid">
    <w:name w:val="Table Grid"/>
    <w:basedOn w:val="TableNormal"/>
    <w:uiPriority w:val="59"/>
    <w:rsid w:val="00CA2A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342534"/>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qFormat/>
    <w:rsid w:val="00342534"/>
    <w:rPr>
      <w:noProof/>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basedOn w:val="DefaultParagraphFont"/>
    <w:link w:val="BVIfnrChar1Char"/>
    <w:unhideWhenUsed/>
    <w:qFormat/>
    <w:rsid w:val="00342534"/>
    <w:rPr>
      <w:vertAlign w:val="superscript"/>
    </w:rPr>
  </w:style>
  <w:style w:type="character" w:styleId="PlaceholderText">
    <w:name w:val="Placeholder Text"/>
    <w:basedOn w:val="DefaultParagraphFont"/>
    <w:uiPriority w:val="99"/>
    <w:semiHidden/>
    <w:rsid w:val="006F3635"/>
    <w:rPr>
      <w:color w:val="808080"/>
    </w:rPr>
  </w:style>
  <w:style w:type="paragraph" w:styleId="BalloonText">
    <w:name w:val="Balloon Text"/>
    <w:basedOn w:val="Normal"/>
    <w:link w:val="BalloonTextChar"/>
    <w:uiPriority w:val="99"/>
    <w:semiHidden/>
    <w:unhideWhenUsed/>
    <w:rsid w:val="006F36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635"/>
    <w:rPr>
      <w:rFonts w:ascii="Tahoma" w:hAnsi="Tahoma" w:cs="Tahoma"/>
      <w:sz w:val="16"/>
      <w:szCs w:val="16"/>
      <w:lang w:eastAsia="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264BF"/>
    <w:pPr>
      <w:spacing w:after="160" w:line="240" w:lineRule="exact"/>
    </w:pPr>
    <w:rPr>
      <w:vertAlign w:val="superscrip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61876-7694-439B-94F3-554853BBC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2550</Words>
  <Characters>14796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TGJ2</cp:lastModifiedBy>
  <cp:revision>4</cp:revision>
  <dcterms:created xsi:type="dcterms:W3CDTF">2023-07-27T15:16:00Z</dcterms:created>
  <dcterms:modified xsi:type="dcterms:W3CDTF">2023-11-02T14:49:00Z</dcterms:modified>
</cp:coreProperties>
</file>