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C5564" w14:textId="1F2B565C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E44CDF2" w14:textId="38ABD2D6" w:rsidR="003B1C5A" w:rsidRDefault="00877DD6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Anexa</w:t>
      </w:r>
      <w:proofErr w:type="spellEnd"/>
      <w:r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II - </w:t>
      </w:r>
      <w:proofErr w:type="spellStart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Instrucțiuni</w:t>
      </w:r>
      <w:proofErr w:type="spellEnd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completare</w:t>
      </w:r>
      <w:proofErr w:type="spellEnd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formular </w:t>
      </w:r>
      <w:proofErr w:type="spellStart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cerere</w:t>
      </w:r>
      <w:proofErr w:type="spellEnd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09D96FB" w14:textId="05565280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document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reprezintă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un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îndrumar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aplicația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electronică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unei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</w:t>
      </w:r>
      <w:r>
        <w:rPr>
          <w:rFonts w:cstheme="minorHAnsi"/>
          <w:color w:val="0D0D0D" w:themeColor="text1" w:themeTint="F2"/>
          <w:kern w:val="0"/>
          <w:sz w:val="24"/>
          <w:szCs w:val="24"/>
        </w:rPr>
        <w:t>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lansat</w:t>
      </w:r>
      <w:r>
        <w:rPr>
          <w:rFonts w:cstheme="minorHAnsi"/>
          <w:color w:val="0D0D0D" w:themeColor="text1" w:themeTint="F2"/>
          <w:kern w:val="0"/>
          <w:sz w:val="24"/>
          <w:szCs w:val="24"/>
        </w:rPr>
        <w:t>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Programului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Regional Sud-Vest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Oltenia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2021-2027. </w:t>
      </w:r>
    </w:p>
    <w:p w14:paraId="08B5DB67" w14:textId="57E77EEC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Aici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sunt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descrise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secțiunile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trebuie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Sunt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incluse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instrucțiuni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recomandări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explicații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corectă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datelor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solicitate. </w:t>
      </w:r>
    </w:p>
    <w:p w14:paraId="1DFFE5FB" w14:textId="4513AB8F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crearea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utilizator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identificarea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electronică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crearea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unei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entități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juridice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funcțiilor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utilizarea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semnăturii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digitale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consultați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inclusiv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manualele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tutorialele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privind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utilizarea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disponibile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adresa</w:t>
      </w:r>
      <w:proofErr w:type="spellEnd"/>
      <w:r w:rsidR="00D55F2A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r w:rsidR="00D55F2A" w:rsidRPr="00D55F2A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https://www.fonduri-ue.ro/mysmis-2021</w:t>
      </w: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.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D268F5E" w14:textId="7F7A0774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crearea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utilizator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identificarea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unei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entități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juridice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(</w:t>
      </w:r>
      <w:proofErr w:type="gram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i.e.</w:t>
      </w:r>
      <w:proofErr w:type="gram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solicitantul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),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puteți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selecta,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unul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dintre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deschise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,</w:t>
      </w:r>
      <w:r w:rsidR="00B170C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Programului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Regional </w:t>
      </w:r>
      <w:r w:rsidR="00A71E9B"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Sud-Vest </w:t>
      </w:r>
      <w:proofErr w:type="spellStart"/>
      <w:r w:rsidR="00A71E9B" w:rsidRPr="003B1C5A">
        <w:rPr>
          <w:rFonts w:cstheme="minorHAnsi"/>
          <w:color w:val="0D0D0D" w:themeColor="text1" w:themeTint="F2"/>
          <w:kern w:val="0"/>
          <w:sz w:val="24"/>
          <w:szCs w:val="24"/>
        </w:rPr>
        <w:t>Oltenia</w:t>
      </w:r>
      <w:proofErr w:type="spellEnd"/>
      <w:r w:rsidR="00A71E9B"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2021-2027. </w:t>
      </w:r>
    </w:p>
    <w:p w14:paraId="4B570A66" w14:textId="7E9673FF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Înainte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începe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citiți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atenție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prevederile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ghidul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specific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aferent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fiecarui</w:t>
      </w:r>
      <w:proofErr w:type="spellEnd"/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asigurați-vă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înțeles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toate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condițiile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accesare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finanțării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6536D1A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Citiţi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atenţie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instrucţiunile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recomandările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explicaţiile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incluse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document,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înainte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Nerespectarea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acestora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poate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conduce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respingerea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neconformitate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administrativă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sau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depunctarea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etapa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evaluare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tehnică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financiară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031500E2" w14:textId="36C9C92A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urile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aplicația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permite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atașarea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anumite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secțiuni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prin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fișierelor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conțin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57CF8716" w14:textId="513730C6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Conform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prevederilor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ghidu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este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anexarea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documentelor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enumerate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ghidul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solicitantului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Toate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fi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format PDF,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au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fost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olograf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/digital, conform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prevederilor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ghidului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specific.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Anexele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pot fi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totalitate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o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singură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secțiune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(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exemplu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secțiunea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Solicitant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). </w:t>
      </w:r>
    </w:p>
    <w:p w14:paraId="4F7E3E8B" w14:textId="03E4338D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unele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anexele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ghidu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solicitant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i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l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conțin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modele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standard,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exemplu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declarația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asumare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etc.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sau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recomandate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exemplu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hotărârea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aprobare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acordul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parteneriat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etc.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fi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olograf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/digital,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salvate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format PDF,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digital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Celelalte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fi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scanate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salvate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format PDF,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digital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39324C63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aplicația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MySMIS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denumiți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fiecare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fișier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mod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corespunzător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sugestiv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câmpul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„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Fişierul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reprezintă</w:t>
      </w:r>
      <w:proofErr w:type="spellEnd"/>
      <w:proofErr w:type="gram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”.</w:t>
      </w:r>
      <w:proofErr w:type="gram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59A94F6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Împreună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formular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instrucțiuni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sunt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prevăzute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formulare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standard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: </w:t>
      </w:r>
    </w:p>
    <w:p w14:paraId="5DFDDFC5" w14:textId="77777777" w:rsidR="00A71E9B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Declarația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unică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160CD2BD" w14:textId="77777777" w:rsidR="00A71E9B" w:rsidRDefault="00A71E9B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>
        <w:rPr>
          <w:rFonts w:cstheme="minorHAnsi"/>
          <w:color w:val="0D0D0D" w:themeColor="text1" w:themeTint="F2"/>
          <w:kern w:val="0"/>
          <w:sz w:val="24"/>
          <w:szCs w:val="24"/>
        </w:rPr>
        <w:t>D</w:t>
      </w:r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>eclarație</w:t>
      </w:r>
      <w:proofErr w:type="spellEnd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>asumare</w:t>
      </w:r>
      <w:proofErr w:type="spellEnd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>momentul</w:t>
      </w:r>
      <w:proofErr w:type="spellEnd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>contractării</w:t>
      </w:r>
      <w:proofErr w:type="spellEnd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25F63D4D" w14:textId="77777777" w:rsidR="00A71E9B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Plan de </w:t>
      </w: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afaceri_Macheta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financiară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0BDF620D" w14:textId="77777777" w:rsidR="00A71E9B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>Matricea</w:t>
      </w:r>
      <w:proofErr w:type="spellEnd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de </w:t>
      </w:r>
      <w:proofErr w:type="spellStart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>corelare</w:t>
      </w:r>
      <w:proofErr w:type="spellEnd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a </w:t>
      </w:r>
      <w:proofErr w:type="spellStart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>bugetului</w:t>
      </w:r>
      <w:proofErr w:type="spellEnd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</w:t>
      </w:r>
      <w:proofErr w:type="spellStart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>proiectului</w:t>
      </w:r>
      <w:proofErr w:type="spellEnd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cu </w:t>
      </w:r>
      <w:proofErr w:type="spellStart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>devizul</w:t>
      </w:r>
      <w:proofErr w:type="spellEnd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general; </w:t>
      </w:r>
    </w:p>
    <w:p w14:paraId="154D9ADC" w14:textId="77777777" w:rsidR="001B72D8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Planul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monitorizare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al </w:t>
      </w: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18DCD6C8" w14:textId="06C02B66" w:rsidR="003B1C5A" w:rsidRPr="001B72D8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1B72D8">
        <w:rPr>
          <w:rFonts w:cstheme="minorHAnsi"/>
          <w:color w:val="0D0D0D" w:themeColor="text1" w:themeTint="F2"/>
          <w:kern w:val="0"/>
          <w:sz w:val="24"/>
          <w:szCs w:val="24"/>
        </w:rPr>
        <w:t>Certificarea</w:t>
      </w:r>
      <w:proofErr w:type="spellEnd"/>
      <w:r w:rsidRPr="001B72D8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1B72D8">
        <w:rPr>
          <w:rFonts w:cstheme="minorHAnsi"/>
          <w:color w:val="0D0D0D" w:themeColor="text1" w:themeTint="F2"/>
          <w:kern w:val="0"/>
          <w:sz w:val="24"/>
          <w:szCs w:val="24"/>
        </w:rPr>
        <w:t>aplicației</w:t>
      </w:r>
      <w:proofErr w:type="spellEnd"/>
      <w:r w:rsidRPr="001B72D8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6B28639C" w14:textId="559CB36E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7825747" w14:textId="474477C1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E5AFF28" w14:textId="28B2F737" w:rsidR="003B1C5A" w:rsidRDefault="003B1C5A" w:rsidP="001B72D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MODEL-CADRU AL CERERII DE FINANŢARE</w:t>
      </w:r>
    </w:p>
    <w:p w14:paraId="6C5EAAAA" w14:textId="77777777" w:rsidR="001B72D8" w:rsidRPr="003B1C5A" w:rsidRDefault="001B72D8" w:rsidP="001B72D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AAFC3E0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Program: </w:t>
      </w:r>
    </w:p>
    <w:p w14:paraId="75E1863C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Prioritate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</w:p>
    <w:p w14:paraId="3CA77A5E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Obiectiv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politică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</w:p>
    <w:p w14:paraId="3CB607B7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Fond:</w:t>
      </w:r>
    </w:p>
    <w:p w14:paraId="592DB38A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Obiectiv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specific: </w:t>
      </w:r>
    </w:p>
    <w:p w14:paraId="3F0B3CC9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Apel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:</w:t>
      </w:r>
    </w:p>
    <w:p w14:paraId="73FB7C7E" w14:textId="2D27BF51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Cod SMIS: </w:t>
      </w:r>
    </w:p>
    <w:p w14:paraId="722DEDB2" w14:textId="77777777" w:rsidR="001B72D8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3D024927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1E3DB3F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Denumire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D5EC1E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Conform art. 49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alin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(3)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Regulamentul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(UE) 2021/1.060 </w:t>
      </w:r>
    </w:p>
    <w:p w14:paraId="43814A1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7416F5E" w14:textId="77777777" w:rsidR="003B1C5A" w:rsidRPr="003B1C5A" w:rsidRDefault="003B1C5A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Solicitant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45A48AE" w14:textId="77777777" w:rsidR="003B1C5A" w:rsidRDefault="003B1C5A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- include date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financiare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date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entitate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finanţări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anterioare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din care: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finanţări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complementare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90A747B" w14:textId="77777777" w:rsidR="001B72D8" w:rsidRPr="003B1C5A" w:rsidRDefault="001B72D8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6A32BC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Responsabil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Persoana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contact </w:t>
      </w:r>
    </w:p>
    <w:p w14:paraId="5CD25E3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9C1A313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D7501F5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Atribute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CD8BA4A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115FF4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16FA21F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Capacitate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solicitant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2AB2EB1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E410611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C2B1550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Localizare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BDDA1AC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01C2B6D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18179142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Obiective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B2C4859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037DED1C" w14:textId="77777777" w:rsidR="001B72D8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D6F1D5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CE0611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Justificare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/Context/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Relevanţă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Oportunitate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contribuţia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obiectivul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specific </w:t>
      </w:r>
    </w:p>
    <w:p w14:paraId="56F97244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C4F6EAF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AA17C69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instrumente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financiare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folosite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02E9C96" w14:textId="6AC8754F" w:rsidR="003B1C5A" w:rsidRPr="004D0151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  <w:lang w:val="ro-RO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4D0151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4D0151">
        <w:rPr>
          <w:rFonts w:cstheme="minorHAnsi"/>
          <w:color w:val="0D0D0D" w:themeColor="text1" w:themeTint="F2"/>
          <w:kern w:val="0"/>
          <w:sz w:val="24"/>
          <w:szCs w:val="24"/>
        </w:rPr>
        <w:t>dac</w:t>
      </w:r>
      <w:proofErr w:type="spellEnd"/>
      <w:r w:rsidR="004D0151">
        <w:rPr>
          <w:rFonts w:cstheme="minorHAnsi"/>
          <w:color w:val="0D0D0D" w:themeColor="text1" w:themeTint="F2"/>
          <w:kern w:val="0"/>
          <w:sz w:val="24"/>
          <w:szCs w:val="24"/>
          <w:lang w:val="ro-RO"/>
        </w:rPr>
        <w:t>ă este cazul.</w:t>
      </w:r>
    </w:p>
    <w:p w14:paraId="0AE6DD7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73A1B87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lastRenderedPageBreak/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Caracter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durabil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al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B3EFF9C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9D93EBC" w14:textId="53261C55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E4893EE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Riscuri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15FDEF0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02D3490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5F86FFB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Grup-ţintă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6ECE560" w14:textId="58F50E18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4D0151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4D0151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6A6CC8AD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51B940A" w14:textId="55F4CAAC" w:rsidR="003A49D4" w:rsidRDefault="003A49D4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Secțiunea</w:t>
      </w:r>
      <w:proofErr w:type="spellEnd"/>
      <w:r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Date </w:t>
      </w:r>
      <w:proofErr w:type="spellStart"/>
      <w:r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implementare</w:t>
      </w:r>
      <w:proofErr w:type="spellEnd"/>
      <w:r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PAP</w:t>
      </w:r>
    </w:p>
    <w:p w14:paraId="56E77122" w14:textId="5F0D2D03" w:rsidR="003A49D4" w:rsidRDefault="003A49D4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A49D4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A49D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30054A01" w14:textId="77777777" w:rsidR="003A49D4" w:rsidRPr="003A49D4" w:rsidRDefault="003A49D4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  <w:lang w:val="en-US"/>
        </w:rPr>
      </w:pPr>
    </w:p>
    <w:p w14:paraId="49284AA6" w14:textId="1B00B48F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Principii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orizontale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9C493AE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5352C959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56237B9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Coerenţa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politica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mediu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741347C" w14:textId="6572A975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Se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introduce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aspecte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referitoare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DNSH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si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/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sau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alte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aspecte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mediu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084D3F57" w14:textId="77777777" w:rsidR="00251A1A" w:rsidRDefault="00251A1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3DD4913" w14:textId="77777777" w:rsidR="00251A1A" w:rsidRPr="003B1C5A" w:rsidRDefault="00251A1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AD0C969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Schimbări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climatice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dezastre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6CB9B35" w14:textId="506B55E3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Se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introduce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aspecte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referitoare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Imunizarea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schimbarile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climatice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1263D60D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C0E26D4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SEA </w:t>
      </w:r>
    </w:p>
    <w:p w14:paraId="45F4867B" w14:textId="47A257D4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Se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va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completa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pe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baza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informatiilor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Decizia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mediu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-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daca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6EECA1D9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0D7F313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EIM </w:t>
      </w:r>
    </w:p>
    <w:p w14:paraId="22F4C7F0" w14:textId="4C729BCF" w:rsidR="001B72D8" w:rsidRDefault="00612B14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Se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va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completa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pe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baza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informatiilor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Decizia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mediu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-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daca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436C33D9" w14:textId="77777777" w:rsidR="00612B14" w:rsidRPr="003B1C5A" w:rsidRDefault="00612B14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BB9031C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privind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habitatele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3B952E5" w14:textId="52F955E2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582B20EB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7ADC945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Directiva-cadru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privind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apa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10F511A" w14:textId="768AE8EB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1102B9F8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3A74829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Alte directive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mediu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3880E15" w14:textId="7B694224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42F20EFC" w14:textId="77777777" w:rsidR="009919D7" w:rsidRDefault="009919D7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A6F7E0F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5911684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Metodologia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implementare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19AC74" w14:textId="279E8AE6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94CF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694CF6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1BA69E49" w14:textId="77777777" w:rsidR="00694CF6" w:rsidRDefault="00694CF6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7B94EFE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5F9CA90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lastRenderedPageBreak/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Specializare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inteligentă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ADCC9C8" w14:textId="7C1D2AF6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70B8D828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335E4D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Maturitatea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5989DDD" w14:textId="1476DE9E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287F2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004429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AED030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investiţiei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198EE11" w14:textId="3C4EB83D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287F2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6C75A9B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2F1DE9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fazelor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3F412BB" w14:textId="36636D50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6D3C3694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57F504C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inclus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TEN </w:t>
      </w:r>
    </w:p>
    <w:p w14:paraId="70384E92" w14:textId="42385ED9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0124779B" w14:textId="024F26AD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F0D29C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Documentaţii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tehnico-economice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707D702" w14:textId="3BAC99D5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>
        <w:rPr>
          <w:rFonts w:cstheme="minorHAnsi"/>
          <w:color w:val="0D0D0D" w:themeColor="text1" w:themeTint="F2"/>
          <w:kern w:val="0"/>
          <w:sz w:val="24"/>
          <w:szCs w:val="24"/>
        </w:rPr>
        <w:t>obligatorii</w:t>
      </w:r>
      <w:proofErr w:type="spellEnd"/>
      <w:r w:rsidR="00287F2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4CAF9C5A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2D063E2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ACB - Analiza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financiară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F94AE1D" w14:textId="5FE0F879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1E83BC6C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5E886A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ACB - Analiza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economică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4824860" w14:textId="59CF0F1E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3E69145E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51F5BF2" w14:textId="59726E8A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ACB - Analiza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senzitivitate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287F27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287F27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287F27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287F27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287F27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.</w:t>
      </w:r>
    </w:p>
    <w:p w14:paraId="2F174149" w14:textId="6B5D2D58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12523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125237">
        <w:rPr>
          <w:rFonts w:cstheme="minorHAnsi"/>
          <w:color w:val="0D0D0D" w:themeColor="text1" w:themeTint="F2"/>
          <w:kern w:val="0"/>
          <w:sz w:val="24"/>
          <w:szCs w:val="24"/>
        </w:rPr>
        <w:t>daca</w:t>
      </w:r>
      <w:proofErr w:type="spellEnd"/>
      <w:r w:rsidR="0012523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125237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12523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125237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12523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75696F2E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A30565A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Mediu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Costul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măsurilor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incluse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B6D8374" w14:textId="784B266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3C44E608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358BAED" w14:textId="36EABEB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Calendar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E08025F" w14:textId="3F6412CD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1A5E4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1A5E4A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4F34801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44FBC0B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Rezumat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revizuiri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aplicaţie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1EDE16A" w14:textId="7B7A642E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06B55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706B55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457AADFF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DED7D2A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PPP </w:t>
      </w:r>
    </w:p>
    <w:p w14:paraId="1AE7B669" w14:textId="4FA93561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1A5E4A" w:rsidRPr="001A5E4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1A5E4A" w:rsidRPr="001A5E4A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1A5E4A" w:rsidRPr="001A5E4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1A5E4A" w:rsidRPr="001A5E4A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1A5E4A" w:rsidRPr="001A5E4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1A5E4A" w:rsidRPr="001A5E4A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1A5E4A" w:rsidRPr="001A5E4A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40567EAD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64DA140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Indicatori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realizare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rezultat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(program) </w:t>
      </w:r>
    </w:p>
    <w:p w14:paraId="2B2FFC8D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554AADF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AF8811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lastRenderedPageBreak/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Indicatori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suplimentari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7C4CD4" w14:textId="0D5E0CFF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A0C9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7A0C9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gramStart"/>
      <w:r w:rsidR="007A0C9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( </w:t>
      </w:r>
      <w:proofErr w:type="spellStart"/>
      <w:r w:rsidR="007A0C96">
        <w:rPr>
          <w:rFonts w:cstheme="minorHAnsi"/>
          <w:color w:val="0D0D0D" w:themeColor="text1" w:themeTint="F2"/>
          <w:kern w:val="0"/>
          <w:sz w:val="24"/>
          <w:szCs w:val="24"/>
        </w:rPr>
        <w:t>daca</w:t>
      </w:r>
      <w:proofErr w:type="spellEnd"/>
      <w:proofErr w:type="gramEnd"/>
      <w:r w:rsidR="007A0C9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A0C96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7A0C9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A0C96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7A0C96">
        <w:rPr>
          <w:rFonts w:cstheme="minorHAnsi"/>
          <w:color w:val="0D0D0D" w:themeColor="text1" w:themeTint="F2"/>
          <w:kern w:val="0"/>
          <w:sz w:val="24"/>
          <w:szCs w:val="24"/>
        </w:rPr>
        <w:t>).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21547C41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D9C5155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Plan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achiziţii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0E90E6F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C114C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7DB892C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Resurse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umane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implicate </w:t>
      </w:r>
    </w:p>
    <w:p w14:paraId="2C2A3673" w14:textId="00D498CD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BA6E30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BA6E30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E75ED40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A77AEF8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Rezultate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aşteptate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Realizări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aşteptate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C804E18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89557BF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314094B5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Activităţi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595C11E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- include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împărţirea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activitate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bază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activitate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conexă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precum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graficul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implementare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D1F32C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D1E5BD0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Indicatori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etapă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0B5121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D1C0661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04E6ECB" w14:textId="59CF9302" w:rsidR="003B1C5A" w:rsidRPr="00B170C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Planul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monitorizare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2BFD1FB7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56D4A0F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8B66B4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93E3451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7956238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26A0A19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Zona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vizată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91258E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067A581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FE90DAC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Domeniu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intervenţie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BE806F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AEA1013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59521364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Formă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sprijin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CBEC0D7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543F4A9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CF8C5F4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Dimensiune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punere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practică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teritorială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ECF1747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A381274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9BCDF87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Activitate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economică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DD804B2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CAFEF4C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3392BE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Dimensiune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localizare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3554376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DAE4B88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909CEDA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Teme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secundare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FSE+ </w:t>
      </w:r>
    </w:p>
    <w:p w14:paraId="28513187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581704A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4DE5C19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Dimensiunea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egalităţii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gen </w:t>
      </w:r>
    </w:p>
    <w:p w14:paraId="02408484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5582D85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00287A73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Strategii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macroregionale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bazin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maritim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BEE2DA0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598053F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B59252A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Criterii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evaluare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ETF </w:t>
      </w:r>
    </w:p>
    <w:p w14:paraId="55F3A83A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55CF00A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F89AF87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Declaraţia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unică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01FD4EA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F7DC91F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4037ED0D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Graficul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depunere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cererilor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prefinanţare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plată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rambursare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C8DCF9C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- se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completează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proofErr w:type="gram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etapa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 de</w:t>
      </w:r>
      <w:proofErr w:type="gram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contractare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EBCF713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7625CE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Alte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informaţii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391E8FA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46BE80B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FA36C0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Anexele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finanţare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B732A26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5D04FFB0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F792AF5" w14:textId="77777777" w:rsidR="00A4526C" w:rsidRDefault="00A4526C" w:rsidP="00A71E9B">
      <w:pPr>
        <w:jc w:val="both"/>
        <w:rPr>
          <w:rFonts w:cstheme="minorHAnsi"/>
          <w:b/>
          <w:bCs/>
          <w:color w:val="0D0D0D" w:themeColor="text1" w:themeTint="F2"/>
          <w:sz w:val="24"/>
          <w:szCs w:val="24"/>
        </w:rPr>
      </w:pPr>
    </w:p>
    <w:p w14:paraId="09B7E2DE" w14:textId="77777777" w:rsidR="00A4526C" w:rsidRDefault="00A4526C" w:rsidP="00A71E9B">
      <w:pPr>
        <w:jc w:val="both"/>
        <w:rPr>
          <w:rFonts w:cstheme="minorHAnsi"/>
          <w:b/>
          <w:bCs/>
          <w:color w:val="0D0D0D" w:themeColor="text1" w:themeTint="F2"/>
          <w:sz w:val="24"/>
          <w:szCs w:val="24"/>
        </w:rPr>
      </w:pPr>
    </w:p>
    <w:p w14:paraId="046044EC" w14:textId="7671E054" w:rsidR="00F41E54" w:rsidRPr="003B1C5A" w:rsidRDefault="009E6E0E" w:rsidP="00A71E9B">
      <w:pPr>
        <w:jc w:val="both"/>
        <w:rPr>
          <w:rFonts w:cstheme="minorHAnsi"/>
          <w:color w:val="0D0D0D" w:themeColor="text1" w:themeTint="F2"/>
          <w:sz w:val="24"/>
          <w:szCs w:val="24"/>
        </w:rPr>
      </w:pPr>
      <w:r w:rsidRPr="00A4526C">
        <w:rPr>
          <w:rFonts w:cstheme="minorHAnsi"/>
          <w:b/>
          <w:bCs/>
          <w:color w:val="0D0D0D" w:themeColor="text1" w:themeTint="F2"/>
          <w:sz w:val="24"/>
          <w:szCs w:val="24"/>
        </w:rPr>
        <w:t>Nota!</w:t>
      </w:r>
      <w:r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>
        <w:rPr>
          <w:rFonts w:cstheme="minorHAnsi"/>
          <w:color w:val="0D0D0D" w:themeColor="text1" w:themeTint="F2"/>
          <w:sz w:val="24"/>
          <w:szCs w:val="24"/>
        </w:rPr>
        <w:t>Toate</w:t>
      </w:r>
      <w:proofErr w:type="spellEnd"/>
      <w:r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>
        <w:rPr>
          <w:rFonts w:cstheme="minorHAnsi"/>
          <w:color w:val="0D0D0D" w:themeColor="text1" w:themeTint="F2"/>
          <w:sz w:val="24"/>
          <w:szCs w:val="24"/>
        </w:rPr>
        <w:t>sectiunile</w:t>
      </w:r>
      <w:proofErr w:type="spellEnd"/>
      <w:r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>
        <w:rPr>
          <w:rFonts w:cstheme="minorHAnsi"/>
          <w:color w:val="0D0D0D" w:themeColor="text1" w:themeTint="F2"/>
          <w:sz w:val="24"/>
          <w:szCs w:val="24"/>
        </w:rPr>
        <w:t>obligatorii</w:t>
      </w:r>
      <w:proofErr w:type="spellEnd"/>
      <w:r>
        <w:rPr>
          <w:rFonts w:cstheme="minorHAnsi"/>
          <w:color w:val="0D0D0D" w:themeColor="text1" w:themeTint="F2"/>
          <w:sz w:val="24"/>
          <w:szCs w:val="24"/>
        </w:rPr>
        <w:t xml:space="preserve"> se </w:t>
      </w:r>
      <w:proofErr w:type="spellStart"/>
      <w:r>
        <w:rPr>
          <w:rFonts w:cstheme="minorHAnsi"/>
          <w:color w:val="0D0D0D" w:themeColor="text1" w:themeTint="F2"/>
          <w:sz w:val="24"/>
          <w:szCs w:val="24"/>
        </w:rPr>
        <w:t>vor</w:t>
      </w:r>
      <w:proofErr w:type="spellEnd"/>
      <w:r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>
        <w:rPr>
          <w:rFonts w:cstheme="minorHAnsi"/>
          <w:color w:val="0D0D0D" w:themeColor="text1" w:themeTint="F2"/>
          <w:sz w:val="24"/>
          <w:szCs w:val="24"/>
        </w:rPr>
        <w:t>completa</w:t>
      </w:r>
      <w:proofErr w:type="spellEnd"/>
      <w:r>
        <w:rPr>
          <w:rFonts w:cstheme="minorHAnsi"/>
          <w:color w:val="0D0D0D" w:themeColor="text1" w:themeTint="F2"/>
          <w:sz w:val="24"/>
          <w:szCs w:val="24"/>
        </w:rPr>
        <w:t xml:space="preserve"> cu </w:t>
      </w:r>
      <w:proofErr w:type="spellStart"/>
      <w:r>
        <w:rPr>
          <w:rFonts w:cstheme="minorHAnsi"/>
          <w:color w:val="0D0D0D" w:themeColor="text1" w:themeTint="F2"/>
          <w:sz w:val="24"/>
          <w:szCs w:val="24"/>
        </w:rPr>
        <w:t>informatiile</w:t>
      </w:r>
      <w:proofErr w:type="spellEnd"/>
      <w:r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>
        <w:rPr>
          <w:rFonts w:cstheme="minorHAnsi"/>
          <w:color w:val="0D0D0D" w:themeColor="text1" w:themeTint="F2"/>
          <w:sz w:val="24"/>
          <w:szCs w:val="24"/>
        </w:rPr>
        <w:t>relevante</w:t>
      </w:r>
      <w:proofErr w:type="spellEnd"/>
      <w:r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>
        <w:rPr>
          <w:rFonts w:cstheme="minorHAnsi"/>
          <w:color w:val="0D0D0D" w:themeColor="text1" w:themeTint="F2"/>
          <w:sz w:val="24"/>
          <w:szCs w:val="24"/>
        </w:rPr>
        <w:t>si</w:t>
      </w:r>
      <w:proofErr w:type="spellEnd"/>
      <w:r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>
        <w:rPr>
          <w:rFonts w:cstheme="minorHAnsi"/>
          <w:color w:val="0D0D0D" w:themeColor="text1" w:themeTint="F2"/>
          <w:sz w:val="24"/>
          <w:szCs w:val="24"/>
        </w:rPr>
        <w:t>specifice</w:t>
      </w:r>
      <w:proofErr w:type="spellEnd"/>
      <w:r w:rsidR="00A4526C">
        <w:rPr>
          <w:rFonts w:cstheme="minorHAnsi"/>
          <w:color w:val="0D0D0D" w:themeColor="text1" w:themeTint="F2"/>
          <w:sz w:val="24"/>
          <w:szCs w:val="24"/>
        </w:rPr>
        <w:t xml:space="preserve">, in </w:t>
      </w:r>
      <w:proofErr w:type="spellStart"/>
      <w:r w:rsidR="00A4526C">
        <w:rPr>
          <w:rFonts w:cstheme="minorHAnsi"/>
          <w:color w:val="0D0D0D" w:themeColor="text1" w:themeTint="F2"/>
          <w:sz w:val="24"/>
          <w:szCs w:val="24"/>
        </w:rPr>
        <w:t>corelare</w:t>
      </w:r>
      <w:proofErr w:type="spellEnd"/>
      <w:r w:rsidR="00A4526C">
        <w:rPr>
          <w:rFonts w:cstheme="minorHAnsi"/>
          <w:color w:val="0D0D0D" w:themeColor="text1" w:themeTint="F2"/>
          <w:sz w:val="24"/>
          <w:szCs w:val="24"/>
        </w:rPr>
        <w:t xml:space="preserve"> cu </w:t>
      </w:r>
      <w:proofErr w:type="spellStart"/>
      <w:r w:rsidR="00A4526C">
        <w:rPr>
          <w:rFonts w:cstheme="minorHAnsi"/>
          <w:color w:val="0D0D0D" w:themeColor="text1" w:themeTint="F2"/>
          <w:sz w:val="24"/>
          <w:szCs w:val="24"/>
        </w:rPr>
        <w:t>Ghidul</w:t>
      </w:r>
      <w:proofErr w:type="spellEnd"/>
      <w:r w:rsidR="00A4526C"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 w:rsidR="00A4526C">
        <w:rPr>
          <w:rFonts w:cstheme="minorHAnsi"/>
          <w:color w:val="0D0D0D" w:themeColor="text1" w:themeTint="F2"/>
          <w:sz w:val="24"/>
          <w:szCs w:val="24"/>
        </w:rPr>
        <w:t>solicitantului</w:t>
      </w:r>
      <w:proofErr w:type="spellEnd"/>
      <w:r w:rsidR="00A4526C">
        <w:rPr>
          <w:rFonts w:cstheme="minorHAnsi"/>
          <w:color w:val="0D0D0D" w:themeColor="text1" w:themeTint="F2"/>
          <w:sz w:val="24"/>
          <w:szCs w:val="24"/>
        </w:rPr>
        <w:t>.</w:t>
      </w:r>
    </w:p>
    <w:sectPr w:rsidR="00F41E54" w:rsidRPr="003B1C5A" w:rsidSect="00C4358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3C9DE" w14:textId="77777777" w:rsidR="005B3FA1" w:rsidRDefault="005B3FA1" w:rsidP="003B1C5A">
      <w:pPr>
        <w:spacing w:after="0" w:line="240" w:lineRule="auto"/>
      </w:pPr>
      <w:r>
        <w:separator/>
      </w:r>
    </w:p>
  </w:endnote>
  <w:endnote w:type="continuationSeparator" w:id="0">
    <w:p w14:paraId="3ED40A17" w14:textId="77777777" w:rsidR="005B3FA1" w:rsidRDefault="005B3FA1" w:rsidP="003B1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4273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932F2E" w14:textId="58254846" w:rsidR="00223662" w:rsidRDefault="00223662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7DD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522391A" w14:textId="77777777" w:rsidR="00223662" w:rsidRDefault="002236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3AE71" w14:textId="77777777" w:rsidR="005B3FA1" w:rsidRDefault="005B3FA1" w:rsidP="003B1C5A">
      <w:pPr>
        <w:spacing w:after="0" w:line="240" w:lineRule="auto"/>
      </w:pPr>
      <w:r>
        <w:separator/>
      </w:r>
    </w:p>
  </w:footnote>
  <w:footnote w:type="continuationSeparator" w:id="0">
    <w:p w14:paraId="48AAB47A" w14:textId="77777777" w:rsidR="005B3FA1" w:rsidRDefault="005B3FA1" w:rsidP="003B1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9330B" w14:textId="0515F0F8" w:rsidR="003B1C5A" w:rsidRDefault="003B1C5A">
    <w:pPr>
      <w:pStyle w:val="Header"/>
    </w:pPr>
    <w:r>
      <w:rPr>
        <w:noProof/>
        <w:lang w:val="en-US"/>
      </w:rPr>
      <w:drawing>
        <wp:inline distT="0" distB="0" distL="0" distR="0" wp14:anchorId="1EB7E08F" wp14:editId="49A33391">
          <wp:extent cx="5953125" cy="762000"/>
          <wp:effectExtent l="0" t="0" r="9525" b="0"/>
          <wp:docPr id="1860333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31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D76E1"/>
    <w:multiLevelType w:val="hybridMultilevel"/>
    <w:tmpl w:val="EA0A454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6680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5E9C"/>
    <w:rsid w:val="00125237"/>
    <w:rsid w:val="001A5E4A"/>
    <w:rsid w:val="001B72D8"/>
    <w:rsid w:val="00223662"/>
    <w:rsid w:val="00251A1A"/>
    <w:rsid w:val="00287F27"/>
    <w:rsid w:val="003A49D4"/>
    <w:rsid w:val="003B1C5A"/>
    <w:rsid w:val="003F5E9C"/>
    <w:rsid w:val="004B6BFE"/>
    <w:rsid w:val="004D0151"/>
    <w:rsid w:val="005808EF"/>
    <w:rsid w:val="005B3FA1"/>
    <w:rsid w:val="00612B14"/>
    <w:rsid w:val="00694CF6"/>
    <w:rsid w:val="00706B55"/>
    <w:rsid w:val="007A0C96"/>
    <w:rsid w:val="00877DD6"/>
    <w:rsid w:val="009919D7"/>
    <w:rsid w:val="009A5663"/>
    <w:rsid w:val="009E6E0E"/>
    <w:rsid w:val="00A01BAA"/>
    <w:rsid w:val="00A4526C"/>
    <w:rsid w:val="00A71E9B"/>
    <w:rsid w:val="00B170C0"/>
    <w:rsid w:val="00BA6E30"/>
    <w:rsid w:val="00CC104E"/>
    <w:rsid w:val="00D55F2A"/>
    <w:rsid w:val="00D900BD"/>
    <w:rsid w:val="00DD3F93"/>
    <w:rsid w:val="00E3292A"/>
    <w:rsid w:val="00F4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1CCD8D7"/>
  <w15:chartTrackingRefBased/>
  <w15:docId w15:val="{2F92BCC6-4E6A-4025-BBB8-CE88D68B5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1C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1C5A"/>
  </w:style>
  <w:style w:type="paragraph" w:styleId="Footer">
    <w:name w:val="footer"/>
    <w:basedOn w:val="Normal"/>
    <w:link w:val="FooterChar"/>
    <w:uiPriority w:val="99"/>
    <w:unhideWhenUsed/>
    <w:rsid w:val="003B1C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1C5A"/>
  </w:style>
  <w:style w:type="paragraph" w:styleId="ListParagraph">
    <w:name w:val="List Paragraph"/>
    <w:basedOn w:val="Normal"/>
    <w:uiPriority w:val="34"/>
    <w:qFormat/>
    <w:rsid w:val="00A71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1216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Gavaneanu</dc:creator>
  <cp:keywords/>
  <dc:description/>
  <cp:lastModifiedBy>Cosmin BALA</cp:lastModifiedBy>
  <cp:revision>13</cp:revision>
  <dcterms:created xsi:type="dcterms:W3CDTF">2023-06-15T13:39:00Z</dcterms:created>
  <dcterms:modified xsi:type="dcterms:W3CDTF">2023-06-26T08:34:00Z</dcterms:modified>
</cp:coreProperties>
</file>