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937" w:rsidRDefault="001F3937"/>
    <w:p w:rsidR="001F3937" w:rsidRDefault="001F3937" w:rsidP="001F3937">
      <w:pPr>
        <w:jc w:val="center"/>
        <w:rPr>
          <w:b/>
        </w:rPr>
      </w:pPr>
      <w:r w:rsidRPr="001F3937">
        <w:rPr>
          <w:b/>
        </w:rPr>
        <w:t xml:space="preserve">Tabel </w:t>
      </w:r>
      <w:proofErr w:type="spellStart"/>
      <w:r w:rsidRPr="001F3937">
        <w:rPr>
          <w:b/>
        </w:rPr>
        <w:t>centralizator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privind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justificarea</w:t>
      </w:r>
      <w:proofErr w:type="spellEnd"/>
      <w:r w:rsidRPr="001F3937">
        <w:rPr>
          <w:b/>
        </w:rPr>
        <w:t xml:space="preserve"> </w:t>
      </w:r>
      <w:proofErr w:type="spellStart"/>
      <w:r w:rsidRPr="001F3937">
        <w:rPr>
          <w:b/>
        </w:rPr>
        <w:t>costurilor</w:t>
      </w:r>
      <w:bookmarkStart w:id="0" w:name="_GoBack"/>
      <w:bookmarkEnd w:id="0"/>
      <w:proofErr w:type="spellEnd"/>
    </w:p>
    <w:p w:rsidR="00E67FBB" w:rsidRDefault="00E67FBB" w:rsidP="00C90A7E"/>
    <w:p w:rsidR="00536FC0" w:rsidRDefault="00536FC0" w:rsidP="006F26B9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cadrul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cererii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finanţare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cu </w:t>
      </w:r>
      <w:proofErr w:type="spellStart"/>
      <w:r w:rsidRPr="003868FA">
        <w:rPr>
          <w:rFonts w:ascii="Trebuchet MS" w:hAnsi="Trebuchet MS"/>
          <w:sz w:val="20"/>
          <w:szCs w:val="20"/>
        </w:rPr>
        <w:t>titlul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..................................................................... 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sz w:val="20"/>
          <w:szCs w:val="20"/>
        </w:rPr>
        <w:t>solicitant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solicitant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), </w:t>
      </w:r>
      <w:proofErr w:type="spellStart"/>
      <w:r>
        <w:rPr>
          <w:rFonts w:ascii="Trebuchet MS" w:hAnsi="Trebuchet MS"/>
          <w:sz w:val="20"/>
          <w:szCs w:val="20"/>
        </w:rPr>
        <w:t>sunt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incluse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următoarele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categorii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Pr="003868FA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C90A7E">
        <w:rPr>
          <w:rFonts w:ascii="Trebuchet MS" w:hAnsi="Trebuchet MS"/>
          <w:sz w:val="20"/>
          <w:szCs w:val="20"/>
        </w:rPr>
        <w:t>/</w:t>
      </w:r>
      <w:proofErr w:type="spellStart"/>
      <w:r w:rsidR="00C90A7E">
        <w:rPr>
          <w:rFonts w:ascii="Trebuchet MS" w:hAnsi="Trebuchet MS"/>
          <w:sz w:val="20"/>
          <w:szCs w:val="20"/>
        </w:rPr>
        <w:t>dotări</w:t>
      </w:r>
      <w:proofErr w:type="spellEnd"/>
      <w:r>
        <w:rPr>
          <w:rFonts w:ascii="Trebuchet MS" w:hAnsi="Trebuchet MS"/>
          <w:sz w:val="20"/>
          <w:szCs w:val="20"/>
        </w:rPr>
        <w:t xml:space="preserve">, ale </w:t>
      </w:r>
      <w:proofErr w:type="spellStart"/>
      <w:r>
        <w:rPr>
          <w:rFonts w:ascii="Trebuchet MS" w:hAnsi="Trebuchet MS"/>
          <w:sz w:val="20"/>
          <w:szCs w:val="20"/>
        </w:rPr>
        <w:t>căror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costuri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sunt</w:t>
      </w:r>
      <w:proofErr w:type="spellEnd"/>
      <w:r>
        <w:rPr>
          <w:rFonts w:ascii="Trebuchet MS" w:hAnsi="Trebuchet MS"/>
          <w:sz w:val="20"/>
          <w:szCs w:val="20"/>
        </w:rPr>
        <w:t xml:space="preserve"> probate </w:t>
      </w:r>
      <w:proofErr w:type="spellStart"/>
      <w:r>
        <w:rPr>
          <w:rFonts w:ascii="Trebuchet MS" w:hAnsi="Trebuchet MS"/>
          <w:sz w:val="20"/>
          <w:szCs w:val="20"/>
        </w:rPr>
        <w:t>prin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următoarele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documente</w:t>
      </w:r>
      <w:proofErr w:type="spellEnd"/>
      <w:r>
        <w:rPr>
          <w:rFonts w:ascii="Trebuchet MS" w:hAnsi="Trebuchet MS"/>
          <w:sz w:val="20"/>
          <w:szCs w:val="20"/>
        </w:rPr>
        <w:t>:</w:t>
      </w:r>
    </w:p>
    <w:p w:rsidR="00536FC0" w:rsidRDefault="00536FC0" w:rsidP="006F26B9">
      <w:pPr>
        <w:jc w:val="both"/>
        <w:rPr>
          <w:rFonts w:ascii="Trebuchet MS" w:hAnsi="Trebuchet MS"/>
          <w:sz w:val="20"/>
          <w:szCs w:val="20"/>
        </w:rPr>
      </w:pPr>
    </w:p>
    <w:p w:rsidR="00536FC0" w:rsidRPr="003868FA" w:rsidRDefault="00536FC0" w:rsidP="006F26B9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jc w:val="both"/>
              <w:rPr>
                <w:rFonts w:ascii="Trebuchet MS" w:hAnsi="Trebuchet MS"/>
                <w:b/>
                <w:i/>
                <w:sz w:val="20"/>
                <w:szCs w:val="20"/>
              </w:rPr>
            </w:pP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Categorii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lucrări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echipamente</w:t>
            </w:r>
            <w:proofErr w:type="spellEnd"/>
            <w:r w:rsidRPr="00C90A7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Pr="00C90A7E">
              <w:rPr>
                <w:rFonts w:ascii="Trebuchet MS" w:hAnsi="Trebuchet MS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care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Liste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de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Oferte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de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preţ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material</w:t>
            </w:r>
            <w:r w:rsidR="0048121D">
              <w:rPr>
                <w:rFonts w:ascii="Trebuchet MS" w:hAnsi="Trebuchet MS"/>
                <w:i/>
                <w:sz w:val="20"/>
                <w:szCs w:val="20"/>
              </w:rPr>
              <w:t>e</w:t>
            </w:r>
            <w:proofErr w:type="spellEnd"/>
            <w:r w:rsidRPr="006F26B9"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 w:rsidRPr="006F26B9">
              <w:rPr>
                <w:rFonts w:ascii="Trebuchet MS" w:hAnsi="Trebuchet MS"/>
                <w:i/>
                <w:sz w:val="20"/>
                <w:szCs w:val="20"/>
              </w:rPr>
              <w:t>etc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Utilaje</w:t>
            </w:r>
            <w:proofErr w:type="spellEnd"/>
            <w:r>
              <w:rPr>
                <w:rFonts w:ascii="Trebuchet MS" w:hAnsi="Trebuchet MS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 xml:space="preserve">Oferte de 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Tr="00C90A7E">
        <w:tc>
          <w:tcPr>
            <w:tcW w:w="4508" w:type="dxa"/>
          </w:tcPr>
          <w:p w:rsidR="00C90A7E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C90A7E" w:rsidTr="00C90A7E">
        <w:tc>
          <w:tcPr>
            <w:tcW w:w="4508" w:type="dxa"/>
          </w:tcPr>
          <w:p w:rsidR="00C90A7E" w:rsidRPr="00C90A7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>
              <w:rPr>
                <w:rFonts w:ascii="Trebuchet MS" w:hAnsi="Trebuchet MS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6F26B9" w:rsidRDefault="00C90A7E" w:rsidP="006F26B9">
            <w:pPr>
              <w:jc w:val="both"/>
              <w:rPr>
                <w:rFonts w:ascii="Trebuchet MS" w:hAnsi="Trebuchet MS"/>
                <w:i/>
                <w:sz w:val="20"/>
                <w:szCs w:val="20"/>
              </w:rPr>
            </w:pPr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 xml:space="preserve">Oferte de 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6F26B9">
              <w:rPr>
                <w:rFonts w:ascii="Trebuchet MS" w:hAnsi="Trebuchet MS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:rsidR="00536FC0" w:rsidRPr="003868FA" w:rsidRDefault="00536FC0" w:rsidP="006F26B9">
      <w:pPr>
        <w:jc w:val="both"/>
        <w:rPr>
          <w:rFonts w:ascii="Trebuchet MS" w:hAnsi="Trebuchet MS"/>
          <w:i/>
          <w:sz w:val="20"/>
          <w:szCs w:val="20"/>
        </w:rPr>
      </w:pPr>
    </w:p>
    <w:p w:rsidR="00536FC0" w:rsidRPr="006F26B9" w:rsidRDefault="00C90A7E" w:rsidP="006F26B9">
      <w:pPr>
        <w:jc w:val="both"/>
        <w:rPr>
          <w:rFonts w:ascii="Trebuchet MS" w:hAnsi="Trebuchet MS"/>
          <w:bCs/>
          <w:sz w:val="20"/>
          <w:szCs w:val="20"/>
          <w:lang w:val="fr-FR"/>
        </w:rPr>
      </w:pPr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stau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la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baza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stabilirii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costurilor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sunt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anexate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și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fac parte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integrantă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din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prezenta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 xml:space="preserve"> </w:t>
      </w:r>
      <w:proofErr w:type="spellStart"/>
      <w:r w:rsidRPr="006F26B9">
        <w:rPr>
          <w:rFonts w:ascii="Trebuchet MS" w:hAnsi="Trebuchet MS"/>
          <w:bCs/>
          <w:sz w:val="20"/>
          <w:szCs w:val="20"/>
          <w:lang w:val="fr-FR"/>
        </w:rPr>
        <w:t>declaraţie</w:t>
      </w:r>
      <w:proofErr w:type="spellEnd"/>
      <w:r w:rsidRPr="006F26B9">
        <w:rPr>
          <w:rFonts w:ascii="Trebuchet MS" w:hAnsi="Trebuchet MS"/>
          <w:bCs/>
          <w:sz w:val="20"/>
          <w:szCs w:val="20"/>
          <w:lang w:val="fr-FR"/>
        </w:rPr>
        <w:t>.</w:t>
      </w:r>
    </w:p>
    <w:p w:rsidR="00C90A7E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C90A7E" w:rsidRPr="003868FA" w:rsidRDefault="00C90A7E" w:rsidP="006F26B9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 xml:space="preserve">(denumire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certific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mai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sus.</w:t>
      </w:r>
    </w:p>
    <w:p w:rsidR="00C90A7E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6F26B9" w:rsidRDefault="006F26B9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6F26B9" w:rsidRDefault="006F26B9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01"/>
      </w:tblGrid>
      <w:tr w:rsidR="00C90A7E" w:rsidRPr="003868FA" w:rsidTr="00181583">
        <w:tc>
          <w:tcPr>
            <w:tcW w:w="4703" w:type="dxa"/>
          </w:tcPr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3868FA" w:rsidRDefault="00C90A7E" w:rsidP="006F26B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3868FA" w:rsidRDefault="00C90A7E" w:rsidP="006F26B9">
      <w:pPr>
        <w:jc w:val="both"/>
        <w:rPr>
          <w:rFonts w:ascii="Trebuchet MS" w:hAnsi="Trebuchet MS"/>
          <w:b/>
          <w:bCs/>
          <w:sz w:val="20"/>
          <w:szCs w:val="20"/>
          <w:lang w:val="fr-FR"/>
        </w:rPr>
      </w:pPr>
    </w:p>
    <w:p w:rsidR="00536FC0" w:rsidRPr="003868FA" w:rsidRDefault="00536FC0" w:rsidP="00536FC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:rsidR="001F3937" w:rsidRPr="001F3937" w:rsidRDefault="001F3937" w:rsidP="001F3937">
      <w:pPr>
        <w:jc w:val="center"/>
      </w:pPr>
    </w:p>
    <w:sectPr w:rsidR="001F3937" w:rsidRPr="001F393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ED" w:rsidRDefault="000F3DED" w:rsidP="001F3937">
      <w:pPr>
        <w:spacing w:after="0" w:line="240" w:lineRule="auto"/>
      </w:pPr>
      <w:r>
        <w:separator/>
      </w:r>
    </w:p>
  </w:endnote>
  <w:endnote w:type="continuationSeparator" w:id="0">
    <w:p w:rsidR="000F3DED" w:rsidRDefault="000F3DE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ED" w:rsidRDefault="000F3DED" w:rsidP="001F3937">
      <w:pPr>
        <w:spacing w:after="0" w:line="240" w:lineRule="auto"/>
      </w:pPr>
      <w:r>
        <w:separator/>
      </w:r>
    </w:p>
  </w:footnote>
  <w:footnote w:type="continuationSeparator" w:id="0">
    <w:p w:rsidR="000F3DED" w:rsidRDefault="000F3DE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A409F" w:rsidRPr="00BA409F" w:rsidTr="008B47B3">
      <w:tc>
        <w:tcPr>
          <w:tcW w:w="8041" w:type="dxa"/>
          <w:tcBorders>
            <w:bottom w:val="single" w:sz="4" w:space="0" w:color="333333"/>
          </w:tcBorders>
        </w:tcPr>
        <w:p w:rsidR="00BA409F" w:rsidRPr="00BA409F" w:rsidRDefault="00BA409F" w:rsidP="00BA409F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</w:t>
          </w:r>
          <w:r w:rsidR="002465F6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 xml:space="preserve"> Oltenia</w:t>
          </w:r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 xml:space="preserve"> 2021-2027</w:t>
          </w:r>
        </w:p>
        <w:p w:rsidR="00BA409F" w:rsidRPr="00BA409F" w:rsidRDefault="00BA409F" w:rsidP="00BA409F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eastAsia="en-GB"/>
            </w:rPr>
          </w:pPr>
          <w:proofErr w:type="spellStart"/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  <w:t>Prioritatea</w:t>
          </w:r>
          <w:proofErr w:type="spellEnd"/>
          <w:r w:rsidRPr="00BA409F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  <w:t xml:space="preserve"> 3: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Eficienţa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energetică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și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infrastructura</w:t>
          </w:r>
          <w:proofErr w:type="spellEnd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 xml:space="preserve"> </w:t>
          </w:r>
          <w:proofErr w:type="spellStart"/>
          <w:r w:rsidRPr="00BA409F">
            <w:rPr>
              <w:rFonts w:ascii="Trebuchet MS" w:eastAsia="Times New Roman" w:hAnsi="Trebuchet MS" w:cs="Times New Roman"/>
              <w:b/>
              <w:bCs/>
              <w:spacing w:val="-2"/>
              <w:sz w:val="16"/>
              <w:szCs w:val="16"/>
              <w:lang w:eastAsia="en-GB"/>
            </w:rPr>
            <w:t>verde</w:t>
          </w:r>
          <w:proofErr w:type="spellEnd"/>
        </w:p>
        <w:p w:rsidR="00BA409F" w:rsidRPr="00BA409F" w:rsidRDefault="00BA409F" w:rsidP="00BA409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2.1: Promovarea măsurilor de eficiență energetică și reducerea emisiilor de gaze cu efect de seră</w:t>
          </w:r>
        </w:p>
        <w:p w:rsidR="00BA409F" w:rsidRPr="00BA409F" w:rsidRDefault="00BA409F" w:rsidP="00BA409F">
          <w:pPr>
            <w:spacing w:after="0" w:line="240" w:lineRule="auto"/>
            <w:jc w:val="both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Calibri"/>
              <w:b/>
              <w:sz w:val="16"/>
              <w:szCs w:val="16"/>
              <w:lang w:val="ro-RO"/>
            </w:rPr>
            <w:t>Operaţiunea A - Investiții în clădirile publice în vederea asigurării/creșterii eficienței energetice și măsuri pentru utilizarea unor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BA409F" w:rsidRPr="00BA409F" w:rsidRDefault="00BA409F" w:rsidP="00BA409F">
          <w:pPr>
            <w:tabs>
              <w:tab w:val="center" w:pos="4536"/>
              <w:tab w:val="right" w:pos="9072"/>
            </w:tabs>
            <w:spacing w:before="120" w:after="0" w:line="240" w:lineRule="auto"/>
            <w:jc w:val="both"/>
            <w:rPr>
              <w:rFonts w:ascii="Trebuchet MS" w:eastAsia="Times New Roman" w:hAnsi="Trebuchet MS" w:cs="Calibri"/>
              <w:b/>
              <w:sz w:val="16"/>
              <w:szCs w:val="16"/>
              <w:lang w:val="ro-RO"/>
            </w:rPr>
          </w:pPr>
        </w:p>
      </w:tc>
    </w:tr>
    <w:tr w:rsidR="00BA409F" w:rsidRPr="00BA409F" w:rsidTr="008B47B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BA409F" w:rsidRPr="00BA409F" w:rsidRDefault="00BA409F" w:rsidP="00BA409F">
          <w:pPr>
            <w:tabs>
              <w:tab w:val="center" w:pos="4536"/>
              <w:tab w:val="right" w:pos="9072"/>
            </w:tabs>
            <w:spacing w:before="120" w:after="0" w:line="240" w:lineRule="auto"/>
            <w:jc w:val="both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  <w:r w:rsidRPr="00BA409F"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  <w:t xml:space="preserve">                                                                      Ghidul Solicitantului - Apel de proiecte nr. PR SV/1/3/2.1/20</w:t>
          </w:r>
          <w:r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  <w:t>22- Model J</w:t>
          </w:r>
        </w:p>
      </w:tc>
    </w:tr>
  </w:tbl>
  <w:p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B9"/>
    <w:rsid w:val="000F3DED"/>
    <w:rsid w:val="001F3937"/>
    <w:rsid w:val="002465F6"/>
    <w:rsid w:val="0048121D"/>
    <w:rsid w:val="00536FC0"/>
    <w:rsid w:val="00564645"/>
    <w:rsid w:val="006F26B9"/>
    <w:rsid w:val="009772A3"/>
    <w:rsid w:val="00AD22B9"/>
    <w:rsid w:val="00BA409F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9604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dcterms:created xsi:type="dcterms:W3CDTF">2022-09-25T14:06:00Z</dcterms:created>
  <dcterms:modified xsi:type="dcterms:W3CDTF">2022-11-06T12:39:00Z</dcterms:modified>
</cp:coreProperties>
</file>